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E5FC1B" w14:textId="77777777" w:rsidR="00051B69" w:rsidRPr="00051B69" w:rsidRDefault="00051B69" w:rsidP="00051B69">
      <w:pPr>
        <w:widowControl w:val="0"/>
        <w:spacing w:after="160"/>
        <w:jc w:val="center"/>
        <w:rPr>
          <w:rFonts w:ascii="GHEA Grapalat" w:hAnsi="GHEA Grapalat"/>
        </w:rPr>
      </w:pPr>
      <w:r w:rsidRPr="00051B69">
        <w:rPr>
          <w:rFonts w:ascii="GHEA Grapalat" w:hAnsi="GHEA Grapalat"/>
        </w:rPr>
        <w:t>ОБЪЯВЛЕНИЕ</w:t>
      </w:r>
    </w:p>
    <w:p w14:paraId="440585E1" w14:textId="028C53BF" w:rsidR="00051B69" w:rsidRPr="00051B69" w:rsidRDefault="00C50A7C" w:rsidP="00051B69">
      <w:pPr>
        <w:widowControl w:val="0"/>
        <w:spacing w:after="160"/>
        <w:jc w:val="center"/>
        <w:rPr>
          <w:rFonts w:ascii="GHEA Grapalat" w:hAnsi="GHEA Grapalat"/>
        </w:rPr>
      </w:pPr>
      <w:r>
        <w:rPr>
          <w:rFonts w:ascii="GHEA Grapalat" w:hAnsi="GHEA Grapalat"/>
        </w:rPr>
        <w:t>ОБ НЕОТЛОЖНЫЙ ОТКРЫТОМ</w:t>
      </w:r>
      <w:r w:rsidR="00051B69" w:rsidRPr="00051B69">
        <w:rPr>
          <w:rFonts w:ascii="GHEA Grapalat" w:hAnsi="GHEA Grapalat"/>
        </w:rPr>
        <w:t xml:space="preserve"> КОНКУРСЕ</w:t>
      </w:r>
    </w:p>
    <w:p w14:paraId="22EDDC10" w14:textId="77777777" w:rsidR="00051B69" w:rsidRPr="00051B69" w:rsidRDefault="00051B69" w:rsidP="00051B69">
      <w:pPr>
        <w:widowControl w:val="0"/>
        <w:spacing w:after="160"/>
        <w:jc w:val="center"/>
        <w:rPr>
          <w:rFonts w:ascii="GHEA Grapalat" w:hAnsi="GHEA Grapalat"/>
        </w:rPr>
      </w:pPr>
    </w:p>
    <w:p w14:paraId="1A2004B1" w14:textId="3D7ECA9D" w:rsidR="00051B69" w:rsidRPr="00051B69" w:rsidRDefault="00051B69" w:rsidP="00051B69">
      <w:pPr>
        <w:widowControl w:val="0"/>
        <w:spacing w:after="160"/>
        <w:jc w:val="center"/>
        <w:rPr>
          <w:rFonts w:ascii="GHEA Grapalat" w:hAnsi="GHEA Grapalat"/>
          <w:lang w:val="hy-AM"/>
        </w:rPr>
      </w:pPr>
      <w:r w:rsidRPr="00051B69">
        <w:rPr>
          <w:rFonts w:ascii="GHEA Grapalat" w:hAnsi="GHEA Grapalat"/>
        </w:rPr>
        <w:t xml:space="preserve">Настоящий текст объявления утвержден Решением Оценочной Комиссии от </w:t>
      </w:r>
      <w:r w:rsidR="002C32F1">
        <w:rPr>
          <w:rFonts w:ascii="GHEA Grapalat" w:hAnsi="GHEA Grapalat"/>
          <w:highlight w:val="yellow"/>
          <w:lang w:val="hy-AM"/>
        </w:rPr>
        <w:t>1</w:t>
      </w:r>
      <w:r w:rsidR="001E1A12" w:rsidRPr="00815788">
        <w:rPr>
          <w:rFonts w:ascii="GHEA Grapalat" w:hAnsi="GHEA Grapalat"/>
          <w:highlight w:val="yellow"/>
          <w:lang w:val="hy-AM"/>
        </w:rPr>
        <w:t>2</w:t>
      </w:r>
      <w:r w:rsidR="009B4090" w:rsidRPr="009B4090">
        <w:rPr>
          <w:rFonts w:ascii="GHEA Grapalat" w:hAnsi="GHEA Grapalat"/>
          <w:lang w:val="hy-AM"/>
        </w:rPr>
        <w:t>.0</w:t>
      </w:r>
      <w:r w:rsidR="00815788">
        <w:rPr>
          <w:rFonts w:ascii="GHEA Grapalat" w:hAnsi="GHEA Grapalat"/>
          <w:lang w:val="hy-AM"/>
        </w:rPr>
        <w:t>6</w:t>
      </w:r>
      <w:r w:rsidRPr="009B4090">
        <w:rPr>
          <w:rFonts w:ascii="GHEA Grapalat" w:hAnsi="GHEA Grapalat"/>
          <w:lang w:val="hy-AM"/>
        </w:rPr>
        <w:t>.</w:t>
      </w:r>
      <w:r w:rsidRPr="009B4090">
        <w:rPr>
          <w:rFonts w:ascii="GHEA Grapalat" w:hAnsi="GHEA Grapalat"/>
        </w:rPr>
        <w:t>20</w:t>
      </w:r>
      <w:r w:rsidRPr="009B4090">
        <w:rPr>
          <w:rFonts w:ascii="GHEA Grapalat" w:hAnsi="GHEA Grapalat"/>
          <w:lang w:val="hy-AM"/>
        </w:rPr>
        <w:t>25</w:t>
      </w:r>
      <w:r w:rsidRPr="00051B69">
        <w:rPr>
          <w:rFonts w:ascii="GHEA Grapalat" w:hAnsi="GHEA Grapalat"/>
        </w:rPr>
        <w:t xml:space="preserve"> года N </w:t>
      </w:r>
      <w:r w:rsidRPr="00051B69">
        <w:rPr>
          <w:rFonts w:ascii="GHEA Grapalat" w:hAnsi="GHEA Grapalat"/>
          <w:lang w:val="hy-AM"/>
        </w:rPr>
        <w:t>1</w:t>
      </w:r>
    </w:p>
    <w:p w14:paraId="5960BA97" w14:textId="2D31BAC2" w:rsidR="00051B69" w:rsidRPr="00051B69" w:rsidRDefault="00051B69" w:rsidP="00051B69">
      <w:pPr>
        <w:widowControl w:val="0"/>
        <w:spacing w:after="160"/>
        <w:jc w:val="center"/>
        <w:rPr>
          <w:rFonts w:ascii="GHEA Grapalat" w:hAnsi="GHEA Grapalat"/>
        </w:rPr>
      </w:pPr>
      <w:r w:rsidRPr="00051B69">
        <w:rPr>
          <w:rFonts w:ascii="GHEA Grapalat" w:hAnsi="GHEA Grapalat"/>
        </w:rPr>
        <w:t xml:space="preserve">Код процедуры </w:t>
      </w:r>
      <w:r w:rsidR="00CD3B30">
        <w:rPr>
          <w:rFonts w:ascii="GHEA Grapalat" w:hAnsi="GHEA Grapalat"/>
        </w:rPr>
        <w:t>ԵՔ-ՀԲՄԽԾՁԲ-25/66</w:t>
      </w:r>
    </w:p>
    <w:p w14:paraId="6EE306D9" w14:textId="77777777" w:rsidR="00051B69" w:rsidRPr="00051B69" w:rsidRDefault="00051B69" w:rsidP="00051B69">
      <w:pPr>
        <w:widowControl w:val="0"/>
        <w:spacing w:after="160"/>
        <w:ind w:firstLine="720"/>
        <w:jc w:val="both"/>
        <w:rPr>
          <w:rFonts w:ascii="GHEA Grapalat" w:hAnsi="GHEA Grapalat"/>
        </w:rPr>
      </w:pPr>
    </w:p>
    <w:p w14:paraId="168AA46D" w14:textId="647E4674" w:rsidR="00051B69" w:rsidRPr="00051B69" w:rsidRDefault="00051B69" w:rsidP="00051B69">
      <w:pPr>
        <w:widowControl w:val="0"/>
        <w:spacing w:after="160" w:line="360" w:lineRule="auto"/>
        <w:ind w:firstLine="567"/>
        <w:jc w:val="both"/>
        <w:rPr>
          <w:rFonts w:ascii="GHEA Grapalat" w:hAnsi="GHEA Grapalat"/>
        </w:rPr>
      </w:pPr>
      <w:r w:rsidRPr="00051B69">
        <w:rPr>
          <w:rFonts w:ascii="GHEA Grapalat" w:hAnsi="GHEA Grapalat"/>
        </w:rPr>
        <w:t>Заказчик м</w:t>
      </w:r>
      <w:r w:rsidR="00D54B46">
        <w:rPr>
          <w:rFonts w:ascii="GHEA Grapalat" w:hAnsi="GHEA Grapalat"/>
        </w:rPr>
        <w:t>э</w:t>
      </w:r>
      <w:r w:rsidRPr="00051B69">
        <w:rPr>
          <w:rFonts w:ascii="GHEA Grapalat" w:hAnsi="GHEA Grapalat"/>
        </w:rPr>
        <w:t>рия г. Еревана находящийся по адресу: г. Ереван, Аргишти 1,</w:t>
      </w:r>
    </w:p>
    <w:p w14:paraId="5FD2AB29" w14:textId="01F74F70" w:rsidR="00051B69" w:rsidRPr="00051B69" w:rsidRDefault="00051B69" w:rsidP="00051B69">
      <w:pPr>
        <w:widowControl w:val="0"/>
        <w:spacing w:after="160"/>
        <w:ind w:firstLine="567"/>
        <w:jc w:val="both"/>
        <w:rPr>
          <w:rFonts w:ascii="GHEA Grapalat" w:hAnsi="GHEA Grapalat"/>
          <w:lang w:val="hy-AM"/>
        </w:rPr>
      </w:pPr>
      <w:r w:rsidRPr="00051B69">
        <w:rPr>
          <w:rFonts w:ascii="GHEA Grapalat" w:hAnsi="GHEA Grapalat"/>
        </w:rPr>
        <w:t xml:space="preserve">Объявляет </w:t>
      </w:r>
      <w:r w:rsidR="00C50A7C">
        <w:rPr>
          <w:rFonts w:ascii="GHEA Grapalat" w:hAnsi="GHEA Grapalat"/>
        </w:rPr>
        <w:t>неотложный открытый конкурс</w:t>
      </w:r>
      <w:r w:rsidRPr="00C428A0">
        <w:rPr>
          <w:rFonts w:ascii="GHEA Grapalat" w:hAnsi="GHEA Grapalat"/>
        </w:rPr>
        <w:t>,</w:t>
      </w:r>
      <w:r w:rsidRPr="00051B69">
        <w:rPr>
          <w:rFonts w:ascii="GHEA Grapalat" w:hAnsi="GHEA Grapalat"/>
        </w:rPr>
        <w:t xml:space="preserve"> который проводится одним этапом, посредством системы электронных закупок Armeps (</w:t>
      </w:r>
      <w:r w:rsidRPr="00051B69">
        <w:rPr>
          <w:rFonts w:ascii="GHEA Grapalat" w:hAnsi="GHEA Grapalat"/>
        </w:rPr>
        <w:fldChar w:fldCharType="begin"/>
      </w:r>
      <w:r w:rsidRPr="00051B69">
        <w:rPr>
          <w:rFonts w:ascii="GHEA Grapalat" w:hAnsi="GHEA Grapalat"/>
        </w:rPr>
        <w:instrText>HYPERLINK "http://www.armeps.am"</w:instrText>
      </w:r>
      <w:r w:rsidRPr="00051B69">
        <w:rPr>
          <w:rFonts w:ascii="GHEA Grapalat" w:hAnsi="GHEA Grapalat"/>
        </w:rPr>
      </w:r>
      <w:r w:rsidRPr="00051B69">
        <w:rPr>
          <w:rFonts w:ascii="GHEA Grapalat" w:hAnsi="GHEA Grapalat"/>
        </w:rPr>
        <w:fldChar w:fldCharType="separate"/>
      </w:r>
      <w:r w:rsidRPr="00051B69">
        <w:rPr>
          <w:rFonts w:ascii="GHEA Grapalat" w:hAnsi="GHEA Grapalat"/>
          <w:color w:val="0000FF"/>
          <w:u w:val="single"/>
        </w:rPr>
        <w:t>www.armeps.am</w:t>
      </w:r>
      <w:r w:rsidRPr="00051B69">
        <w:rPr>
          <w:rFonts w:ascii="GHEA Grapalat" w:hAnsi="GHEA Grapalat"/>
        </w:rPr>
        <w:fldChar w:fldCharType="end"/>
      </w:r>
      <w:r w:rsidRPr="00051B69">
        <w:rPr>
          <w:rFonts w:ascii="GHEA Grapalat" w:hAnsi="GHEA Grapalat"/>
        </w:rPr>
        <w:t>).</w:t>
      </w:r>
    </w:p>
    <w:p w14:paraId="2FFD1B43" w14:textId="37D51477" w:rsidR="00051B69" w:rsidRPr="00051B69" w:rsidRDefault="00051B69" w:rsidP="00051B69">
      <w:pPr>
        <w:widowControl w:val="0"/>
        <w:spacing w:after="160"/>
        <w:ind w:firstLine="567"/>
        <w:jc w:val="both"/>
        <w:rPr>
          <w:rFonts w:ascii="GHEA Grapalat" w:hAnsi="GHEA Grapalat"/>
        </w:rPr>
      </w:pPr>
      <w:r w:rsidRPr="00051B69">
        <w:rPr>
          <w:rFonts w:ascii="GHEA Grapalat" w:hAnsi="GHEA Grapalat"/>
        </w:rPr>
        <w:t>Участнику, отобранному по итогам настоящей процедуры, в</w:t>
      </w:r>
      <w:r w:rsidRPr="00051B69">
        <w:rPr>
          <w:rFonts w:ascii="Courier New" w:hAnsi="Courier New" w:cs="Courier New"/>
          <w:lang w:val="en-US"/>
        </w:rPr>
        <w:t> </w:t>
      </w:r>
      <w:r w:rsidRPr="00051B69">
        <w:rPr>
          <w:rFonts w:ascii="GHEA Grapalat" w:hAnsi="GHEA Grapalat"/>
          <w:spacing w:val="6"/>
        </w:rPr>
        <w:t>установленном</w:t>
      </w:r>
      <w:r w:rsidRPr="00051B69">
        <w:rPr>
          <w:rFonts w:ascii="Courier New" w:hAnsi="Courier New" w:cs="Courier New"/>
          <w:spacing w:val="6"/>
          <w:lang w:val="en-US"/>
        </w:rPr>
        <w:t> </w:t>
      </w:r>
      <w:r w:rsidRPr="00051B69">
        <w:rPr>
          <w:rFonts w:ascii="GHEA Grapalat" w:hAnsi="GHEA Grapalat"/>
          <w:spacing w:val="6"/>
        </w:rPr>
        <w:t>порядке будет предложено заключить договор на поставку</w:t>
      </w:r>
      <w:r w:rsidRPr="00051B69">
        <w:rPr>
          <w:rFonts w:ascii="GHEA Grapalat" w:hAnsi="GHEA Grapalat"/>
          <w:spacing w:val="6"/>
          <w:lang w:val="hy-AM"/>
        </w:rPr>
        <w:t xml:space="preserve"> </w:t>
      </w:r>
      <w:r w:rsidRPr="00051B69">
        <w:rPr>
          <w:rFonts w:ascii="GHEA Grapalat" w:hAnsi="GHEA Grapalat"/>
          <w:b/>
          <w:bCs/>
        </w:rPr>
        <w:t xml:space="preserve">консалтинговых </w:t>
      </w:r>
      <w:r w:rsidR="002C32F1">
        <w:rPr>
          <w:rFonts w:ascii="GHEA Grapalat" w:hAnsi="GHEA Grapalat"/>
          <w:b/>
          <w:bCs/>
        </w:rPr>
        <w:t>услуги по техническому контролю качества ремонтных работ, проводимых в административном районе Давташен</w:t>
      </w:r>
      <w:r w:rsidR="009B4090" w:rsidRPr="009B4090">
        <w:rPr>
          <w:rFonts w:ascii="GHEA Grapalat" w:hAnsi="GHEA Grapalat"/>
          <w:b/>
          <w:bCs/>
        </w:rPr>
        <w:t xml:space="preserve"> города Еревана</w:t>
      </w:r>
      <w:r w:rsidR="00CF6E8C">
        <w:rPr>
          <w:rFonts w:ascii="GHEA Grapalat" w:hAnsi="GHEA Grapalat"/>
          <w:b/>
          <w:bCs/>
        </w:rPr>
        <w:t xml:space="preserve"> </w:t>
      </w:r>
      <w:r w:rsidRPr="00051B69">
        <w:rPr>
          <w:rFonts w:ascii="GHEA Grapalat" w:hAnsi="GHEA Grapalat"/>
        </w:rPr>
        <w:t>(далее — договор).</w:t>
      </w:r>
    </w:p>
    <w:p w14:paraId="1C0BAB3D" w14:textId="77777777" w:rsidR="00051B69" w:rsidRPr="00051B69" w:rsidRDefault="00051B69" w:rsidP="00051B69">
      <w:pPr>
        <w:widowControl w:val="0"/>
        <w:spacing w:after="160"/>
        <w:ind w:firstLine="567"/>
        <w:jc w:val="both"/>
        <w:rPr>
          <w:rFonts w:ascii="GHEA Grapalat" w:hAnsi="GHEA Grapalat"/>
        </w:rPr>
      </w:pPr>
      <w:r w:rsidRPr="00051B69">
        <w:rPr>
          <w:rFonts w:ascii="GHEA Grapalat" w:hAnsi="GHEA Grapalat"/>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051B69">
        <w:rPr>
          <w:rFonts w:ascii="Courier New" w:hAnsi="Courier New" w:cs="Courier New"/>
          <w:lang w:val="en-US"/>
        </w:rPr>
        <w:t> </w:t>
      </w:r>
      <w:r w:rsidRPr="00051B69">
        <w:rPr>
          <w:rFonts w:ascii="GHEA Grapalat" w:hAnsi="GHEA Grapalat"/>
        </w:rPr>
        <w:t>настоящей процедуре.</w:t>
      </w:r>
    </w:p>
    <w:p w14:paraId="06B50B18" w14:textId="77777777" w:rsidR="00051B69" w:rsidRPr="00051B69" w:rsidRDefault="00051B69" w:rsidP="00051B69">
      <w:pPr>
        <w:widowControl w:val="0"/>
        <w:spacing w:after="160"/>
        <w:ind w:firstLine="567"/>
        <w:jc w:val="both"/>
        <w:rPr>
          <w:rFonts w:ascii="GHEA Grapalat" w:hAnsi="GHEA Grapalat"/>
        </w:rPr>
      </w:pPr>
      <w:r w:rsidRPr="00051B69">
        <w:rPr>
          <w:rFonts w:ascii="GHEA Grapalat" w:hAnsi="GHEA Grapalat"/>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r w:rsidRPr="00051B69" w:rsidDel="00052084">
        <w:rPr>
          <w:rFonts w:ascii="GHEA Grapalat" w:hAnsi="GHEA Grapalat"/>
        </w:rPr>
        <w:t xml:space="preserve"> </w:t>
      </w:r>
    </w:p>
    <w:p w14:paraId="6A775994" w14:textId="77777777" w:rsidR="00051B69" w:rsidRPr="00C50A7C" w:rsidRDefault="00051B69" w:rsidP="00051B69">
      <w:pPr>
        <w:widowControl w:val="0"/>
        <w:spacing w:after="160"/>
        <w:ind w:firstLine="567"/>
        <w:jc w:val="both"/>
        <w:rPr>
          <w:rFonts w:ascii="GHEA Grapalat" w:hAnsi="GHEA Grapalat"/>
          <w:color w:val="EE0000"/>
          <w:spacing w:val="-6"/>
          <w:lang w:val="hy-AM"/>
        </w:rPr>
      </w:pPr>
      <w:r w:rsidRPr="00C50A7C">
        <w:rPr>
          <w:rFonts w:ascii="GHEA Grapalat" w:hAnsi="GHEA Grapalat"/>
          <w:color w:val="EE0000"/>
        </w:rPr>
        <w:t>Отобранный</w:t>
      </w:r>
      <w:r w:rsidRPr="00C50A7C">
        <w:rPr>
          <w:rFonts w:ascii="GHEA Grapalat" w:hAnsi="GHEA Grapalat"/>
          <w:color w:val="EE0000"/>
          <w:spacing w:val="-6"/>
        </w:rPr>
        <w:t xml:space="preserve"> участник определяется в соответствии с частью 2 статьи 44 Закона </w:t>
      </w:r>
      <w:r w:rsidRPr="00C50A7C">
        <w:rPr>
          <w:rFonts w:ascii="GHEA Grapalat" w:hAnsi="GHEA Grapalat"/>
          <w:color w:val="EE0000"/>
        </w:rPr>
        <w:t xml:space="preserve">РА "О закупках" </w:t>
      </w:r>
      <w:r w:rsidRPr="00C50A7C">
        <w:rPr>
          <w:rFonts w:ascii="GHEA Grapalat" w:hAnsi="GHEA Grapalat"/>
          <w:color w:val="EE0000"/>
          <w:spacing w:val="-6"/>
        </w:rPr>
        <w:t>по принципу выбора участника, получившего наивысший коэффициент из суммы коэффициентов, предоставленных в порядке указанными в приглашении, в соответствии с предложенной ценой и неценовыми условиями</w:t>
      </w:r>
      <w:r w:rsidRPr="00C50A7C">
        <w:rPr>
          <w:rFonts w:ascii="GHEA Grapalat" w:hAnsi="GHEA Grapalat"/>
          <w:color w:val="EE0000"/>
          <w:spacing w:val="-6"/>
          <w:lang w:val="hy-AM"/>
        </w:rPr>
        <w:t>.</w:t>
      </w:r>
    </w:p>
    <w:p w14:paraId="7FB47600" w14:textId="77777777" w:rsidR="00051B69" w:rsidRPr="00051B69" w:rsidRDefault="00051B69" w:rsidP="00051B69">
      <w:pPr>
        <w:widowControl w:val="0"/>
        <w:spacing w:after="160"/>
        <w:ind w:firstLine="567"/>
        <w:jc w:val="both"/>
        <w:rPr>
          <w:rFonts w:ascii="GHEA Grapalat" w:hAnsi="GHEA Grapalat"/>
          <w:spacing w:val="-6"/>
        </w:rPr>
      </w:pPr>
      <w:r w:rsidRPr="00051B69">
        <w:rPr>
          <w:rFonts w:ascii="GHEA Grapalat" w:hAnsi="GHEA Grapalat"/>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051B69">
        <w:rPr>
          <w:rFonts w:ascii="Courier New" w:hAnsi="Courier New" w:cs="Courier New"/>
          <w:spacing w:val="-6"/>
          <w:lang w:val="en-US"/>
        </w:rPr>
        <w:t> </w:t>
      </w:r>
      <w:r w:rsidRPr="00051B69">
        <w:rPr>
          <w:rFonts w:ascii="GHEA Grapalat" w:hAnsi="GHEA Grapalat"/>
          <w:spacing w:val="-6"/>
        </w:rPr>
        <w:t xml:space="preserve">электронной форме в течение рабочего дня, следующего за днем получения заявления. </w:t>
      </w:r>
    </w:p>
    <w:p w14:paraId="491FEC24" w14:textId="1098EA3D" w:rsidR="00051B69" w:rsidRPr="00051B69" w:rsidRDefault="00051B69" w:rsidP="00051B69">
      <w:pPr>
        <w:widowControl w:val="0"/>
        <w:spacing w:after="160"/>
        <w:ind w:firstLine="567"/>
        <w:jc w:val="both"/>
        <w:rPr>
          <w:rFonts w:ascii="GHEA Grapalat" w:hAnsi="GHEA Grapalat"/>
        </w:rPr>
      </w:pPr>
      <w:r w:rsidRPr="00051B69">
        <w:rPr>
          <w:rFonts w:ascii="GHEA Grapalat" w:hAnsi="GHEA Grapalat"/>
        </w:rPr>
        <w:t>Заявки на настоящую процедуру необходимо подать в электронной форме, посредством системы электронных закупок Armeps (</w:t>
      </w:r>
      <w:r w:rsidRPr="00051B69">
        <w:rPr>
          <w:rFonts w:ascii="Arial LatArm" w:hAnsi="Arial LatArm"/>
          <w:i/>
          <w:sz w:val="20"/>
          <w:szCs w:val="20"/>
        </w:rPr>
        <w:fldChar w:fldCharType="begin"/>
      </w:r>
      <w:r w:rsidRPr="00051B69">
        <w:rPr>
          <w:rFonts w:ascii="Arial LatArm" w:hAnsi="Arial LatArm"/>
          <w:i/>
          <w:sz w:val="20"/>
          <w:szCs w:val="20"/>
        </w:rPr>
        <w:instrText>HYPERLINK "http://www.armeps.am/" \h</w:instrText>
      </w:r>
      <w:r w:rsidRPr="00051B69">
        <w:rPr>
          <w:rFonts w:ascii="Arial LatArm" w:hAnsi="Arial LatArm"/>
          <w:i/>
          <w:sz w:val="20"/>
          <w:szCs w:val="20"/>
        </w:rPr>
      </w:r>
      <w:r w:rsidRPr="00051B69">
        <w:rPr>
          <w:rFonts w:ascii="Arial LatArm" w:hAnsi="Arial LatArm"/>
          <w:i/>
          <w:sz w:val="20"/>
          <w:szCs w:val="20"/>
        </w:rPr>
        <w:fldChar w:fldCharType="separate"/>
      </w:r>
      <w:r w:rsidRPr="00051B69">
        <w:rPr>
          <w:rFonts w:ascii="GHEA Grapalat" w:hAnsi="GHEA Grapalat"/>
        </w:rPr>
        <w:t>www.armeps.am</w:t>
      </w:r>
      <w:r w:rsidRPr="00051B69">
        <w:rPr>
          <w:rFonts w:ascii="Arial LatArm" w:hAnsi="Arial LatArm"/>
          <w:i/>
          <w:sz w:val="20"/>
          <w:szCs w:val="20"/>
        </w:rPr>
        <w:fldChar w:fldCharType="end"/>
      </w:r>
      <w:r w:rsidRPr="00051B69">
        <w:rPr>
          <w:rFonts w:ascii="GHEA Grapalat" w:hAnsi="GHEA Grapalat"/>
        </w:rPr>
        <w:t xml:space="preserve">), </w:t>
      </w:r>
      <w:r w:rsidRPr="00051B69">
        <w:rPr>
          <w:rFonts w:ascii="GHEA Grapalat" w:hAnsi="GHEA Grapalat"/>
          <w:b/>
          <w:bCs/>
        </w:rPr>
        <w:t xml:space="preserve">до </w:t>
      </w:r>
      <w:r w:rsidRPr="00051B69">
        <w:rPr>
          <w:rFonts w:ascii="GHEA Grapalat" w:hAnsi="GHEA Grapalat"/>
          <w:b/>
          <w:bCs/>
          <w:sz w:val="20"/>
          <w:szCs w:val="20"/>
          <w:lang w:val="af-ZA"/>
        </w:rPr>
        <w:t>1</w:t>
      </w:r>
      <w:r w:rsidR="002C32F1">
        <w:rPr>
          <w:rFonts w:ascii="GHEA Grapalat" w:hAnsi="GHEA Grapalat"/>
          <w:b/>
          <w:bCs/>
          <w:sz w:val="20"/>
          <w:szCs w:val="20"/>
          <w:lang w:val="af-ZA"/>
        </w:rPr>
        <w:t>0</w:t>
      </w:r>
      <w:r w:rsidRPr="00051B69">
        <w:rPr>
          <w:rFonts w:ascii="GHEA Grapalat" w:hAnsi="GHEA Grapalat"/>
          <w:b/>
          <w:bCs/>
          <w:sz w:val="20"/>
          <w:szCs w:val="20"/>
          <w:lang w:val="af-ZA"/>
        </w:rPr>
        <w:t>:00</w:t>
      </w:r>
      <w:r w:rsidRPr="00051B69">
        <w:rPr>
          <w:rFonts w:ascii="GHEA Grapalat" w:hAnsi="GHEA Grapalat"/>
          <w:b/>
          <w:bCs/>
        </w:rPr>
        <w:t xml:space="preserve"> часов </w:t>
      </w:r>
      <w:r w:rsidR="002C32F1">
        <w:rPr>
          <w:rFonts w:ascii="GHEA Grapalat" w:hAnsi="GHEA Grapalat"/>
          <w:b/>
          <w:bCs/>
          <w:highlight w:val="yellow"/>
          <w:lang w:val="hy-AM"/>
        </w:rPr>
        <w:t>2</w:t>
      </w:r>
      <w:r w:rsidR="001E1A12" w:rsidRPr="00815788">
        <w:rPr>
          <w:rFonts w:ascii="GHEA Grapalat" w:hAnsi="GHEA Grapalat"/>
          <w:b/>
          <w:bCs/>
          <w:highlight w:val="yellow"/>
          <w:lang w:val="hy-AM"/>
        </w:rPr>
        <w:t>4</w:t>
      </w:r>
      <w:r w:rsidR="009B4090" w:rsidRPr="00815788">
        <w:rPr>
          <w:rFonts w:ascii="GHEA Grapalat" w:hAnsi="GHEA Grapalat"/>
          <w:b/>
          <w:bCs/>
          <w:highlight w:val="yellow"/>
          <w:lang w:val="hy-AM"/>
        </w:rPr>
        <w:t>.06</w:t>
      </w:r>
      <w:r w:rsidRPr="00815788">
        <w:rPr>
          <w:rFonts w:ascii="GHEA Grapalat" w:hAnsi="GHEA Grapalat"/>
          <w:b/>
          <w:bCs/>
          <w:highlight w:val="yellow"/>
          <w:lang w:val="hy-AM"/>
        </w:rPr>
        <w:t>.2025</w:t>
      </w:r>
      <w:r w:rsidRPr="00815788">
        <w:rPr>
          <w:rFonts w:ascii="GHEA Grapalat" w:hAnsi="GHEA Grapalat"/>
          <w:b/>
          <w:bCs/>
          <w:highlight w:val="yellow"/>
        </w:rPr>
        <w:t>г</w:t>
      </w:r>
      <w:r w:rsidRPr="00051B69">
        <w:rPr>
          <w:rFonts w:ascii="GHEA Grapalat" w:hAnsi="GHEA Grapalat"/>
        </w:rPr>
        <w:t>.</w:t>
      </w:r>
    </w:p>
    <w:p w14:paraId="68B2EA95" w14:textId="77777777" w:rsidR="00051B69" w:rsidRPr="00051B69" w:rsidRDefault="00051B69" w:rsidP="00051B69">
      <w:pPr>
        <w:widowControl w:val="0"/>
        <w:spacing w:after="160"/>
        <w:ind w:firstLine="567"/>
        <w:jc w:val="both"/>
        <w:rPr>
          <w:rFonts w:ascii="GHEA Grapalat" w:hAnsi="GHEA Grapalat"/>
        </w:rPr>
      </w:pPr>
      <w:r w:rsidRPr="00051B69">
        <w:rPr>
          <w:rFonts w:ascii="GHEA Grapalat" w:hAnsi="GHEA Grapalat"/>
        </w:rPr>
        <w:t>Кроме армянского языка заявки могут быть поданы также на английском или русском языке.</w:t>
      </w:r>
    </w:p>
    <w:p w14:paraId="32DE373D" w14:textId="31F59DB7" w:rsidR="00051B69" w:rsidRPr="00051B69" w:rsidRDefault="00051B69" w:rsidP="00051B69">
      <w:pPr>
        <w:widowControl w:val="0"/>
        <w:spacing w:after="160"/>
        <w:ind w:firstLine="567"/>
        <w:jc w:val="both"/>
        <w:rPr>
          <w:rFonts w:ascii="GHEA Grapalat" w:hAnsi="GHEA Grapalat"/>
        </w:rPr>
      </w:pPr>
      <w:r w:rsidRPr="00051B69">
        <w:rPr>
          <w:rFonts w:ascii="GHEA Grapalat" w:hAnsi="GHEA Grapalat"/>
        </w:rPr>
        <w:t xml:space="preserve">Вскрытие заявок будет проводиться в электронной форме, посредством системы электронных закупок Armeps, в </w:t>
      </w:r>
      <w:r w:rsidRPr="00051B69">
        <w:rPr>
          <w:rFonts w:ascii="GHEA Grapalat" w:hAnsi="GHEA Grapalat"/>
          <w:b/>
          <w:bCs/>
          <w:sz w:val="20"/>
          <w:szCs w:val="20"/>
          <w:lang w:val="af-ZA"/>
        </w:rPr>
        <w:t>1</w:t>
      </w:r>
      <w:r w:rsidR="002C32F1">
        <w:rPr>
          <w:rFonts w:ascii="GHEA Grapalat" w:hAnsi="GHEA Grapalat"/>
          <w:b/>
          <w:bCs/>
          <w:sz w:val="20"/>
          <w:szCs w:val="20"/>
          <w:lang w:val="af-ZA"/>
        </w:rPr>
        <w:t>0</w:t>
      </w:r>
      <w:r w:rsidRPr="00051B69">
        <w:rPr>
          <w:rFonts w:ascii="GHEA Grapalat" w:hAnsi="GHEA Grapalat"/>
          <w:b/>
          <w:bCs/>
          <w:sz w:val="20"/>
          <w:szCs w:val="20"/>
          <w:lang w:val="af-ZA"/>
        </w:rPr>
        <w:t>:00</w:t>
      </w:r>
      <w:r w:rsidRPr="00051B69">
        <w:rPr>
          <w:rFonts w:ascii="GHEA Grapalat" w:hAnsi="GHEA Grapalat"/>
          <w:b/>
          <w:bCs/>
        </w:rPr>
        <w:t xml:space="preserve"> часов </w:t>
      </w:r>
      <w:r w:rsidR="002C32F1">
        <w:rPr>
          <w:rFonts w:ascii="GHEA Grapalat" w:hAnsi="GHEA Grapalat"/>
          <w:b/>
          <w:bCs/>
          <w:highlight w:val="yellow"/>
          <w:lang w:val="hy-AM"/>
        </w:rPr>
        <w:t>2</w:t>
      </w:r>
      <w:r w:rsidR="001E1A12" w:rsidRPr="00815788">
        <w:rPr>
          <w:rFonts w:ascii="GHEA Grapalat" w:hAnsi="GHEA Grapalat"/>
          <w:b/>
          <w:bCs/>
          <w:highlight w:val="yellow"/>
          <w:lang w:val="hy-AM"/>
        </w:rPr>
        <w:t>4</w:t>
      </w:r>
      <w:r w:rsidR="009B4090" w:rsidRPr="00815788">
        <w:rPr>
          <w:rFonts w:ascii="GHEA Grapalat" w:hAnsi="GHEA Grapalat"/>
          <w:b/>
          <w:bCs/>
          <w:highlight w:val="yellow"/>
          <w:lang w:val="hy-AM"/>
        </w:rPr>
        <w:t>.06</w:t>
      </w:r>
      <w:r w:rsidRPr="00815788">
        <w:rPr>
          <w:rFonts w:ascii="GHEA Grapalat" w:hAnsi="GHEA Grapalat"/>
          <w:b/>
          <w:bCs/>
          <w:highlight w:val="yellow"/>
          <w:lang w:val="hy-AM"/>
        </w:rPr>
        <w:t>.2025</w:t>
      </w:r>
      <w:r w:rsidRPr="00815788">
        <w:rPr>
          <w:rFonts w:ascii="GHEA Grapalat" w:hAnsi="GHEA Grapalat"/>
          <w:b/>
          <w:bCs/>
          <w:highlight w:val="yellow"/>
        </w:rPr>
        <w:t>г</w:t>
      </w:r>
      <w:r w:rsidRPr="00051B69">
        <w:rPr>
          <w:rFonts w:ascii="GHEA Grapalat" w:hAnsi="GHEA Grapalat"/>
        </w:rPr>
        <w:t>.</w:t>
      </w:r>
    </w:p>
    <w:p w14:paraId="11F9E239" w14:textId="77777777" w:rsidR="00051B69" w:rsidRPr="00051B69" w:rsidRDefault="00051B69" w:rsidP="00051B69">
      <w:pPr>
        <w:widowControl w:val="0"/>
        <w:spacing w:after="160"/>
        <w:ind w:firstLine="567"/>
        <w:jc w:val="both"/>
        <w:rPr>
          <w:rFonts w:ascii="GHEA Grapalat" w:hAnsi="GHEA Grapalat"/>
        </w:rPr>
      </w:pPr>
      <w:r w:rsidRPr="00051B69">
        <w:rPr>
          <w:rFonts w:ascii="GHEA Grapalat" w:hAnsi="GHEA Grapalat"/>
        </w:rPr>
        <w:t>Обжалование данной процедуры осуществляется в порядке, установленном законом РА "О закупках" и гражданским процессуальным кодексом РА.</w:t>
      </w:r>
    </w:p>
    <w:p w14:paraId="5EBAE5F4" w14:textId="77777777" w:rsidR="00DF2CEC" w:rsidRPr="005D3E4C" w:rsidRDefault="00051B69" w:rsidP="00DF2CEC">
      <w:pPr>
        <w:pStyle w:val="BodyTextIndent"/>
        <w:spacing w:line="240" w:lineRule="auto"/>
        <w:ind w:firstLine="567"/>
        <w:rPr>
          <w:rFonts w:ascii="GHEA Grapalat" w:hAnsi="GHEA Grapalat"/>
          <w:i w:val="0"/>
          <w:sz w:val="24"/>
          <w:szCs w:val="24"/>
        </w:rPr>
      </w:pPr>
      <w:r w:rsidRPr="00051B69">
        <w:rPr>
          <w:rFonts w:ascii="GHEA Grapalat" w:hAnsi="GHEA Grapalat"/>
        </w:rPr>
        <w:lastRenderedPageBreak/>
        <w:t xml:space="preserve">Для получения дополнительной информации, связанной с настоящим объявлением, можно обратиться к секретарю Оценочной комиссии </w:t>
      </w:r>
      <w:r w:rsidR="00DF2CEC" w:rsidRPr="00612E2E">
        <w:rPr>
          <w:rFonts w:ascii="GHEA Grapalat" w:hAnsi="GHEA Grapalat"/>
          <w:i w:val="0"/>
          <w:sz w:val="24"/>
          <w:szCs w:val="24"/>
        </w:rPr>
        <w:t>Э. Симоняну</w:t>
      </w:r>
    </w:p>
    <w:p w14:paraId="3A686DFD" w14:textId="4314AFDC" w:rsidR="00051B69" w:rsidRPr="00051B69" w:rsidRDefault="00051B69" w:rsidP="00051B69">
      <w:pPr>
        <w:ind w:firstLine="567"/>
        <w:jc w:val="both"/>
        <w:rPr>
          <w:rFonts w:ascii="GHEA Grapalat" w:hAnsi="GHEA Grapalat"/>
        </w:rPr>
      </w:pPr>
    </w:p>
    <w:p w14:paraId="53504F1D" w14:textId="77777777" w:rsidR="00051B69" w:rsidRPr="00051B69" w:rsidRDefault="00051B69" w:rsidP="00051B69">
      <w:pPr>
        <w:spacing w:after="160"/>
        <w:jc w:val="both"/>
        <w:rPr>
          <w:rFonts w:ascii="GHEA Grapalat" w:hAnsi="GHEA Grapalat"/>
        </w:rPr>
      </w:pPr>
    </w:p>
    <w:p w14:paraId="4AF7DAF5" w14:textId="77777777" w:rsidR="00051B69" w:rsidRPr="00051B69" w:rsidRDefault="00051B69" w:rsidP="00051B69">
      <w:pPr>
        <w:tabs>
          <w:tab w:val="left" w:pos="1350"/>
        </w:tabs>
        <w:ind w:firstLine="90"/>
        <w:jc w:val="both"/>
        <w:rPr>
          <w:rFonts w:ascii="GHEA Grapalat" w:hAnsi="GHEA Grapalat"/>
          <w:lang w:val="hy-AM"/>
        </w:rPr>
      </w:pPr>
      <w:r w:rsidRPr="00051B69">
        <w:rPr>
          <w:rFonts w:ascii="GHEA Grapalat" w:hAnsi="GHEA Grapalat"/>
          <w:b/>
        </w:rPr>
        <w:t>Телефон`</w:t>
      </w:r>
      <w:r w:rsidRPr="00051B69">
        <w:rPr>
          <w:rFonts w:ascii="GHEA Grapalat" w:hAnsi="GHEA Grapalat"/>
        </w:rPr>
        <w:t xml:space="preserve"> 011514</w:t>
      </w:r>
      <w:r w:rsidRPr="00051B69">
        <w:rPr>
          <w:rFonts w:ascii="GHEA Grapalat" w:hAnsi="GHEA Grapalat"/>
          <w:lang w:val="hy-AM"/>
        </w:rPr>
        <w:t>216</w:t>
      </w:r>
    </w:p>
    <w:p w14:paraId="63A78E76" w14:textId="77777777" w:rsidR="00DF2CEC" w:rsidRPr="003C2508" w:rsidRDefault="00051B69" w:rsidP="00DF2CEC">
      <w:pPr>
        <w:pStyle w:val="FootnoteText"/>
        <w:tabs>
          <w:tab w:val="left" w:pos="1350"/>
        </w:tabs>
        <w:ind w:firstLine="90"/>
        <w:jc w:val="both"/>
        <w:rPr>
          <w:rFonts w:ascii="GHEA Grapalat" w:hAnsi="GHEA Grapalat"/>
          <w:sz w:val="24"/>
          <w:szCs w:val="24"/>
        </w:rPr>
      </w:pPr>
      <w:r w:rsidRPr="00051B69">
        <w:rPr>
          <w:rFonts w:ascii="GHEA Grapalat" w:hAnsi="GHEA Grapalat"/>
          <w:b/>
        </w:rPr>
        <w:t xml:space="preserve">Электронная почта` </w:t>
      </w:r>
      <w:r w:rsidRPr="00051B69">
        <w:rPr>
          <w:rFonts w:ascii="GHEA Grapalat" w:hAnsi="GHEA Grapalat"/>
        </w:rPr>
        <w:t xml:space="preserve"> </w:t>
      </w:r>
      <w:hyperlink r:id="rId8" w:history="1">
        <w:r w:rsidR="00DF2CEC" w:rsidRPr="00612E2E">
          <w:rPr>
            <w:rStyle w:val="Hyperlink"/>
            <w:rFonts w:ascii="Arial" w:hAnsi="Arial" w:cs="Arial"/>
            <w:b/>
            <w:bCs/>
            <w:color w:val="auto"/>
            <w:sz w:val="21"/>
            <w:szCs w:val="21"/>
            <w:shd w:val="clear" w:color="auto" w:fill="F4F4F4"/>
          </w:rPr>
          <w:t>edita.simonyan@yerevan.am</w:t>
        </w:r>
      </w:hyperlink>
    </w:p>
    <w:p w14:paraId="59340672" w14:textId="2E113D34" w:rsidR="00051B69" w:rsidRPr="00051B69" w:rsidRDefault="00051B69" w:rsidP="00051B69">
      <w:pPr>
        <w:tabs>
          <w:tab w:val="left" w:pos="1350"/>
        </w:tabs>
        <w:ind w:firstLine="90"/>
        <w:jc w:val="both"/>
        <w:rPr>
          <w:rFonts w:ascii="GHEA Grapalat" w:hAnsi="GHEA Grapalat"/>
        </w:rPr>
      </w:pPr>
      <w:r w:rsidRPr="00051B69">
        <w:rPr>
          <w:rFonts w:ascii="GHEA Grapalat" w:hAnsi="GHEA Grapalat"/>
          <w:b/>
        </w:rPr>
        <w:t>Заказчик`</w:t>
      </w:r>
      <w:r w:rsidRPr="00051B69">
        <w:rPr>
          <w:rFonts w:ascii="GHEA Grapalat" w:hAnsi="GHEA Grapalat"/>
        </w:rPr>
        <w:t xml:space="preserve">  Мэрия  г.Еревана</w:t>
      </w:r>
    </w:p>
    <w:p w14:paraId="3BE82A4B" w14:textId="77777777" w:rsidR="00051B69" w:rsidRPr="00051B69" w:rsidRDefault="00051B69" w:rsidP="00051B69">
      <w:pPr>
        <w:widowControl w:val="0"/>
        <w:spacing w:after="160"/>
        <w:ind w:left="3969"/>
        <w:jc w:val="both"/>
        <w:rPr>
          <w:rFonts w:ascii="GHEA Grapalat" w:hAnsi="GHEA Grapalat"/>
          <w:sz w:val="16"/>
          <w:szCs w:val="16"/>
        </w:rPr>
      </w:pPr>
      <w:r w:rsidRPr="00051B69">
        <w:rPr>
          <w:rFonts w:ascii="GHEA Grapalat" w:hAnsi="GHEA Grapalat" w:cs="Sylfaen"/>
          <w:b/>
          <w:i/>
          <w:sz w:val="20"/>
          <w:szCs w:val="20"/>
        </w:rPr>
        <w:br w:type="page"/>
      </w:r>
    </w:p>
    <w:p w14:paraId="54AB41C8" w14:textId="77777777" w:rsidR="00051B69" w:rsidRPr="00051B69" w:rsidRDefault="00051B69" w:rsidP="00051B69">
      <w:pPr>
        <w:widowControl w:val="0"/>
        <w:spacing w:after="160"/>
        <w:ind w:right="-7" w:firstLine="567"/>
        <w:jc w:val="center"/>
        <w:rPr>
          <w:rFonts w:ascii="GHEA Grapalat" w:hAnsi="GHEA Grapalat"/>
        </w:rPr>
      </w:pPr>
    </w:p>
    <w:p w14:paraId="49077AE2" w14:textId="77777777" w:rsidR="00051B69" w:rsidRPr="00051B69" w:rsidRDefault="00051B69" w:rsidP="00051B69">
      <w:pPr>
        <w:widowControl w:val="0"/>
        <w:spacing w:after="160"/>
        <w:ind w:right="-7" w:firstLine="567"/>
        <w:jc w:val="center"/>
        <w:rPr>
          <w:rFonts w:ascii="GHEA Grapalat" w:hAnsi="GHEA Grapalat"/>
        </w:rPr>
      </w:pPr>
    </w:p>
    <w:p w14:paraId="3F021927" w14:textId="77777777" w:rsidR="00051B69" w:rsidRPr="00051B69" w:rsidRDefault="00051B69" w:rsidP="00051B69">
      <w:pPr>
        <w:widowControl w:val="0"/>
        <w:spacing w:after="160"/>
        <w:ind w:right="-7" w:firstLine="567"/>
        <w:jc w:val="center"/>
        <w:rPr>
          <w:rFonts w:ascii="GHEA Grapalat" w:hAnsi="GHEA Grapalat"/>
        </w:rPr>
      </w:pPr>
    </w:p>
    <w:p w14:paraId="4E8BB9F8" w14:textId="77777777" w:rsidR="00051B69" w:rsidRPr="00051B69" w:rsidRDefault="00051B69" w:rsidP="00051B69">
      <w:pPr>
        <w:widowControl w:val="0"/>
        <w:spacing w:after="160"/>
        <w:ind w:right="-7" w:firstLine="567"/>
        <w:jc w:val="center"/>
        <w:rPr>
          <w:rFonts w:ascii="GHEA Grapalat" w:hAnsi="GHEA Grapalat"/>
        </w:rPr>
      </w:pPr>
    </w:p>
    <w:p w14:paraId="616A3FE6" w14:textId="77777777" w:rsidR="00051B69" w:rsidRPr="00051B69" w:rsidRDefault="00051B69" w:rsidP="00051B69">
      <w:pPr>
        <w:widowControl w:val="0"/>
        <w:spacing w:after="160"/>
        <w:ind w:right="-7" w:firstLine="567"/>
        <w:jc w:val="center"/>
        <w:rPr>
          <w:rFonts w:ascii="GHEA Grapalat" w:hAnsi="GHEA Grapalat"/>
        </w:rPr>
      </w:pPr>
    </w:p>
    <w:p w14:paraId="44224E78" w14:textId="77777777" w:rsidR="00051B69" w:rsidRPr="00051B69" w:rsidRDefault="00051B69" w:rsidP="00051B69">
      <w:pPr>
        <w:widowControl w:val="0"/>
        <w:spacing w:after="160"/>
        <w:ind w:right="-7" w:firstLine="567"/>
        <w:jc w:val="center"/>
        <w:rPr>
          <w:rFonts w:ascii="GHEA Grapalat" w:hAnsi="GHEA Grapalat"/>
        </w:rPr>
      </w:pPr>
      <w:r w:rsidRPr="00051B69">
        <w:rPr>
          <w:rFonts w:ascii="GHEA Grapalat" w:hAnsi="GHEA Grapalat"/>
          <w:i/>
        </w:rPr>
        <w:t>Мэрия г. Еревана</w:t>
      </w:r>
    </w:p>
    <w:p w14:paraId="73292B5B" w14:textId="77777777" w:rsidR="00051B69" w:rsidRPr="00051B69" w:rsidRDefault="00051B69" w:rsidP="00051B69">
      <w:pPr>
        <w:widowControl w:val="0"/>
        <w:spacing w:after="160"/>
        <w:ind w:right="-7" w:firstLine="567"/>
        <w:jc w:val="center"/>
        <w:rPr>
          <w:rFonts w:ascii="GHEA Grapalat" w:hAnsi="GHEA Grapalat"/>
        </w:rPr>
      </w:pPr>
    </w:p>
    <w:p w14:paraId="0D713321" w14:textId="77777777" w:rsidR="00051B69" w:rsidRPr="00051B69" w:rsidRDefault="00051B69" w:rsidP="00051B69">
      <w:pPr>
        <w:widowControl w:val="0"/>
        <w:spacing w:after="160"/>
        <w:ind w:right="-7" w:firstLine="567"/>
        <w:jc w:val="center"/>
        <w:rPr>
          <w:rFonts w:ascii="GHEA Grapalat" w:hAnsi="GHEA Grapalat"/>
        </w:rPr>
      </w:pPr>
    </w:p>
    <w:p w14:paraId="4AC33036" w14:textId="77777777" w:rsidR="00051B69" w:rsidRPr="00051B69" w:rsidRDefault="00051B69" w:rsidP="00051B69">
      <w:pPr>
        <w:widowControl w:val="0"/>
        <w:spacing w:after="160"/>
        <w:ind w:right="-7" w:firstLine="567"/>
        <w:jc w:val="center"/>
        <w:rPr>
          <w:rFonts w:ascii="GHEA Grapalat" w:hAnsi="GHEA Grapalat"/>
        </w:rPr>
      </w:pPr>
    </w:p>
    <w:p w14:paraId="3D1D5C70" w14:textId="77777777" w:rsidR="00051B69" w:rsidRPr="00051B69" w:rsidRDefault="00051B69" w:rsidP="00051B69">
      <w:pPr>
        <w:widowControl w:val="0"/>
        <w:spacing w:after="160"/>
        <w:ind w:right="-7" w:firstLine="567"/>
        <w:jc w:val="center"/>
        <w:rPr>
          <w:rFonts w:ascii="GHEA Grapalat" w:hAnsi="GHEA Grapalat" w:cs="Sylfaen"/>
        </w:rPr>
      </w:pPr>
      <w:r w:rsidRPr="00051B69">
        <w:rPr>
          <w:rFonts w:ascii="GHEA Grapalat" w:hAnsi="GHEA Grapalat"/>
        </w:rPr>
        <w:t>ПРИГЛАШЕНИЕ</w:t>
      </w:r>
    </w:p>
    <w:p w14:paraId="2A6FFFD8" w14:textId="77777777" w:rsidR="00051B69" w:rsidRPr="00051B69" w:rsidRDefault="00051B69" w:rsidP="00051B69">
      <w:pPr>
        <w:widowControl w:val="0"/>
        <w:spacing w:after="160"/>
        <w:ind w:right="-7" w:firstLine="567"/>
        <w:jc w:val="center"/>
        <w:rPr>
          <w:rFonts w:ascii="GHEA Grapalat" w:hAnsi="GHEA Grapalat" w:cs="Sylfaen"/>
        </w:rPr>
      </w:pPr>
    </w:p>
    <w:p w14:paraId="25B6BC11" w14:textId="77777777" w:rsidR="00051B69" w:rsidRPr="00051B69" w:rsidRDefault="00051B69" w:rsidP="00051B69">
      <w:pPr>
        <w:widowControl w:val="0"/>
        <w:spacing w:after="160"/>
        <w:ind w:right="-7" w:firstLine="567"/>
        <w:jc w:val="center"/>
        <w:rPr>
          <w:rFonts w:ascii="GHEA Grapalat" w:hAnsi="GHEA Grapalat" w:cs="Sylfaen"/>
        </w:rPr>
      </w:pPr>
    </w:p>
    <w:p w14:paraId="6E598D4C" w14:textId="77777777" w:rsidR="00051B69" w:rsidRPr="00051B69" w:rsidRDefault="00051B69" w:rsidP="00051B69">
      <w:pPr>
        <w:widowControl w:val="0"/>
        <w:spacing w:after="160"/>
        <w:ind w:right="-7" w:firstLine="567"/>
        <w:jc w:val="center"/>
        <w:rPr>
          <w:rFonts w:ascii="GHEA Grapalat" w:hAnsi="GHEA Grapalat" w:cs="Sylfaen"/>
        </w:rPr>
      </w:pPr>
    </w:p>
    <w:p w14:paraId="7C8E947E" w14:textId="130984B1" w:rsidR="00051B69" w:rsidRPr="00051B69" w:rsidRDefault="00051B69" w:rsidP="00051B69">
      <w:pPr>
        <w:widowControl w:val="0"/>
        <w:spacing w:after="160"/>
        <w:ind w:right="-7"/>
        <w:jc w:val="center"/>
        <w:rPr>
          <w:rFonts w:ascii="GHEA Grapalat" w:hAnsi="GHEA Grapalat"/>
        </w:rPr>
      </w:pPr>
      <w:r w:rsidRPr="00051B69">
        <w:rPr>
          <w:rFonts w:ascii="GHEA Grapalat" w:hAnsi="GHEA Grapalat"/>
        </w:rPr>
        <w:t xml:space="preserve">НА </w:t>
      </w:r>
      <w:r w:rsidR="00C50A7C">
        <w:rPr>
          <w:rFonts w:ascii="GHEA Grapalat" w:hAnsi="GHEA Grapalat"/>
        </w:rPr>
        <w:t>НЕОТЛОЖНЫЙ ОТКРЫТЫЙ КОНКУРС</w:t>
      </w:r>
      <w:r w:rsidRPr="00051B69">
        <w:rPr>
          <w:rFonts w:ascii="GHEA Grapalat" w:hAnsi="GHEA Grapalat"/>
        </w:rPr>
        <w:t xml:space="preserve">, ОБЪЯВЛЕННЫЙ С ЦЕЛЬЮ ПРИОБРЕТЕНИЯ КОНСАЛТИНГОВЫХ </w:t>
      </w:r>
      <w:r w:rsidR="002C32F1">
        <w:rPr>
          <w:rFonts w:ascii="GHEA Grapalat" w:hAnsi="GHEA Grapalat"/>
        </w:rPr>
        <w:t>УСЛУГИ ПО ТЕХНИЧЕСКОМУ КОНТРОЛЮ КАЧЕСТВА РЕМОНТНЫХ РАБОТ, ПРОВОДИМЫХ В АДМИНИСТРАТИВНОМ РАЙОНЕ ДАВТАШЕН</w:t>
      </w:r>
      <w:r w:rsidR="009B4090" w:rsidRPr="009B4090">
        <w:rPr>
          <w:rFonts w:ascii="GHEA Grapalat" w:hAnsi="GHEA Grapalat"/>
        </w:rPr>
        <w:t xml:space="preserve"> ГОРОДА ЕРЕВАНА</w:t>
      </w:r>
      <w:r w:rsidR="00CF6E8C">
        <w:rPr>
          <w:rFonts w:ascii="GHEA Grapalat" w:hAnsi="GHEA Grapalat"/>
        </w:rPr>
        <w:t xml:space="preserve"> </w:t>
      </w:r>
      <w:r w:rsidRPr="00051B69">
        <w:rPr>
          <w:rFonts w:ascii="GHEA Grapalat" w:hAnsi="GHEA Grapalat"/>
        </w:rPr>
        <w:t xml:space="preserve">ДЛЯ НУЖД </w:t>
      </w:r>
      <w:r w:rsidRPr="00051B69">
        <w:rPr>
          <w:rFonts w:ascii="GHEA Grapalat" w:hAnsi="GHEA Grapalat" w:cs="Calibri"/>
          <w:bCs/>
          <w:color w:val="000000" w:themeColor="text1"/>
        </w:rPr>
        <w:t>МЭРИИ Г. ЕРЕВАНА</w:t>
      </w:r>
    </w:p>
    <w:p w14:paraId="04E39798" w14:textId="77777777" w:rsidR="00051B69" w:rsidRPr="00051B69" w:rsidRDefault="00051B69" w:rsidP="00051B69">
      <w:pPr>
        <w:widowControl w:val="0"/>
        <w:spacing w:after="160"/>
        <w:ind w:right="-7" w:firstLine="567"/>
        <w:jc w:val="center"/>
        <w:rPr>
          <w:rFonts w:ascii="GHEA Grapalat" w:hAnsi="GHEA Grapalat"/>
        </w:rPr>
      </w:pPr>
    </w:p>
    <w:p w14:paraId="2A3B5266" w14:textId="77777777" w:rsidR="00051B69" w:rsidRPr="00051B69" w:rsidRDefault="00051B69" w:rsidP="00051B69">
      <w:pPr>
        <w:widowControl w:val="0"/>
        <w:spacing w:after="160"/>
        <w:ind w:right="-7" w:firstLine="567"/>
        <w:jc w:val="center"/>
        <w:rPr>
          <w:rFonts w:ascii="GHEA Grapalat" w:hAnsi="GHEA Grapalat"/>
        </w:rPr>
      </w:pPr>
    </w:p>
    <w:p w14:paraId="40D4E507" w14:textId="77777777" w:rsidR="00051B69" w:rsidRPr="00051B69" w:rsidRDefault="00051B69" w:rsidP="00051B69">
      <w:pPr>
        <w:rPr>
          <w:rFonts w:ascii="GHEA Grapalat" w:hAnsi="GHEA Grapalat"/>
        </w:rPr>
      </w:pPr>
      <w:r w:rsidRPr="00051B69">
        <w:rPr>
          <w:rFonts w:ascii="GHEA Grapalat" w:hAnsi="GHEA Grapalat"/>
        </w:rPr>
        <w:br w:type="page"/>
      </w:r>
    </w:p>
    <w:p w14:paraId="42630C71" w14:textId="77777777" w:rsidR="00051B69" w:rsidRPr="00051B69" w:rsidRDefault="00051B69" w:rsidP="00051B69">
      <w:pPr>
        <w:widowControl w:val="0"/>
        <w:spacing w:after="160"/>
        <w:ind w:firstLine="567"/>
        <w:jc w:val="both"/>
        <w:rPr>
          <w:rFonts w:ascii="GHEA Grapalat" w:hAnsi="GHEA Grapalat" w:cs="Sylfaen"/>
          <w:i/>
        </w:rPr>
      </w:pPr>
      <w:r w:rsidRPr="00051B69">
        <w:rPr>
          <w:rFonts w:ascii="GHEA Grapalat" w:hAnsi="GHEA Grapalat"/>
          <w:i/>
        </w:rPr>
        <w:lastRenderedPageBreak/>
        <w:t>Уважаемый участник, прежде чем составить и подать заявку просим Вас</w:t>
      </w:r>
      <w:r w:rsidRPr="00051B69">
        <w:rPr>
          <w:rFonts w:ascii="Courier New" w:hAnsi="Courier New" w:cs="Courier New"/>
          <w:i/>
          <w:lang w:val="en-US"/>
        </w:rPr>
        <w:t> </w:t>
      </w:r>
      <w:r w:rsidRPr="00051B69">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14:paraId="6CE12F27" w14:textId="77777777" w:rsidR="00051B69" w:rsidRPr="00051B69" w:rsidRDefault="00051B69" w:rsidP="00051B69">
      <w:pPr>
        <w:jc w:val="both"/>
        <w:rPr>
          <w:rFonts w:ascii="GHEA Grapalat" w:hAnsi="GHEA Grapalat"/>
          <w:i/>
        </w:rPr>
      </w:pPr>
      <w:r w:rsidRPr="00051B69">
        <w:rPr>
          <w:rFonts w:ascii="GHEA Grapalat" w:hAnsi="GHEA Grapalat"/>
          <w:i/>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14:paraId="15DADEC9" w14:textId="77777777" w:rsidR="00051B69" w:rsidRPr="00051B69" w:rsidRDefault="00051B69" w:rsidP="00051B69">
      <w:pPr>
        <w:jc w:val="both"/>
        <w:rPr>
          <w:rFonts w:ascii="Sylfaen" w:hAnsi="Sylfaen"/>
          <w:lang w:val="hy-AM"/>
        </w:rPr>
      </w:pPr>
      <w:r w:rsidRPr="00051B69">
        <w:rPr>
          <w:rFonts w:ascii="GHEA Grapalat" w:hAnsi="GHEA Grapalat"/>
          <w:i/>
        </w:rPr>
        <w:t>Руководство доступно по следующей ссылке:</w:t>
      </w:r>
      <w:r w:rsidRPr="00051B69">
        <w:rPr>
          <w:rFonts w:ascii="Sylfaen" w:hAnsi="Sylfaen"/>
          <w:lang w:val="hy-AM"/>
        </w:rPr>
        <w:t xml:space="preserve"> http://gnumner.am/hy/page/ughecuycner_dzernarkner/:</w:t>
      </w:r>
    </w:p>
    <w:p w14:paraId="08A182FD" w14:textId="77777777" w:rsidR="00051B69" w:rsidRPr="00051B69" w:rsidRDefault="00051B69" w:rsidP="00051B69">
      <w:pPr>
        <w:widowControl w:val="0"/>
        <w:spacing w:after="160"/>
        <w:ind w:firstLine="567"/>
        <w:jc w:val="both"/>
        <w:rPr>
          <w:rFonts w:ascii="GHEA Grapalat" w:hAnsi="GHEA Grapalat"/>
          <w:i/>
          <w:lang w:val="hy-AM"/>
        </w:rPr>
      </w:pPr>
    </w:p>
    <w:p w14:paraId="372ADFB4" w14:textId="77777777" w:rsidR="00051B69" w:rsidRPr="00051B69" w:rsidRDefault="00051B69" w:rsidP="00051B69">
      <w:pPr>
        <w:widowControl w:val="0"/>
        <w:spacing w:after="160"/>
        <w:ind w:firstLine="567"/>
        <w:jc w:val="both"/>
        <w:rPr>
          <w:rFonts w:ascii="GHEA Grapalat" w:hAnsi="GHEA Grapalat"/>
          <w:i/>
        </w:rPr>
      </w:pPr>
      <w:r w:rsidRPr="00051B69">
        <w:rPr>
          <w:rFonts w:ascii="GHEA Grapalat" w:hAnsi="GHEA Grapalat"/>
          <w:i/>
        </w:rPr>
        <w:t>Одновременно:</w:t>
      </w:r>
    </w:p>
    <w:p w14:paraId="02D4D449" w14:textId="77777777" w:rsidR="00051B69" w:rsidRPr="00051B69" w:rsidRDefault="00051B69" w:rsidP="00051B69">
      <w:pPr>
        <w:jc w:val="both"/>
        <w:rPr>
          <w:rFonts w:ascii="GHEA Grapalat" w:hAnsi="GHEA Grapalat"/>
          <w:i/>
        </w:rPr>
      </w:pPr>
      <w:r w:rsidRPr="00051B69">
        <w:rPr>
          <w:rFonts w:ascii="GHEA Grapalat" w:hAnsi="GHEA Grapalat"/>
          <w:i/>
        </w:rPr>
        <w:t>-</w:t>
      </w:r>
      <w:r w:rsidRPr="00051B69">
        <w:rPr>
          <w:rFonts w:ascii="GHEA Grapalat" w:hAnsi="GHEA Grapalat"/>
          <w:i/>
        </w:rPr>
        <w:tab/>
        <w:t xml:space="preserve">при вводе заявки в систему электронных закупок Armeps (www.armeps.am) (далее - система) необходимо следовать  </w:t>
      </w:r>
      <w:hyperlink w:history="1">
        <w:r w:rsidRPr="00051B69">
          <w:rPr>
            <w:rFonts w:ascii="GHEA Grapalat" w:hAnsi="GHEA Grapalat"/>
            <w:i/>
          </w:rPr>
          <w:t>руководству по закупкам, осуществляемым в электронной форме</w:t>
        </w:r>
      </w:hyperlink>
      <w:r w:rsidRPr="00051B69">
        <w:rPr>
          <w:rFonts w:ascii="GHEA Grapalat" w:hAnsi="GHEA Grapalat"/>
          <w:i/>
        </w:rPr>
        <w:t xml:space="preserve"> подраздела «Руководящие указания, руководства» раздела «Законодательство» официального бюллетеня о закупках, действующего по адресу </w:t>
      </w:r>
      <w:r w:rsidRPr="00051B69">
        <w:fldChar w:fldCharType="begin"/>
      </w:r>
      <w:r w:rsidRPr="00051B69">
        <w:instrText>HYPERLINK "http://www.procurement.am"</w:instrText>
      </w:r>
      <w:r w:rsidRPr="00051B69">
        <w:fldChar w:fldCharType="separate"/>
      </w:r>
      <w:r w:rsidRPr="00051B69">
        <w:rPr>
          <w:rFonts w:ascii="GHEA Grapalat" w:hAnsi="GHEA Grapalat"/>
          <w:i/>
          <w:color w:val="0000FF"/>
          <w:u w:val="single"/>
        </w:rPr>
        <w:t>www.procurement.am</w:t>
      </w:r>
      <w:r w:rsidRPr="00051B69">
        <w:fldChar w:fldCharType="end"/>
      </w:r>
      <w:r w:rsidRPr="00051B69">
        <w:rPr>
          <w:rFonts w:ascii="GHEA Grapalat" w:hAnsi="GHEA Grapalat"/>
          <w:i/>
        </w:rPr>
        <w:t>.</w:t>
      </w:r>
    </w:p>
    <w:p w14:paraId="39E0AA78" w14:textId="77777777" w:rsidR="00051B69" w:rsidRPr="00051B69" w:rsidRDefault="00051B69" w:rsidP="00051B69">
      <w:pPr>
        <w:jc w:val="both"/>
        <w:rPr>
          <w:rFonts w:ascii="Sylfaen" w:hAnsi="Sylfaen"/>
          <w:lang w:val="hy-AM"/>
        </w:rPr>
      </w:pPr>
      <w:r w:rsidRPr="00051B69">
        <w:rPr>
          <w:rFonts w:ascii="GHEA Grapalat" w:hAnsi="GHEA Grapalat"/>
          <w:i/>
        </w:rPr>
        <w:t>Руководство доступно по следующей ссылке:</w:t>
      </w:r>
      <w:r w:rsidRPr="00051B69">
        <w:rPr>
          <w:rFonts w:ascii="Sylfaen" w:hAnsi="Sylfaen"/>
          <w:lang w:val="hy-AM"/>
        </w:rPr>
        <w:t xml:space="preserve"> </w:t>
      </w:r>
      <w:hyperlink r:id="rId9" w:history="1">
        <w:r w:rsidRPr="00051B69">
          <w:rPr>
            <w:rFonts w:ascii="Sylfaen" w:hAnsi="Sylfaen"/>
            <w:color w:val="0000FF"/>
            <w:u w:val="single"/>
            <w:lang w:val="hy-AM"/>
          </w:rPr>
          <w:t>http://gnumner.am/hy/page/ughecuycner_dzernarkner</w:t>
        </w:r>
      </w:hyperlink>
    </w:p>
    <w:p w14:paraId="7AF88F0A" w14:textId="77777777" w:rsidR="00051B69" w:rsidRPr="00051B69" w:rsidRDefault="00051B69" w:rsidP="00051B69">
      <w:pPr>
        <w:jc w:val="both"/>
        <w:rPr>
          <w:rFonts w:ascii="GHEA Grapalat" w:hAnsi="GHEA Grapalat"/>
          <w:i/>
        </w:rPr>
      </w:pPr>
      <w:r w:rsidRPr="00051B69">
        <w:rPr>
          <w:rFonts w:ascii="GHEA Grapalat" w:hAnsi="GHEA Grapalat"/>
        </w:rPr>
        <w:t>-</w:t>
      </w:r>
      <w:r w:rsidRPr="00051B69">
        <w:rPr>
          <w:rFonts w:ascii="GHEA Grapalat" w:hAnsi="GHEA Grapalat"/>
        </w:rPr>
        <w:tab/>
      </w:r>
      <w:r w:rsidRPr="00051B69">
        <w:rPr>
          <w:rFonts w:ascii="GHEA Grapalat" w:hAnsi="GHEA Grapalat"/>
          <w:i/>
        </w:rPr>
        <w:t>при возникновении вопросов и проблем, связанных с системой,</w:t>
      </w:r>
      <w:r w:rsidRPr="00051B69">
        <w:rPr>
          <w:rFonts w:ascii="Sylfaen" w:hAnsi="Sylfaen"/>
          <w:lang w:val="hy-AM"/>
        </w:rPr>
        <w:t xml:space="preserve"> </w:t>
      </w:r>
      <w:r w:rsidRPr="00051B69">
        <w:rPr>
          <w:rFonts w:ascii="GHEA Grapalat" w:hAnsi="GHEA Grapalat"/>
          <w:i/>
        </w:rPr>
        <w:t>Вы можете</w:t>
      </w:r>
      <w:r w:rsidRPr="00051B69">
        <w:rPr>
          <w:rFonts w:ascii="Sylfaen" w:hAnsi="Sylfaen"/>
          <w:lang w:val="hy-AM"/>
        </w:rPr>
        <w:t xml:space="preserve"> </w:t>
      </w:r>
      <w:r w:rsidRPr="00051B69">
        <w:rPr>
          <w:rFonts w:ascii="GHEA Grapalat" w:hAnsi="GHEA Grapalat"/>
          <w:i/>
        </w:rPr>
        <w:t xml:space="preserve">обратиться к заказчику, а также в Министерство финансов РА (далее также уполномоченный орган) по адресу: г. Ереван, ул. Мелик-Адамяна 1 (телефон: (+37411) </w:t>
      </w:r>
      <w:r w:rsidRPr="00051B69">
        <w:rPr>
          <w:rFonts w:ascii="GHEA Grapalat" w:hAnsi="GHEA Grapalat"/>
          <w:i/>
          <w:sz w:val="22"/>
          <w:szCs w:val="22"/>
          <w:lang w:val="af-ZA"/>
        </w:rPr>
        <w:t>800-600  (111)</w:t>
      </w:r>
      <w:r w:rsidRPr="00051B69">
        <w:rPr>
          <w:rFonts w:ascii="GHEA Grapalat" w:hAnsi="GHEA Grapalat"/>
          <w:i/>
        </w:rPr>
        <w:t>):</w:t>
      </w:r>
    </w:p>
    <w:p w14:paraId="2C94747C" w14:textId="77777777" w:rsidR="00051B69" w:rsidRPr="00051B69" w:rsidRDefault="00051B69" w:rsidP="00051B69">
      <w:pPr>
        <w:ind w:firstLine="708"/>
        <w:jc w:val="both"/>
        <w:rPr>
          <w:rFonts w:ascii="GHEA Grapalat" w:hAnsi="GHEA Grapalat"/>
          <w:i/>
          <w:lang w:val="hy-AM"/>
        </w:rPr>
      </w:pPr>
      <w:r w:rsidRPr="00051B69">
        <w:rPr>
          <w:rFonts w:ascii="GHEA Grapalat" w:hAnsi="GHEA Grapalat"/>
          <w:i/>
        </w:rPr>
        <w:t>Регистрация в системе, а также подача заявки-бесплатно.</w:t>
      </w:r>
    </w:p>
    <w:p w14:paraId="56458AA5" w14:textId="77777777" w:rsidR="00051B69" w:rsidRPr="00051B69" w:rsidRDefault="00051B69" w:rsidP="00051B69">
      <w:pPr>
        <w:ind w:firstLine="708"/>
        <w:jc w:val="both"/>
        <w:rPr>
          <w:rFonts w:ascii="GHEA Grapalat" w:hAnsi="GHEA Grapalat"/>
          <w:i/>
          <w:lang w:val="hy-AM"/>
        </w:rPr>
      </w:pPr>
    </w:p>
    <w:p w14:paraId="44E4AE5D" w14:textId="77777777" w:rsidR="00051B69" w:rsidRPr="00051B69" w:rsidRDefault="00051B69" w:rsidP="00051B69">
      <w:pPr>
        <w:ind w:firstLine="708"/>
        <w:jc w:val="both"/>
        <w:rPr>
          <w:rFonts w:ascii="GHEA Grapalat" w:hAnsi="GHEA Grapalat"/>
          <w:b/>
          <w:i/>
          <w:color w:val="FF0000"/>
          <w:sz w:val="28"/>
          <w:szCs w:val="28"/>
          <w:lang w:val="pt-BR"/>
        </w:rPr>
      </w:pPr>
      <w:r w:rsidRPr="00051B69">
        <w:rPr>
          <w:rFonts w:ascii="GHEA Grapalat" w:hAnsi="GHEA Grapalat"/>
          <w:b/>
          <w:i/>
          <w:color w:val="FF0000"/>
          <w:sz w:val="28"/>
          <w:szCs w:val="28"/>
        </w:rPr>
        <w:t>В случае несоответствия между армянскими и российскими языками, в качестве основы принять армянский язык</w:t>
      </w:r>
    </w:p>
    <w:p w14:paraId="1401F822" w14:textId="77777777" w:rsidR="00051B69" w:rsidRPr="00051B69" w:rsidRDefault="00051B69" w:rsidP="00051B69">
      <w:pPr>
        <w:ind w:firstLine="708"/>
        <w:jc w:val="both"/>
        <w:rPr>
          <w:rFonts w:ascii="GHEA Grapalat" w:hAnsi="GHEA Grapalat"/>
          <w:i/>
          <w:lang w:val="pt-BR"/>
        </w:rPr>
      </w:pPr>
    </w:p>
    <w:p w14:paraId="2A98FBBB" w14:textId="77777777" w:rsidR="00051B69" w:rsidRPr="00051B69" w:rsidRDefault="00051B69" w:rsidP="00051B69">
      <w:pPr>
        <w:widowControl w:val="0"/>
        <w:spacing w:after="160"/>
        <w:ind w:firstLine="567"/>
        <w:jc w:val="both"/>
        <w:rPr>
          <w:rFonts w:ascii="GHEA Grapalat" w:hAnsi="GHEA Grapalat"/>
          <w:i/>
        </w:rPr>
      </w:pPr>
      <w:r w:rsidRPr="00051B69">
        <w:rPr>
          <w:rFonts w:ascii="GHEA Grapalat" w:hAnsi="GHEA Grapalat"/>
          <w:i/>
        </w:rPr>
        <w:br w:type="page"/>
      </w:r>
    </w:p>
    <w:p w14:paraId="49FE046F" w14:textId="77777777" w:rsidR="00051B69" w:rsidRPr="00051B69" w:rsidRDefault="00051B69" w:rsidP="00051B69">
      <w:pPr>
        <w:widowControl w:val="0"/>
        <w:spacing w:after="160"/>
        <w:ind w:firstLine="567"/>
        <w:jc w:val="both"/>
        <w:rPr>
          <w:rFonts w:ascii="GHEA Grapalat" w:hAnsi="GHEA Grapalat"/>
          <w:i/>
        </w:rPr>
      </w:pPr>
    </w:p>
    <w:p w14:paraId="30FCE573" w14:textId="77777777" w:rsidR="00051B69" w:rsidRPr="00051B69" w:rsidDel="006C1541" w:rsidRDefault="00051B69" w:rsidP="00051B69">
      <w:pPr>
        <w:widowControl w:val="0"/>
        <w:spacing w:after="160"/>
        <w:ind w:firstLine="567"/>
        <w:jc w:val="center"/>
        <w:rPr>
          <w:del w:id="0" w:author="Inesa Kocharyan" w:date="2025-03-19T12:30:00Z"/>
          <w:rFonts w:ascii="GHEA Grapalat" w:hAnsi="GHEA Grapalat" w:cs="Sylfaen"/>
          <w:b/>
        </w:rPr>
      </w:pPr>
      <w:del w:id="1" w:author="Inesa Kocharyan" w:date="2025-03-19T12:30:00Z">
        <w:r w:rsidRPr="00051B69" w:rsidDel="006C1541">
          <w:rPr>
            <w:rFonts w:ascii="GHEA Grapalat" w:hAnsi="GHEA Grapalat"/>
          </w:rPr>
          <w:br w:type="page"/>
        </w:r>
      </w:del>
    </w:p>
    <w:p w14:paraId="70FB3F6C" w14:textId="77777777" w:rsidR="00051B69" w:rsidRPr="00051B69" w:rsidRDefault="00051B69" w:rsidP="00051B69">
      <w:pPr>
        <w:widowControl w:val="0"/>
        <w:spacing w:after="160"/>
        <w:ind w:firstLine="567"/>
        <w:jc w:val="center"/>
        <w:rPr>
          <w:rFonts w:ascii="GHEA Grapalat" w:hAnsi="GHEA Grapalat"/>
          <w:b/>
        </w:rPr>
      </w:pPr>
      <w:r w:rsidRPr="00051B69">
        <w:rPr>
          <w:rFonts w:ascii="GHEA Grapalat" w:hAnsi="GHEA Grapalat"/>
          <w:b/>
        </w:rPr>
        <w:t>СОДЕРЖАНИЕ</w:t>
      </w:r>
    </w:p>
    <w:p w14:paraId="71BCF97C" w14:textId="77777777" w:rsidR="00051B69" w:rsidRPr="00051B69" w:rsidRDefault="00051B69" w:rsidP="00051B69">
      <w:pPr>
        <w:widowControl w:val="0"/>
        <w:spacing w:after="160"/>
        <w:ind w:firstLine="567"/>
        <w:jc w:val="center"/>
        <w:rPr>
          <w:rFonts w:ascii="GHEA Grapalat" w:hAnsi="GHEA Grapalat"/>
          <w:i/>
        </w:rPr>
      </w:pPr>
    </w:p>
    <w:p w14:paraId="79BBEF92" w14:textId="55E29246" w:rsidR="00051B69" w:rsidRPr="009B4090" w:rsidRDefault="00051B69" w:rsidP="00051B69">
      <w:pPr>
        <w:widowControl w:val="0"/>
        <w:spacing w:after="160"/>
        <w:jc w:val="center"/>
        <w:rPr>
          <w:rFonts w:ascii="GHEA Grapalat" w:hAnsi="GHEA Grapalat"/>
          <w:b/>
        </w:rPr>
      </w:pPr>
      <w:r w:rsidRPr="00051B69">
        <w:rPr>
          <w:rFonts w:ascii="GHEA Grapalat" w:hAnsi="GHEA Grapalat"/>
          <w:b/>
        </w:rPr>
        <w:t xml:space="preserve">КОНСАЛТИНГОВЫЕ УСЛУГИ </w:t>
      </w:r>
      <w:r w:rsidR="001E1A12">
        <w:rPr>
          <w:rFonts w:ascii="GHEA Grapalat" w:hAnsi="GHEA Grapalat"/>
          <w:b/>
        </w:rPr>
        <w:t xml:space="preserve">УСЛУГИ </w:t>
      </w:r>
      <w:r w:rsidR="00815788">
        <w:rPr>
          <w:rFonts w:ascii="GHEA Grapalat" w:hAnsi="GHEA Grapalat"/>
          <w:b/>
        </w:rPr>
        <w:t>ПО ТЕХНИЧЕСКОМУ КОНТРОЛЮ КАЧЕСТВА РЕМОНТНЫХ РАБОТ, ПРОВОДИМЫХ В АДМИНИСТРАТИВНОМ РАЙОНЕ ДАВТАШЕН</w:t>
      </w:r>
      <w:r w:rsidR="009B4090" w:rsidRPr="009B4090">
        <w:rPr>
          <w:rFonts w:ascii="GHEA Grapalat" w:hAnsi="GHEA Grapalat"/>
          <w:b/>
        </w:rPr>
        <w:t xml:space="preserve"> ГОРОДА ЕРЕВАНА</w:t>
      </w:r>
      <w:r w:rsidR="00CF6E8C" w:rsidRPr="009B4090">
        <w:rPr>
          <w:rFonts w:ascii="GHEA Grapalat" w:hAnsi="GHEA Grapalat"/>
          <w:b/>
        </w:rPr>
        <w:t xml:space="preserve"> </w:t>
      </w:r>
      <w:r w:rsidRPr="009B4090">
        <w:rPr>
          <w:rFonts w:ascii="GHEA Grapalat" w:hAnsi="GHEA Grapalat"/>
          <w:b/>
        </w:rPr>
        <w:t>ДЛЯ НУЖД МЭРИИ Г. ЕРЕВАНА</w:t>
      </w:r>
    </w:p>
    <w:p w14:paraId="39E2B90A" w14:textId="77777777" w:rsidR="00051B69" w:rsidRPr="00051B69" w:rsidRDefault="00051B69" w:rsidP="00051B69">
      <w:pPr>
        <w:widowControl w:val="0"/>
        <w:spacing w:after="160"/>
        <w:ind w:firstLine="567"/>
        <w:jc w:val="center"/>
        <w:rPr>
          <w:rFonts w:ascii="GHEA Grapalat" w:hAnsi="GHEA Grapalat"/>
        </w:rPr>
      </w:pPr>
    </w:p>
    <w:p w14:paraId="49E177FE" w14:textId="03349955" w:rsidR="00051B69" w:rsidRPr="00051B69" w:rsidRDefault="00051B69" w:rsidP="00051B69">
      <w:pPr>
        <w:widowControl w:val="0"/>
        <w:spacing w:after="160"/>
        <w:jc w:val="center"/>
        <w:rPr>
          <w:rFonts w:ascii="GHEA Grapalat" w:hAnsi="GHEA Grapalat"/>
          <w:i/>
        </w:rPr>
      </w:pPr>
      <w:r w:rsidRPr="00051B69">
        <w:rPr>
          <w:rFonts w:ascii="GHEA Grapalat" w:hAnsi="GHEA Grapalat"/>
          <w:b/>
        </w:rPr>
        <w:t xml:space="preserve">ПРИГЛАШЕНИЯ НА </w:t>
      </w:r>
      <w:r w:rsidR="00C50A7C">
        <w:rPr>
          <w:rFonts w:ascii="GHEA Grapalat" w:hAnsi="GHEA Grapalat"/>
          <w:b/>
        </w:rPr>
        <w:t>НЕОТЛОЖНЫЙ ОТКРЫТЫЙ КОНКУРС</w:t>
      </w:r>
      <w:r w:rsidRPr="00051B69">
        <w:rPr>
          <w:rFonts w:ascii="GHEA Grapalat" w:hAnsi="GHEA Grapalat"/>
          <w:b/>
        </w:rPr>
        <w:t xml:space="preserve">, </w:t>
      </w:r>
      <w:r w:rsidRPr="00051B69">
        <w:rPr>
          <w:rFonts w:ascii="GHEA Grapalat" w:hAnsi="GHEA Grapalat"/>
          <w:b/>
        </w:rPr>
        <w:br/>
        <w:t>ОБЪЯВЛЕННЫЙ С ЦЕЛЬЮ ПРИОБРЕТЕНИЯ</w:t>
      </w:r>
    </w:p>
    <w:p w14:paraId="69C5306D" w14:textId="77777777" w:rsidR="00051B69" w:rsidRPr="00051B69" w:rsidRDefault="00051B69" w:rsidP="00051B69">
      <w:pPr>
        <w:widowControl w:val="0"/>
        <w:spacing w:after="160"/>
        <w:jc w:val="center"/>
        <w:rPr>
          <w:rFonts w:ascii="GHEA Grapalat" w:hAnsi="GHEA Grapalat" w:cs="Sylfaen"/>
          <w:b/>
        </w:rPr>
      </w:pPr>
    </w:p>
    <w:p w14:paraId="4CDFA7AE" w14:textId="77777777" w:rsidR="00051B69" w:rsidRPr="00051B69" w:rsidRDefault="00051B69" w:rsidP="00051B69">
      <w:pPr>
        <w:widowControl w:val="0"/>
        <w:spacing w:after="160"/>
        <w:jc w:val="center"/>
        <w:rPr>
          <w:rFonts w:ascii="GHEA Grapalat" w:hAnsi="GHEA Grapalat"/>
          <w:b/>
        </w:rPr>
      </w:pPr>
      <w:r w:rsidRPr="00051B69">
        <w:rPr>
          <w:rFonts w:ascii="GHEA Grapalat" w:hAnsi="GHEA Grapalat"/>
          <w:b/>
        </w:rPr>
        <w:t>ЧАСТЬ I.</w:t>
      </w:r>
    </w:p>
    <w:p w14:paraId="3B308F22" w14:textId="77777777" w:rsidR="00051B69" w:rsidRPr="00051B69" w:rsidRDefault="00051B69" w:rsidP="00051B69">
      <w:pPr>
        <w:widowControl w:val="0"/>
        <w:spacing w:after="160"/>
        <w:jc w:val="center"/>
        <w:rPr>
          <w:rFonts w:ascii="GHEA Grapalat" w:hAnsi="GHEA Grapalat"/>
        </w:rPr>
      </w:pPr>
    </w:p>
    <w:p w14:paraId="50EFEBC9" w14:textId="77777777" w:rsidR="00051B69" w:rsidRPr="00051B69" w:rsidRDefault="00051B69" w:rsidP="00051B69">
      <w:pPr>
        <w:widowControl w:val="0"/>
        <w:tabs>
          <w:tab w:val="left" w:pos="1134"/>
        </w:tabs>
        <w:spacing w:after="160"/>
        <w:ind w:left="1134" w:hanging="567"/>
        <w:jc w:val="both"/>
        <w:rPr>
          <w:rFonts w:ascii="GHEA Grapalat" w:hAnsi="GHEA Grapalat"/>
        </w:rPr>
      </w:pPr>
      <w:r w:rsidRPr="00051B69">
        <w:rPr>
          <w:rFonts w:ascii="GHEA Grapalat" w:hAnsi="GHEA Grapalat"/>
        </w:rPr>
        <w:t>1.</w:t>
      </w:r>
      <w:r w:rsidRPr="00051B69">
        <w:rPr>
          <w:rFonts w:ascii="GHEA Grapalat" w:hAnsi="GHEA Grapalat"/>
        </w:rPr>
        <w:tab/>
        <w:t xml:space="preserve">Характеристика предмета закупки </w:t>
      </w:r>
    </w:p>
    <w:p w14:paraId="1F354F18" w14:textId="77777777" w:rsidR="00051B69" w:rsidRPr="00051B69" w:rsidRDefault="00051B69" w:rsidP="00051B69">
      <w:pPr>
        <w:widowControl w:val="0"/>
        <w:tabs>
          <w:tab w:val="left" w:pos="1134"/>
        </w:tabs>
        <w:spacing w:after="160"/>
        <w:ind w:left="1134" w:hanging="567"/>
        <w:jc w:val="both"/>
        <w:rPr>
          <w:rFonts w:ascii="GHEA Grapalat" w:hAnsi="GHEA Grapalat"/>
        </w:rPr>
      </w:pPr>
      <w:r w:rsidRPr="00051B69">
        <w:rPr>
          <w:rFonts w:ascii="GHEA Grapalat" w:hAnsi="GHEA Grapalat"/>
        </w:rPr>
        <w:t>2.</w:t>
      </w:r>
      <w:r w:rsidRPr="00051B69">
        <w:rPr>
          <w:rFonts w:ascii="GHEA Grapalat" w:hAnsi="GHEA Grapalat"/>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14:paraId="5B2813B9" w14:textId="77777777" w:rsidR="00051B69" w:rsidRPr="00051B69" w:rsidRDefault="00051B69" w:rsidP="00051B69">
      <w:pPr>
        <w:widowControl w:val="0"/>
        <w:tabs>
          <w:tab w:val="left" w:pos="1134"/>
        </w:tabs>
        <w:spacing w:after="160"/>
        <w:ind w:left="1134" w:hanging="567"/>
        <w:jc w:val="both"/>
        <w:rPr>
          <w:rFonts w:ascii="GHEA Grapalat" w:hAnsi="GHEA Grapalat"/>
        </w:rPr>
      </w:pPr>
      <w:r w:rsidRPr="00051B69">
        <w:rPr>
          <w:rFonts w:ascii="GHEA Grapalat" w:hAnsi="GHEA Grapalat"/>
        </w:rPr>
        <w:t>3.</w:t>
      </w:r>
      <w:r w:rsidRPr="00051B69">
        <w:rPr>
          <w:rFonts w:ascii="GHEA Grapalat" w:hAnsi="GHEA Grapalat"/>
        </w:rPr>
        <w:tab/>
        <w:t>Разъяснение приглашения и порядок внесения изменения в приглашение</w:t>
      </w:r>
    </w:p>
    <w:p w14:paraId="2B898F67" w14:textId="77777777" w:rsidR="00051B69" w:rsidRPr="00051B69" w:rsidRDefault="00051B69" w:rsidP="00051B69">
      <w:pPr>
        <w:widowControl w:val="0"/>
        <w:tabs>
          <w:tab w:val="left" w:pos="1134"/>
        </w:tabs>
        <w:spacing w:after="160"/>
        <w:ind w:left="1134" w:hanging="567"/>
        <w:jc w:val="both"/>
        <w:rPr>
          <w:rFonts w:ascii="GHEA Grapalat" w:hAnsi="GHEA Grapalat" w:cs="Sylfaen"/>
        </w:rPr>
      </w:pPr>
      <w:r w:rsidRPr="00051B69">
        <w:rPr>
          <w:rFonts w:ascii="GHEA Grapalat" w:hAnsi="GHEA Grapalat"/>
        </w:rPr>
        <w:t>4.</w:t>
      </w:r>
      <w:r w:rsidRPr="00051B69">
        <w:rPr>
          <w:rFonts w:ascii="GHEA Grapalat" w:hAnsi="GHEA Grapalat"/>
        </w:rPr>
        <w:tab/>
        <w:t>Порядок подачи заявки</w:t>
      </w:r>
    </w:p>
    <w:p w14:paraId="574F2B2C" w14:textId="77777777" w:rsidR="00051B69" w:rsidRPr="00051B69" w:rsidRDefault="00051B69" w:rsidP="00051B69">
      <w:pPr>
        <w:widowControl w:val="0"/>
        <w:tabs>
          <w:tab w:val="left" w:pos="1134"/>
        </w:tabs>
        <w:spacing w:after="160"/>
        <w:ind w:left="1134" w:hanging="567"/>
        <w:jc w:val="both"/>
        <w:rPr>
          <w:rFonts w:ascii="GHEA Grapalat" w:hAnsi="GHEA Grapalat"/>
        </w:rPr>
      </w:pPr>
      <w:r w:rsidRPr="00051B69">
        <w:rPr>
          <w:rFonts w:ascii="GHEA Grapalat" w:hAnsi="GHEA Grapalat"/>
        </w:rPr>
        <w:t>5.</w:t>
      </w:r>
      <w:r w:rsidRPr="00051B69">
        <w:rPr>
          <w:rFonts w:ascii="GHEA Grapalat" w:hAnsi="GHEA Grapalat"/>
        </w:rPr>
        <w:tab/>
        <w:t xml:space="preserve">Ценовое предложение заявки </w:t>
      </w:r>
    </w:p>
    <w:p w14:paraId="13381F23" w14:textId="77777777" w:rsidR="00051B69" w:rsidRPr="00051B69" w:rsidRDefault="00051B69" w:rsidP="00051B69">
      <w:pPr>
        <w:widowControl w:val="0"/>
        <w:tabs>
          <w:tab w:val="left" w:pos="1134"/>
        </w:tabs>
        <w:spacing w:after="160"/>
        <w:ind w:left="1134" w:hanging="567"/>
        <w:jc w:val="both"/>
        <w:rPr>
          <w:rFonts w:ascii="GHEA Grapalat" w:hAnsi="GHEA Grapalat"/>
        </w:rPr>
      </w:pPr>
      <w:r w:rsidRPr="00051B69">
        <w:rPr>
          <w:rFonts w:ascii="GHEA Grapalat" w:hAnsi="GHEA Grapalat"/>
        </w:rPr>
        <w:t>6.</w:t>
      </w:r>
      <w:r w:rsidRPr="00051B69">
        <w:rPr>
          <w:rFonts w:ascii="GHEA Grapalat" w:hAnsi="GHEA Grapalat"/>
        </w:rPr>
        <w:tab/>
        <w:t xml:space="preserve">Срок действия заявки, порядок внесения изменений в заявки и их отзыва </w:t>
      </w:r>
    </w:p>
    <w:p w14:paraId="6B0F479F" w14:textId="77777777" w:rsidR="00051B69" w:rsidRPr="00051B69" w:rsidRDefault="00051B69" w:rsidP="00051B69">
      <w:pPr>
        <w:widowControl w:val="0"/>
        <w:tabs>
          <w:tab w:val="left" w:pos="1134"/>
        </w:tabs>
        <w:spacing w:after="160"/>
        <w:ind w:left="1134" w:hanging="567"/>
        <w:jc w:val="both"/>
        <w:rPr>
          <w:rFonts w:ascii="GHEA Grapalat" w:hAnsi="GHEA Grapalat"/>
        </w:rPr>
      </w:pPr>
      <w:r w:rsidRPr="00051B69">
        <w:rPr>
          <w:rFonts w:ascii="GHEA Grapalat" w:hAnsi="GHEA Grapalat"/>
        </w:rPr>
        <w:t>7.</w:t>
      </w:r>
      <w:r w:rsidRPr="00051B69">
        <w:rPr>
          <w:rFonts w:ascii="GHEA Grapalat" w:hAnsi="GHEA Grapalat"/>
        </w:rPr>
        <w:tab/>
        <w:t xml:space="preserve"> </w:t>
      </w:r>
    </w:p>
    <w:p w14:paraId="443B8AA9" w14:textId="77777777" w:rsidR="00051B69" w:rsidRPr="00051B69" w:rsidRDefault="00051B69" w:rsidP="00051B69">
      <w:pPr>
        <w:widowControl w:val="0"/>
        <w:tabs>
          <w:tab w:val="left" w:pos="1134"/>
        </w:tabs>
        <w:spacing w:after="160"/>
        <w:ind w:left="1134" w:hanging="567"/>
        <w:jc w:val="both"/>
        <w:rPr>
          <w:rFonts w:ascii="GHEA Grapalat" w:hAnsi="GHEA Grapalat" w:cs="Sylfaen"/>
        </w:rPr>
      </w:pPr>
      <w:r w:rsidRPr="00051B69">
        <w:rPr>
          <w:rFonts w:ascii="GHEA Grapalat" w:hAnsi="GHEA Grapalat"/>
        </w:rPr>
        <w:t>8.</w:t>
      </w:r>
      <w:r w:rsidRPr="00051B69">
        <w:rPr>
          <w:rFonts w:ascii="GHEA Grapalat" w:hAnsi="GHEA Grapalat"/>
        </w:rPr>
        <w:tab/>
        <w:t>Вскрытие, оценка заявок и подведение итогов</w:t>
      </w:r>
    </w:p>
    <w:p w14:paraId="3B433E73" w14:textId="77777777" w:rsidR="00051B69" w:rsidRPr="00051B69" w:rsidRDefault="00051B69" w:rsidP="00051B69">
      <w:pPr>
        <w:widowControl w:val="0"/>
        <w:tabs>
          <w:tab w:val="left" w:pos="1134"/>
        </w:tabs>
        <w:spacing w:after="160"/>
        <w:ind w:left="1134" w:hanging="567"/>
        <w:jc w:val="both"/>
        <w:rPr>
          <w:rFonts w:ascii="GHEA Grapalat" w:hAnsi="GHEA Grapalat"/>
        </w:rPr>
      </w:pPr>
      <w:r w:rsidRPr="00051B69">
        <w:rPr>
          <w:rFonts w:ascii="GHEA Grapalat" w:hAnsi="GHEA Grapalat"/>
        </w:rPr>
        <w:t>9.</w:t>
      </w:r>
      <w:r w:rsidRPr="00051B69">
        <w:rPr>
          <w:rFonts w:ascii="GHEA Grapalat" w:hAnsi="GHEA Grapalat"/>
        </w:rPr>
        <w:tab/>
        <w:t>Заключение договора</w:t>
      </w:r>
    </w:p>
    <w:p w14:paraId="1DBF9F71" w14:textId="77777777" w:rsidR="00051B69" w:rsidRPr="00051B69" w:rsidRDefault="00051B69" w:rsidP="00051B69">
      <w:pPr>
        <w:widowControl w:val="0"/>
        <w:tabs>
          <w:tab w:val="left" w:pos="1134"/>
        </w:tabs>
        <w:spacing w:after="160"/>
        <w:ind w:left="1134" w:hanging="567"/>
        <w:jc w:val="both"/>
        <w:rPr>
          <w:rFonts w:ascii="GHEA Grapalat" w:hAnsi="GHEA Grapalat"/>
        </w:rPr>
      </w:pPr>
      <w:r w:rsidRPr="00051B69">
        <w:rPr>
          <w:rFonts w:ascii="GHEA Grapalat" w:hAnsi="GHEA Grapalat"/>
        </w:rPr>
        <w:t>10.</w:t>
      </w:r>
      <w:r w:rsidRPr="00051B69">
        <w:rPr>
          <w:rFonts w:ascii="GHEA Grapalat" w:hAnsi="GHEA Grapalat"/>
        </w:rPr>
        <w:tab/>
        <w:t xml:space="preserve">Обеспечения квалификации  и договора </w:t>
      </w:r>
    </w:p>
    <w:p w14:paraId="5B546779" w14:textId="77777777" w:rsidR="00051B69" w:rsidRPr="00051B69" w:rsidRDefault="00051B69" w:rsidP="00051B69">
      <w:pPr>
        <w:widowControl w:val="0"/>
        <w:tabs>
          <w:tab w:val="left" w:pos="1134"/>
        </w:tabs>
        <w:spacing w:after="160"/>
        <w:ind w:left="1134" w:hanging="567"/>
        <w:jc w:val="both"/>
        <w:rPr>
          <w:rFonts w:ascii="GHEA Grapalat" w:hAnsi="GHEA Grapalat"/>
        </w:rPr>
      </w:pPr>
      <w:r w:rsidRPr="00051B69">
        <w:rPr>
          <w:rFonts w:ascii="GHEA Grapalat" w:hAnsi="GHEA Grapalat"/>
        </w:rPr>
        <w:t>11.</w:t>
      </w:r>
      <w:r w:rsidRPr="00051B69">
        <w:rPr>
          <w:rFonts w:ascii="GHEA Grapalat" w:hAnsi="GHEA Grapalat"/>
        </w:rPr>
        <w:tab/>
        <w:t xml:space="preserve">Объявление процедуры несостоявшейся </w:t>
      </w:r>
    </w:p>
    <w:p w14:paraId="50127A5A" w14:textId="77777777" w:rsidR="00051B69" w:rsidRPr="00051B69" w:rsidRDefault="00051B69" w:rsidP="00051B69">
      <w:pPr>
        <w:widowControl w:val="0"/>
        <w:tabs>
          <w:tab w:val="left" w:pos="1134"/>
        </w:tabs>
        <w:spacing w:after="160"/>
        <w:ind w:left="1134" w:hanging="567"/>
        <w:jc w:val="both"/>
        <w:rPr>
          <w:rFonts w:ascii="GHEA Grapalat" w:hAnsi="GHEA Grapalat"/>
        </w:rPr>
      </w:pPr>
      <w:r w:rsidRPr="00051B69">
        <w:rPr>
          <w:rFonts w:ascii="GHEA Grapalat" w:hAnsi="GHEA Grapalat"/>
        </w:rPr>
        <w:t>12.</w:t>
      </w:r>
      <w:r w:rsidRPr="00051B69">
        <w:rPr>
          <w:rFonts w:ascii="GHEA Grapalat" w:hAnsi="GHEA Grapalat"/>
        </w:rPr>
        <w:tab/>
        <w:t>Право участника и порядок обжалования им действий и (или) принятых решений, связанных с процессом закупки</w:t>
      </w:r>
    </w:p>
    <w:p w14:paraId="6FECB006" w14:textId="77777777" w:rsidR="00051B69" w:rsidRPr="00051B69" w:rsidRDefault="00051B69" w:rsidP="00051B69">
      <w:pPr>
        <w:widowControl w:val="0"/>
        <w:spacing w:after="160"/>
        <w:jc w:val="center"/>
        <w:rPr>
          <w:rFonts w:ascii="GHEA Grapalat" w:hAnsi="GHEA Grapalat"/>
          <w:b/>
        </w:rPr>
      </w:pPr>
    </w:p>
    <w:p w14:paraId="6629D482" w14:textId="77777777" w:rsidR="00051B69" w:rsidRPr="00051B69" w:rsidRDefault="00051B69" w:rsidP="00051B69">
      <w:pPr>
        <w:widowControl w:val="0"/>
        <w:spacing w:after="160"/>
        <w:jc w:val="center"/>
        <w:rPr>
          <w:rFonts w:ascii="GHEA Grapalat" w:hAnsi="GHEA Grapalat"/>
          <w:b/>
        </w:rPr>
      </w:pPr>
    </w:p>
    <w:p w14:paraId="6DCA62A7" w14:textId="77777777" w:rsidR="00051B69" w:rsidRPr="00051B69" w:rsidRDefault="00051B69" w:rsidP="00051B69">
      <w:pPr>
        <w:widowControl w:val="0"/>
        <w:spacing w:after="160"/>
        <w:jc w:val="center"/>
        <w:rPr>
          <w:rFonts w:ascii="GHEA Grapalat" w:hAnsi="GHEA Grapalat"/>
          <w:b/>
        </w:rPr>
      </w:pPr>
      <w:r w:rsidRPr="00051B69">
        <w:rPr>
          <w:rFonts w:ascii="GHEA Grapalat" w:hAnsi="GHEA Grapalat"/>
          <w:b/>
        </w:rPr>
        <w:t xml:space="preserve">ЧАСТЬ II. </w:t>
      </w:r>
    </w:p>
    <w:p w14:paraId="0837A24C" w14:textId="77777777" w:rsidR="00051B69" w:rsidRPr="00051B69" w:rsidRDefault="00051B69" w:rsidP="00051B69">
      <w:pPr>
        <w:widowControl w:val="0"/>
        <w:spacing w:after="160"/>
        <w:jc w:val="center"/>
        <w:rPr>
          <w:rFonts w:ascii="GHEA Grapalat" w:hAnsi="GHEA Grapalat"/>
          <w:b/>
        </w:rPr>
      </w:pPr>
    </w:p>
    <w:p w14:paraId="5959FA60" w14:textId="38FD13F6" w:rsidR="00051B69" w:rsidRPr="00051B69" w:rsidRDefault="00051B69" w:rsidP="00051B69">
      <w:pPr>
        <w:widowControl w:val="0"/>
        <w:spacing w:after="160"/>
        <w:jc w:val="center"/>
        <w:rPr>
          <w:rFonts w:ascii="GHEA Grapalat" w:hAnsi="GHEA Grapalat"/>
          <w:b/>
        </w:rPr>
      </w:pPr>
      <w:r w:rsidRPr="00051B69">
        <w:rPr>
          <w:rFonts w:ascii="GHEA Grapalat" w:hAnsi="GHEA Grapalat"/>
          <w:b/>
        </w:rPr>
        <w:t xml:space="preserve">ИНСТРУКЦИЯ ПО ПОДГОТОВКЕ ЗАЯВКИ </w:t>
      </w:r>
      <w:r w:rsidRPr="00051B69">
        <w:rPr>
          <w:rFonts w:ascii="GHEA Grapalat" w:hAnsi="GHEA Grapalat"/>
          <w:b/>
        </w:rPr>
        <w:br/>
        <w:t xml:space="preserve">НА </w:t>
      </w:r>
      <w:r w:rsidR="00C50A7C">
        <w:rPr>
          <w:rFonts w:ascii="GHEA Grapalat" w:hAnsi="GHEA Grapalat"/>
          <w:b/>
        </w:rPr>
        <w:t>НЕОТЛОЖНЫЙ ОТКРЫТЫЙ КОНКУРС</w:t>
      </w:r>
    </w:p>
    <w:p w14:paraId="6BE71AA0" w14:textId="77777777" w:rsidR="00051B69" w:rsidRPr="00051B69" w:rsidRDefault="00051B69" w:rsidP="00051B69">
      <w:pPr>
        <w:widowControl w:val="0"/>
        <w:spacing w:after="160"/>
        <w:jc w:val="center"/>
        <w:rPr>
          <w:rFonts w:ascii="GHEA Grapalat" w:hAnsi="GHEA Grapalat"/>
          <w:b/>
        </w:rPr>
      </w:pPr>
    </w:p>
    <w:p w14:paraId="1BF55F98" w14:textId="77777777" w:rsidR="00051B69" w:rsidRPr="00051B69" w:rsidRDefault="00051B69" w:rsidP="00051B69">
      <w:pPr>
        <w:widowControl w:val="0"/>
        <w:tabs>
          <w:tab w:val="left" w:pos="1134"/>
        </w:tabs>
        <w:spacing w:after="160"/>
        <w:ind w:left="1134" w:hanging="567"/>
        <w:jc w:val="both"/>
        <w:rPr>
          <w:rFonts w:ascii="GHEA Grapalat" w:hAnsi="GHEA Grapalat"/>
        </w:rPr>
      </w:pPr>
      <w:r w:rsidRPr="00051B69">
        <w:rPr>
          <w:rFonts w:ascii="GHEA Grapalat" w:hAnsi="GHEA Grapalat"/>
        </w:rPr>
        <w:t>1.</w:t>
      </w:r>
      <w:r w:rsidRPr="00051B69">
        <w:rPr>
          <w:rFonts w:ascii="GHEA Grapalat" w:hAnsi="GHEA Grapalat"/>
        </w:rPr>
        <w:tab/>
        <w:t>Общие положения</w:t>
      </w:r>
    </w:p>
    <w:p w14:paraId="2F60FA40" w14:textId="77777777" w:rsidR="00051B69" w:rsidRPr="00051B69" w:rsidRDefault="00051B69" w:rsidP="00051B69">
      <w:pPr>
        <w:widowControl w:val="0"/>
        <w:tabs>
          <w:tab w:val="left" w:pos="1134"/>
        </w:tabs>
        <w:spacing w:after="160"/>
        <w:ind w:left="1134" w:hanging="567"/>
        <w:jc w:val="both"/>
        <w:rPr>
          <w:rFonts w:ascii="GHEA Grapalat" w:hAnsi="GHEA Grapalat"/>
        </w:rPr>
      </w:pPr>
      <w:r w:rsidRPr="00051B69">
        <w:rPr>
          <w:rFonts w:ascii="GHEA Grapalat" w:hAnsi="GHEA Grapalat"/>
        </w:rPr>
        <w:t>2.</w:t>
      </w:r>
      <w:r w:rsidRPr="00051B69">
        <w:rPr>
          <w:rFonts w:ascii="GHEA Grapalat" w:hAnsi="GHEA Grapalat"/>
        </w:rPr>
        <w:tab/>
        <w:t>Заявка на процедуру</w:t>
      </w:r>
    </w:p>
    <w:p w14:paraId="366D2D49" w14:textId="77777777" w:rsidR="00051B69" w:rsidRPr="00051B69" w:rsidRDefault="00051B69" w:rsidP="00051B69">
      <w:pPr>
        <w:widowControl w:val="0"/>
        <w:tabs>
          <w:tab w:val="left" w:pos="1134"/>
        </w:tabs>
        <w:spacing w:after="160"/>
        <w:ind w:left="1134" w:hanging="567"/>
        <w:jc w:val="both"/>
        <w:rPr>
          <w:rFonts w:ascii="GHEA Grapalat" w:hAnsi="GHEA Grapalat"/>
        </w:rPr>
      </w:pPr>
      <w:r w:rsidRPr="00051B69">
        <w:rPr>
          <w:rFonts w:ascii="GHEA Grapalat" w:hAnsi="GHEA Grapalat"/>
        </w:rPr>
        <w:t>3.</w:t>
      </w:r>
      <w:r w:rsidRPr="00051B69">
        <w:rPr>
          <w:rFonts w:ascii="GHEA Grapalat" w:hAnsi="GHEA Grapalat"/>
        </w:rPr>
        <w:tab/>
        <w:t>Приложения № 1-6</w:t>
      </w:r>
    </w:p>
    <w:p w14:paraId="156F20AA" w14:textId="77777777" w:rsidR="00051B69" w:rsidRPr="00051B69" w:rsidRDefault="00051B69" w:rsidP="00051B69">
      <w:pPr>
        <w:rPr>
          <w:rFonts w:ascii="GHEA Grapalat" w:hAnsi="GHEA Grapalat"/>
          <w:spacing w:val="-6"/>
        </w:rPr>
      </w:pPr>
      <w:r w:rsidRPr="00051B69">
        <w:rPr>
          <w:rFonts w:ascii="GHEA Grapalat" w:hAnsi="GHEA Grapalat"/>
          <w:spacing w:val="-6"/>
        </w:rPr>
        <w:br w:type="page"/>
      </w:r>
    </w:p>
    <w:p w14:paraId="6344D6BF" w14:textId="6884501B" w:rsidR="00051B69" w:rsidRPr="00051B69" w:rsidRDefault="00051B69" w:rsidP="00051B69">
      <w:pPr>
        <w:widowControl w:val="0"/>
        <w:spacing w:after="160"/>
        <w:ind w:hanging="567"/>
        <w:jc w:val="both"/>
        <w:rPr>
          <w:rFonts w:ascii="GHEA Grapalat" w:hAnsi="GHEA Grapalat"/>
          <w:spacing w:val="-6"/>
        </w:rPr>
      </w:pPr>
      <w:r w:rsidRPr="00051B69">
        <w:rPr>
          <w:rFonts w:ascii="GHEA Grapalat" w:hAnsi="GHEA Grapalat"/>
          <w:spacing w:val="-6"/>
        </w:rPr>
        <w:lastRenderedPageBreak/>
        <w:t xml:space="preserve">               Настоящее Приглашение предоставляется в дополнение к объявлению </w:t>
      </w:r>
      <w:r w:rsidR="00C50A7C">
        <w:rPr>
          <w:rFonts w:ascii="GHEA Grapalat" w:hAnsi="GHEA Grapalat"/>
          <w:spacing w:val="-6"/>
        </w:rPr>
        <w:t xml:space="preserve">ОБ </w:t>
      </w:r>
      <w:r w:rsidR="009B4090">
        <w:rPr>
          <w:rFonts w:ascii="GHEA Grapalat" w:hAnsi="GHEA Grapalat"/>
          <w:spacing w:val="-6"/>
        </w:rPr>
        <w:t>неотложный открытом</w:t>
      </w:r>
      <w:r w:rsidR="009B4090" w:rsidRPr="00051B69">
        <w:rPr>
          <w:rFonts w:ascii="GHEA Grapalat" w:hAnsi="GHEA Grapalat"/>
          <w:spacing w:val="-6"/>
        </w:rPr>
        <w:t xml:space="preserve"> </w:t>
      </w:r>
      <w:r w:rsidRPr="00051B69">
        <w:rPr>
          <w:rFonts w:ascii="GHEA Grapalat" w:hAnsi="GHEA Grapalat"/>
          <w:spacing w:val="-6"/>
        </w:rPr>
        <w:t xml:space="preserve">конкурсе, проводимом под кодом </w:t>
      </w:r>
      <w:r w:rsidR="00CD3B30">
        <w:rPr>
          <w:rFonts w:ascii="GHEA Grapalat" w:hAnsi="GHEA Grapalat"/>
          <w:b/>
          <w:bCs/>
          <w:spacing w:val="-6"/>
        </w:rPr>
        <w:t>ԵՔ-ՀԲՄԽԾՁԲ-25/66</w:t>
      </w:r>
      <w:r w:rsidRPr="00051B69">
        <w:rPr>
          <w:rFonts w:ascii="GHEA Grapalat" w:hAnsi="GHEA Grapalat"/>
          <w:spacing w:val="-6"/>
        </w:rPr>
        <w:t xml:space="preserve"> (далее — процедура).</w:t>
      </w:r>
    </w:p>
    <w:p w14:paraId="62EF580B" w14:textId="77777777" w:rsidR="00051B69" w:rsidRPr="00051B69" w:rsidRDefault="00051B69" w:rsidP="00051B69">
      <w:pPr>
        <w:widowControl w:val="0"/>
        <w:spacing w:after="160"/>
        <w:ind w:firstLine="567"/>
        <w:jc w:val="both"/>
        <w:rPr>
          <w:rFonts w:ascii="GHEA Grapalat" w:hAnsi="GHEA Grapalat"/>
        </w:rPr>
      </w:pPr>
      <w:r w:rsidRPr="00051B69">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Pr="00051B69">
        <w:rPr>
          <w:rFonts w:ascii="Courier New" w:hAnsi="Courier New" w:cs="Courier New"/>
          <w:lang w:val="en-US"/>
        </w:rPr>
        <w:t> </w:t>
      </w:r>
      <w:r w:rsidRPr="00051B69">
        <w:rPr>
          <w:rFonts w:ascii="GHEA Grapalat" w:hAnsi="GHEA Grapalat"/>
        </w:rPr>
        <w:t>4</w:t>
      </w:r>
      <w:r w:rsidRPr="00051B69">
        <w:rPr>
          <w:rFonts w:ascii="Courier New" w:hAnsi="Courier New" w:cs="Courier New"/>
          <w:lang w:val="en-US"/>
        </w:rPr>
        <w:t> </w:t>
      </w:r>
      <w:r w:rsidRPr="00051B69">
        <w:rPr>
          <w:rFonts w:ascii="GHEA Grapalat" w:hAnsi="GHEA Grapalat"/>
        </w:rPr>
        <w:t>мая 2017 года (далее — Порядок), "Порядка осуществления закупок в электронной форме", утвержденного Постановлением Правительства Республики Армения № 386-N от 6 апреля 2017 года, и иных правовых актов, и имеет цель информировать лиц (далее — участник), намеренных участвовать в объявленной мэрия г. Еревана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14:paraId="1311851A" w14:textId="77777777" w:rsidR="00051B69" w:rsidRPr="00051B69" w:rsidRDefault="00051B69" w:rsidP="00051B69">
      <w:pPr>
        <w:widowControl w:val="0"/>
        <w:spacing w:after="160"/>
        <w:ind w:firstLine="567"/>
        <w:jc w:val="both"/>
        <w:rPr>
          <w:rFonts w:ascii="GHEA Grapalat" w:hAnsi="GHEA Grapalat"/>
        </w:rPr>
      </w:pPr>
      <w:r w:rsidRPr="00051B69">
        <w:rPr>
          <w:rFonts w:ascii="GHEA Grapalat" w:hAnsi="GHEA Grapalat"/>
        </w:rPr>
        <w:t>Заявки могут подавать все зарегистрированные в системе лица, независимо от того, являются ли они иностранным физическим лицом, организацией или лицом без гражданства.</w:t>
      </w:r>
    </w:p>
    <w:p w14:paraId="222BE787" w14:textId="77777777" w:rsidR="00051B69" w:rsidRPr="00051B69" w:rsidRDefault="00051B69" w:rsidP="00051B69">
      <w:pPr>
        <w:widowControl w:val="0"/>
        <w:spacing w:after="160"/>
        <w:ind w:firstLine="567"/>
        <w:jc w:val="both"/>
        <w:rPr>
          <w:rFonts w:ascii="GHEA Grapalat" w:hAnsi="GHEA Grapalat" w:cs="Sylfaen"/>
        </w:rPr>
      </w:pPr>
      <w:r w:rsidRPr="00051B69">
        <w:rPr>
          <w:rFonts w:ascii="GHEA Grapalat" w:hAnsi="GHEA Grapalat"/>
          <w:spacing w:val="-6"/>
        </w:rPr>
        <w:t xml:space="preserve">Для регистрации в системе в качестве участника  лицо заходит на интернет-сайт, </w:t>
      </w:r>
      <w:r w:rsidRPr="00051B69">
        <w:rPr>
          <w:rFonts w:ascii="GHEA Grapalat" w:hAnsi="GHEA Grapalat"/>
        </w:rPr>
        <w:t>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14:paraId="095DD88C" w14:textId="77777777" w:rsidR="00051B69" w:rsidRPr="00051B69" w:rsidRDefault="00051B69" w:rsidP="00051B69">
      <w:pPr>
        <w:widowControl w:val="0"/>
        <w:spacing w:after="160"/>
        <w:ind w:firstLine="567"/>
        <w:jc w:val="both"/>
        <w:rPr>
          <w:rFonts w:ascii="GHEA Grapalat" w:hAnsi="GHEA Grapalat" w:cs="Times Armenian"/>
        </w:rPr>
      </w:pPr>
      <w:r w:rsidRPr="00051B69">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14:paraId="77EBD3F5" w14:textId="77777777" w:rsidR="00DF2CEC" w:rsidRPr="003C2508" w:rsidRDefault="00051B69" w:rsidP="00DF2CEC">
      <w:pPr>
        <w:pStyle w:val="FootnoteText"/>
        <w:tabs>
          <w:tab w:val="left" w:pos="1350"/>
        </w:tabs>
        <w:ind w:firstLine="90"/>
        <w:jc w:val="both"/>
        <w:rPr>
          <w:rFonts w:ascii="GHEA Grapalat" w:hAnsi="GHEA Grapalat"/>
          <w:sz w:val="24"/>
          <w:szCs w:val="24"/>
        </w:rPr>
      </w:pPr>
      <w:r w:rsidRPr="00051B69">
        <w:rPr>
          <w:rFonts w:ascii="GHEA Grapalat" w:hAnsi="GHEA Grapalat"/>
        </w:rPr>
        <w:t xml:space="preserve">Адрес электронной почты секретаря оценочной комиссии </w:t>
      </w:r>
      <w:hyperlink r:id="rId10" w:history="1">
        <w:r w:rsidR="00DF2CEC" w:rsidRPr="00612E2E">
          <w:rPr>
            <w:rStyle w:val="Hyperlink"/>
            <w:rFonts w:ascii="Arial" w:hAnsi="Arial" w:cs="Arial"/>
            <w:b/>
            <w:bCs/>
            <w:color w:val="auto"/>
            <w:sz w:val="21"/>
            <w:szCs w:val="21"/>
            <w:shd w:val="clear" w:color="auto" w:fill="F4F4F4"/>
          </w:rPr>
          <w:t>edita.simonyan@yerevan.am</w:t>
        </w:r>
      </w:hyperlink>
    </w:p>
    <w:p w14:paraId="43C326B9" w14:textId="2D2F47E1" w:rsidR="00051B69" w:rsidRPr="00051B69" w:rsidRDefault="00051B69" w:rsidP="00DF2CEC">
      <w:pPr>
        <w:widowControl w:val="0"/>
        <w:spacing w:after="160"/>
        <w:ind w:firstLine="567"/>
        <w:jc w:val="both"/>
        <w:rPr>
          <w:rFonts w:ascii="GHEA Grapalat" w:hAnsi="GHEA Grapalat"/>
        </w:rPr>
      </w:pPr>
      <w:r w:rsidRPr="00051B69">
        <w:rPr>
          <w:rFonts w:ascii="GHEA Grapalat" w:hAnsi="GHEA Grapalat"/>
        </w:rPr>
        <w:br w:type="page"/>
      </w:r>
      <w:r w:rsidRPr="00051B69">
        <w:rPr>
          <w:rFonts w:ascii="GHEA Grapalat" w:hAnsi="GHEA Grapalat"/>
        </w:rPr>
        <w:lastRenderedPageBreak/>
        <w:t>ЧАСТЬ I</w:t>
      </w:r>
    </w:p>
    <w:p w14:paraId="30B15090" w14:textId="77777777" w:rsidR="00051B69" w:rsidRPr="00051B69" w:rsidRDefault="00051B69" w:rsidP="00051B69">
      <w:pPr>
        <w:widowControl w:val="0"/>
        <w:spacing w:after="160"/>
        <w:jc w:val="center"/>
        <w:rPr>
          <w:rFonts w:ascii="GHEA Grapalat" w:hAnsi="GHEA Grapalat" w:cs="Sylfaen"/>
          <w:b/>
        </w:rPr>
      </w:pPr>
      <w:r w:rsidRPr="00051B69">
        <w:rPr>
          <w:rFonts w:ascii="GHEA Grapalat" w:hAnsi="GHEA Grapalat"/>
          <w:b/>
        </w:rPr>
        <w:t>1. ХАРАКТЕРИСТИКА ПРЕДМЕТА ЗАКУПКИ</w:t>
      </w:r>
    </w:p>
    <w:p w14:paraId="1D6C777C" w14:textId="447A1F5D" w:rsidR="00051B69" w:rsidRPr="00051B69" w:rsidRDefault="00051B69" w:rsidP="00051B69">
      <w:pPr>
        <w:widowControl w:val="0"/>
        <w:tabs>
          <w:tab w:val="left" w:pos="1134"/>
        </w:tabs>
        <w:spacing w:after="160"/>
        <w:ind w:firstLine="567"/>
        <w:jc w:val="both"/>
        <w:outlineLvl w:val="2"/>
        <w:rPr>
          <w:rFonts w:ascii="GHEA Grapalat" w:hAnsi="GHEA Grapalat"/>
        </w:rPr>
      </w:pPr>
      <w:r w:rsidRPr="00051B69">
        <w:rPr>
          <w:rFonts w:ascii="GHEA Grapalat" w:hAnsi="GHEA Grapalat"/>
        </w:rPr>
        <w:t>1.1.</w:t>
      </w:r>
      <w:r w:rsidRPr="00051B69">
        <w:rPr>
          <w:rFonts w:ascii="GHEA Grapalat" w:hAnsi="GHEA Grapalat"/>
        </w:rPr>
        <w:tab/>
        <w:t xml:space="preserve">Предметом закупки является приобретение </w:t>
      </w:r>
      <w:r w:rsidRPr="009B4090">
        <w:rPr>
          <w:rFonts w:ascii="GHEA Grapalat" w:hAnsi="GHEA Grapalat"/>
          <w:b/>
          <w:bCs/>
        </w:rPr>
        <w:t xml:space="preserve">консалтинговых </w:t>
      </w:r>
      <w:r w:rsidR="001E1A12">
        <w:rPr>
          <w:rFonts w:ascii="GHEA Grapalat" w:hAnsi="GHEA Grapalat"/>
          <w:b/>
          <w:bCs/>
        </w:rPr>
        <w:t xml:space="preserve">услуги </w:t>
      </w:r>
      <w:r w:rsidR="00815788">
        <w:rPr>
          <w:rFonts w:ascii="GHEA Grapalat" w:hAnsi="GHEA Grapalat"/>
          <w:b/>
          <w:bCs/>
        </w:rPr>
        <w:t>по техническому контролю качества ремонтных работ, проводимых в административном районе Давташен</w:t>
      </w:r>
      <w:r w:rsidR="009B4090" w:rsidRPr="009B4090">
        <w:rPr>
          <w:rFonts w:ascii="GHEA Grapalat" w:hAnsi="GHEA Grapalat"/>
          <w:b/>
          <w:bCs/>
        </w:rPr>
        <w:t xml:space="preserve"> города Еревана</w:t>
      </w:r>
      <w:r w:rsidR="00CF6E8C">
        <w:rPr>
          <w:rFonts w:ascii="GHEA Grapalat" w:hAnsi="GHEA Grapalat"/>
          <w:b/>
          <w:bCs/>
        </w:rPr>
        <w:t xml:space="preserve"> </w:t>
      </w:r>
      <w:r w:rsidRPr="00051B69">
        <w:rPr>
          <w:rFonts w:ascii="GHEA Grapalat" w:hAnsi="GHEA Grapalat"/>
        </w:rPr>
        <w:t xml:space="preserve">для нужд мэрии г. Еревана, которые сгруппированы в </w:t>
      </w:r>
      <w:r w:rsidR="00CD3B30">
        <w:rPr>
          <w:rFonts w:ascii="GHEA Grapalat" w:hAnsi="GHEA Grapalat"/>
          <w:lang w:val="hy-AM"/>
        </w:rPr>
        <w:t>3</w:t>
      </w:r>
      <w:r w:rsidR="00F95FD0">
        <w:rPr>
          <w:rFonts w:ascii="GHEA Grapalat" w:hAnsi="GHEA Grapalat"/>
        </w:rPr>
        <w:t xml:space="preserve"> </w:t>
      </w:r>
      <w:r w:rsidRPr="00051B69">
        <w:rPr>
          <w:rFonts w:ascii="GHEA Grapalat" w:hAnsi="GHEA Grapalat"/>
        </w:rPr>
        <w:t>лот:</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35"/>
        <w:gridCol w:w="1882"/>
        <w:gridCol w:w="6317"/>
      </w:tblGrid>
      <w:tr w:rsidR="00051B69" w:rsidRPr="00051B69" w14:paraId="7F1E1DB2" w14:textId="77777777" w:rsidTr="00EA35BC">
        <w:trPr>
          <w:trHeight w:val="736"/>
          <w:jc w:val="center"/>
        </w:trPr>
        <w:tc>
          <w:tcPr>
            <w:tcW w:w="2917" w:type="dxa"/>
            <w:gridSpan w:val="2"/>
            <w:vAlign w:val="center"/>
          </w:tcPr>
          <w:p w14:paraId="65309B59" w14:textId="77777777" w:rsidR="00051B69" w:rsidRPr="00051B69" w:rsidRDefault="00051B69" w:rsidP="00051B69">
            <w:pPr>
              <w:widowControl w:val="0"/>
              <w:spacing w:after="120"/>
              <w:jc w:val="center"/>
              <w:rPr>
                <w:rFonts w:ascii="GHEA Grapalat" w:hAnsi="GHEA Grapalat"/>
                <w:b/>
                <w:i/>
                <w:sz w:val="20"/>
                <w:szCs w:val="20"/>
              </w:rPr>
            </w:pPr>
          </w:p>
          <w:p w14:paraId="14C4943B" w14:textId="77777777" w:rsidR="00051B69" w:rsidRPr="00051B69" w:rsidRDefault="00051B69" w:rsidP="00051B69">
            <w:pPr>
              <w:widowControl w:val="0"/>
              <w:spacing w:after="120"/>
              <w:jc w:val="center"/>
              <w:rPr>
                <w:rFonts w:ascii="GHEA Grapalat" w:hAnsi="GHEA Grapalat"/>
                <w:b/>
                <w:bCs/>
                <w:i/>
                <w:iCs/>
                <w:sz w:val="20"/>
                <w:szCs w:val="20"/>
              </w:rPr>
            </w:pPr>
            <w:r w:rsidRPr="00051B69">
              <w:rPr>
                <w:rFonts w:ascii="GHEA Grapalat" w:hAnsi="GHEA Grapalat"/>
                <w:b/>
                <w:i/>
                <w:sz w:val="20"/>
                <w:szCs w:val="20"/>
              </w:rPr>
              <w:t>Лотов</w:t>
            </w:r>
          </w:p>
        </w:tc>
        <w:tc>
          <w:tcPr>
            <w:tcW w:w="6317" w:type="dxa"/>
            <w:vMerge w:val="restart"/>
            <w:vAlign w:val="center"/>
          </w:tcPr>
          <w:p w14:paraId="54774851" w14:textId="77777777" w:rsidR="00051B69" w:rsidRPr="00051B69" w:rsidRDefault="00051B69" w:rsidP="00051B69">
            <w:pPr>
              <w:widowControl w:val="0"/>
              <w:spacing w:after="120"/>
              <w:jc w:val="center"/>
              <w:rPr>
                <w:rFonts w:ascii="GHEA Grapalat" w:hAnsi="GHEA Grapalat"/>
                <w:b/>
                <w:bCs/>
                <w:i/>
                <w:iCs/>
              </w:rPr>
            </w:pPr>
            <w:r w:rsidRPr="00051B69">
              <w:rPr>
                <w:rFonts w:ascii="GHEA Grapalat" w:hAnsi="GHEA Grapalat"/>
                <w:b/>
                <w:i/>
              </w:rPr>
              <w:t>Наименование лота</w:t>
            </w:r>
          </w:p>
        </w:tc>
      </w:tr>
      <w:tr w:rsidR="00051B69" w:rsidRPr="00051B69" w14:paraId="044088D7" w14:textId="77777777" w:rsidTr="00EA35BC">
        <w:trPr>
          <w:jc w:val="center"/>
          <w:ins w:id="2" w:author="Vardan" w:date="2022-05-29T21:53:00Z"/>
        </w:trPr>
        <w:tc>
          <w:tcPr>
            <w:tcW w:w="1035" w:type="dxa"/>
            <w:vAlign w:val="center"/>
          </w:tcPr>
          <w:p w14:paraId="41662070" w14:textId="77777777" w:rsidR="00051B69" w:rsidRPr="00051B69" w:rsidRDefault="00051B69" w:rsidP="00051B69">
            <w:pPr>
              <w:widowControl w:val="0"/>
              <w:spacing w:after="120"/>
              <w:jc w:val="center"/>
              <w:rPr>
                <w:ins w:id="3" w:author="Vardan" w:date="2022-05-29T21:53:00Z"/>
                <w:rFonts w:ascii="GHEA Grapalat" w:hAnsi="GHEA Grapalat"/>
                <w:b/>
                <w:sz w:val="20"/>
                <w:szCs w:val="20"/>
                <w:lang w:val="en-US"/>
              </w:rPr>
            </w:pPr>
            <w:r w:rsidRPr="00051B69">
              <w:rPr>
                <w:rFonts w:ascii="GHEA Grapalat" w:hAnsi="GHEA Grapalat"/>
                <w:b/>
                <w:i/>
                <w:sz w:val="20"/>
                <w:szCs w:val="20"/>
              </w:rPr>
              <w:t>Номера</w:t>
            </w:r>
            <w:r w:rsidRPr="00051B69">
              <w:rPr>
                <w:rFonts w:ascii="GHEA Grapalat" w:hAnsi="GHEA Grapalat"/>
                <w:b/>
                <w:i/>
                <w:sz w:val="20"/>
                <w:szCs w:val="20"/>
                <w:lang w:val="en-US"/>
              </w:rPr>
              <w:t xml:space="preserve"> </w:t>
            </w:r>
          </w:p>
        </w:tc>
        <w:tc>
          <w:tcPr>
            <w:tcW w:w="1882" w:type="dxa"/>
            <w:vAlign w:val="center"/>
          </w:tcPr>
          <w:p w14:paraId="05F73C63" w14:textId="77777777" w:rsidR="00051B69" w:rsidRPr="00051B69" w:rsidRDefault="00051B69" w:rsidP="00051B69">
            <w:pPr>
              <w:widowControl w:val="0"/>
              <w:spacing w:after="120"/>
              <w:jc w:val="center"/>
              <w:rPr>
                <w:ins w:id="4" w:author="Vardan" w:date="2022-05-29T21:53:00Z"/>
                <w:rFonts w:ascii="GHEA Grapalat" w:hAnsi="GHEA Grapalat"/>
                <w:b/>
                <w:sz w:val="20"/>
                <w:szCs w:val="20"/>
              </w:rPr>
            </w:pPr>
            <w:r w:rsidRPr="00051B69">
              <w:rPr>
                <w:rFonts w:ascii="GHEA Grapalat" w:hAnsi="GHEA Grapalat"/>
                <w:b/>
                <w:i/>
                <w:sz w:val="20"/>
                <w:szCs w:val="20"/>
              </w:rPr>
              <w:t>Цена закупки</w:t>
            </w:r>
          </w:p>
        </w:tc>
        <w:tc>
          <w:tcPr>
            <w:tcW w:w="6317" w:type="dxa"/>
            <w:vMerge/>
            <w:vAlign w:val="center"/>
          </w:tcPr>
          <w:p w14:paraId="78D45151" w14:textId="77777777" w:rsidR="00051B69" w:rsidRPr="00051B69" w:rsidRDefault="00051B69" w:rsidP="00051B69">
            <w:pPr>
              <w:widowControl w:val="0"/>
              <w:spacing w:after="120"/>
              <w:jc w:val="both"/>
              <w:rPr>
                <w:ins w:id="5" w:author="Vardan" w:date="2022-05-29T21:53:00Z"/>
                <w:rFonts w:ascii="GHEA Grapalat" w:hAnsi="GHEA Grapalat"/>
                <w:u w:val="single"/>
              </w:rPr>
            </w:pPr>
          </w:p>
        </w:tc>
      </w:tr>
      <w:tr w:rsidR="00CD3B30" w:rsidRPr="00051B69" w14:paraId="61CFFAF7" w14:textId="77777777" w:rsidTr="00EA35BC">
        <w:trPr>
          <w:jc w:val="center"/>
        </w:trPr>
        <w:tc>
          <w:tcPr>
            <w:tcW w:w="1035" w:type="dxa"/>
            <w:vAlign w:val="center"/>
          </w:tcPr>
          <w:p w14:paraId="3ACE4FB0" w14:textId="77777777" w:rsidR="00CD3B30" w:rsidRPr="00051B69" w:rsidRDefault="00CD3B30" w:rsidP="00CD3B30">
            <w:pPr>
              <w:widowControl w:val="0"/>
              <w:spacing w:after="120"/>
              <w:jc w:val="center"/>
              <w:rPr>
                <w:rFonts w:ascii="GHEA Grapalat" w:hAnsi="GHEA Grapalat"/>
              </w:rPr>
            </w:pPr>
            <w:r w:rsidRPr="00051B69">
              <w:rPr>
                <w:rFonts w:ascii="GHEA Grapalat" w:hAnsi="GHEA Grapalat"/>
              </w:rPr>
              <w:t>1</w:t>
            </w:r>
          </w:p>
        </w:tc>
        <w:tc>
          <w:tcPr>
            <w:tcW w:w="1882" w:type="dxa"/>
            <w:vAlign w:val="center"/>
          </w:tcPr>
          <w:p w14:paraId="17D3D387" w14:textId="71CDCF71" w:rsidR="00CD3B30" w:rsidRPr="009B4090" w:rsidRDefault="00CD3B30" w:rsidP="00CD3B30">
            <w:pPr>
              <w:widowControl w:val="0"/>
              <w:spacing w:after="120"/>
              <w:jc w:val="center"/>
              <w:rPr>
                <w:rFonts w:ascii="GHEA Grapalat" w:hAnsi="GHEA Grapalat"/>
                <w:lang w:val="hy-AM"/>
              </w:rPr>
            </w:pPr>
            <w:r>
              <w:rPr>
                <w:rFonts w:ascii="GHEA Grapalat" w:hAnsi="GHEA Grapalat"/>
                <w:sz w:val="22"/>
                <w:szCs w:val="28"/>
              </w:rPr>
              <w:t>490160</w:t>
            </w:r>
          </w:p>
        </w:tc>
        <w:tc>
          <w:tcPr>
            <w:tcW w:w="6317" w:type="dxa"/>
            <w:vAlign w:val="center"/>
          </w:tcPr>
          <w:p w14:paraId="3466AB8C" w14:textId="0F760AC5" w:rsidR="00CD3B30" w:rsidRPr="00DB3D4A" w:rsidRDefault="00DB3D4A" w:rsidP="000046CD">
            <w:pPr>
              <w:widowControl w:val="0"/>
              <w:spacing w:after="120"/>
              <w:jc w:val="center"/>
              <w:rPr>
                <w:rFonts w:ascii="GHEA Grapalat" w:hAnsi="GHEA Grapalat"/>
                <w:b/>
                <w:bCs/>
              </w:rPr>
            </w:pPr>
            <w:r w:rsidRPr="009B4090">
              <w:rPr>
                <w:rFonts w:ascii="GHEA Grapalat" w:hAnsi="GHEA Grapalat"/>
                <w:b/>
                <w:bCs/>
              </w:rPr>
              <w:t xml:space="preserve">КОНСАЛТИНГОВЫХ </w:t>
            </w:r>
            <w:r>
              <w:rPr>
                <w:rFonts w:ascii="GHEA Grapalat" w:hAnsi="GHEA Grapalat"/>
                <w:b/>
                <w:bCs/>
              </w:rPr>
              <w:t xml:space="preserve">УСЛУГИ ПО </w:t>
            </w:r>
            <w:r w:rsidRPr="000046CD">
              <w:rPr>
                <w:rFonts w:ascii="GHEA Grapalat" w:hAnsi="GHEA Grapalat"/>
                <w:b/>
                <w:bCs/>
              </w:rPr>
              <w:t>ТЕХНИЧЕСКИЙ НАДЗОР ЗА ТЕКУЩИМ РЕМОНТОМ ПОДЪЕЗДА В МНОГОКВАРТИРНЫЕ ДОМА В АДМИНИСТРАТИВНОМ РАЙОНЕ ДАВТАШЕН</w:t>
            </w:r>
          </w:p>
        </w:tc>
      </w:tr>
      <w:tr w:rsidR="00CD3B30" w:rsidRPr="00051B69" w14:paraId="71606FC9" w14:textId="77777777" w:rsidTr="00EA35BC">
        <w:trPr>
          <w:jc w:val="center"/>
        </w:trPr>
        <w:tc>
          <w:tcPr>
            <w:tcW w:w="1035" w:type="dxa"/>
            <w:vAlign w:val="center"/>
          </w:tcPr>
          <w:p w14:paraId="66090680" w14:textId="713E8D04" w:rsidR="00CD3B30" w:rsidRPr="00CD3B30" w:rsidRDefault="00CD3B30" w:rsidP="00CD3B30">
            <w:pPr>
              <w:widowControl w:val="0"/>
              <w:spacing w:after="120"/>
              <w:jc w:val="center"/>
              <w:rPr>
                <w:rFonts w:ascii="GHEA Grapalat" w:hAnsi="GHEA Grapalat"/>
                <w:lang w:val="en-US"/>
              </w:rPr>
            </w:pPr>
            <w:r>
              <w:rPr>
                <w:rFonts w:ascii="GHEA Grapalat" w:hAnsi="GHEA Grapalat"/>
                <w:lang w:val="en-US"/>
              </w:rPr>
              <w:t>2</w:t>
            </w:r>
          </w:p>
        </w:tc>
        <w:tc>
          <w:tcPr>
            <w:tcW w:w="1882" w:type="dxa"/>
            <w:vAlign w:val="center"/>
          </w:tcPr>
          <w:p w14:paraId="034B4B2C" w14:textId="7F9C1716" w:rsidR="00CD3B30" w:rsidRPr="001E1A12" w:rsidRDefault="00CD3B30" w:rsidP="00CD3B30">
            <w:pPr>
              <w:widowControl w:val="0"/>
              <w:spacing w:after="120"/>
              <w:jc w:val="center"/>
              <w:rPr>
                <w:rFonts w:ascii="GHEA Grapalat" w:hAnsi="GHEA Grapalat"/>
                <w:sz w:val="22"/>
                <w:szCs w:val="28"/>
              </w:rPr>
            </w:pPr>
            <w:r>
              <w:rPr>
                <w:rFonts w:ascii="GHEA Grapalat" w:hAnsi="GHEA Grapalat"/>
                <w:sz w:val="22"/>
                <w:szCs w:val="28"/>
              </w:rPr>
              <w:t>392000</w:t>
            </w:r>
          </w:p>
        </w:tc>
        <w:tc>
          <w:tcPr>
            <w:tcW w:w="6317" w:type="dxa"/>
            <w:vAlign w:val="center"/>
          </w:tcPr>
          <w:p w14:paraId="7A8F9552" w14:textId="1B50EFAE" w:rsidR="00CD3B30" w:rsidRDefault="00DB3D4A" w:rsidP="00DB3D4A">
            <w:pPr>
              <w:widowControl w:val="0"/>
              <w:spacing w:after="120"/>
              <w:jc w:val="center"/>
              <w:rPr>
                <w:rFonts w:ascii="GHEA Grapalat" w:hAnsi="GHEA Grapalat"/>
                <w:b/>
                <w:bCs/>
              </w:rPr>
            </w:pPr>
            <w:r w:rsidRPr="009B4090">
              <w:rPr>
                <w:rFonts w:ascii="GHEA Grapalat" w:hAnsi="GHEA Grapalat"/>
                <w:b/>
                <w:bCs/>
              </w:rPr>
              <w:t xml:space="preserve">КОНСАЛТИНГОВЫХ </w:t>
            </w:r>
            <w:r>
              <w:rPr>
                <w:rFonts w:ascii="GHEA Grapalat" w:hAnsi="GHEA Grapalat"/>
                <w:b/>
                <w:bCs/>
              </w:rPr>
              <w:t xml:space="preserve">УСЛУГИ ПО </w:t>
            </w:r>
            <w:r w:rsidRPr="000046CD">
              <w:rPr>
                <w:rFonts w:ascii="GHEA Grapalat" w:hAnsi="GHEA Grapalat"/>
                <w:b/>
                <w:bCs/>
              </w:rPr>
              <w:t>ТЕХНИЧЕСКИЙ НАДЗОР ЗА ТЕКУЩИМ</w:t>
            </w:r>
            <w:r w:rsidRPr="00DB3D4A">
              <w:rPr>
                <w:rFonts w:ascii="GHEA Grapalat" w:hAnsi="GHEA Grapalat"/>
                <w:b/>
                <w:bCs/>
              </w:rPr>
              <w:t xml:space="preserve"> РЕМОНТ АДМИНИСТРАТИВНОГО ЗДАНИЯ ГЛАВЫ ДАВТАШЕНСКОГО АДМИНИСТРАТИВНОГО РАЙОНАЗДАНИЯ ДАВТАШЕН</w:t>
            </w:r>
          </w:p>
        </w:tc>
      </w:tr>
      <w:tr w:rsidR="00CD3B30" w:rsidRPr="00051B69" w14:paraId="65E3E503" w14:textId="77777777" w:rsidTr="00EA35BC">
        <w:trPr>
          <w:jc w:val="center"/>
        </w:trPr>
        <w:tc>
          <w:tcPr>
            <w:tcW w:w="1035" w:type="dxa"/>
            <w:vAlign w:val="center"/>
          </w:tcPr>
          <w:p w14:paraId="4B62DFA2" w14:textId="07B4B450" w:rsidR="00CD3B30" w:rsidRPr="00CD3B30" w:rsidRDefault="00CD3B30" w:rsidP="00CD3B30">
            <w:pPr>
              <w:widowControl w:val="0"/>
              <w:spacing w:after="120"/>
              <w:jc w:val="center"/>
              <w:rPr>
                <w:rFonts w:ascii="GHEA Grapalat" w:hAnsi="GHEA Grapalat"/>
                <w:lang w:val="en-US"/>
              </w:rPr>
            </w:pPr>
            <w:r>
              <w:rPr>
                <w:rFonts w:ascii="GHEA Grapalat" w:hAnsi="GHEA Grapalat"/>
                <w:lang w:val="en-US"/>
              </w:rPr>
              <w:t>3</w:t>
            </w:r>
          </w:p>
        </w:tc>
        <w:tc>
          <w:tcPr>
            <w:tcW w:w="1882" w:type="dxa"/>
            <w:vAlign w:val="center"/>
          </w:tcPr>
          <w:p w14:paraId="2B2A38D2" w14:textId="222E9CB5" w:rsidR="00CD3B30" w:rsidRPr="001E1A12" w:rsidRDefault="00CD3B30" w:rsidP="00CD3B30">
            <w:pPr>
              <w:widowControl w:val="0"/>
              <w:spacing w:after="120"/>
              <w:jc w:val="center"/>
              <w:rPr>
                <w:rFonts w:ascii="GHEA Grapalat" w:hAnsi="GHEA Grapalat"/>
                <w:sz w:val="22"/>
                <w:szCs w:val="28"/>
              </w:rPr>
            </w:pPr>
            <w:r>
              <w:rPr>
                <w:rFonts w:ascii="GHEA Grapalat" w:hAnsi="GHEA Grapalat"/>
                <w:sz w:val="22"/>
                <w:szCs w:val="28"/>
              </w:rPr>
              <w:t>190000</w:t>
            </w:r>
          </w:p>
        </w:tc>
        <w:tc>
          <w:tcPr>
            <w:tcW w:w="6317" w:type="dxa"/>
            <w:vAlign w:val="center"/>
          </w:tcPr>
          <w:p w14:paraId="0DD2AA82" w14:textId="3710AE05" w:rsidR="00CD3B30" w:rsidRPr="00DB3D4A" w:rsidRDefault="00DB3D4A" w:rsidP="00DB3D4A">
            <w:pPr>
              <w:widowControl w:val="0"/>
              <w:spacing w:after="120"/>
              <w:jc w:val="center"/>
              <w:rPr>
                <w:rFonts w:ascii="GHEA Grapalat" w:hAnsi="GHEA Grapalat"/>
                <w:b/>
                <w:bCs/>
              </w:rPr>
            </w:pPr>
            <w:r w:rsidRPr="009B4090">
              <w:rPr>
                <w:rFonts w:ascii="GHEA Grapalat" w:hAnsi="GHEA Grapalat"/>
                <w:b/>
                <w:bCs/>
              </w:rPr>
              <w:t xml:space="preserve">КОНСАЛТИНГОВЫХ </w:t>
            </w:r>
            <w:r>
              <w:rPr>
                <w:rFonts w:ascii="GHEA Grapalat" w:hAnsi="GHEA Grapalat"/>
                <w:b/>
                <w:bCs/>
              </w:rPr>
              <w:t xml:space="preserve">УСЛУГИ ПО </w:t>
            </w:r>
            <w:r w:rsidRPr="000046CD">
              <w:rPr>
                <w:rFonts w:ascii="GHEA Grapalat" w:hAnsi="GHEA Grapalat"/>
                <w:b/>
                <w:bCs/>
              </w:rPr>
              <w:t xml:space="preserve">ТЕХНИЧЕСКИЙ НАДЗОР ЗА </w:t>
            </w:r>
            <w:r w:rsidRPr="00DB3D4A">
              <w:rPr>
                <w:rFonts w:ascii="GHEA Grapalat" w:hAnsi="GHEA Grapalat"/>
                <w:b/>
                <w:bCs/>
              </w:rPr>
              <w:t>КАЧЕСТВО РАБОТ ПО РЕМОНТУ ЛИВНЕВЫХ И КАНАЛИЗАЦИОННЫХ ЛИНИЙ ТЕХНИЧЕСКИЙ КОНТРОЛЬ</w:t>
            </w:r>
          </w:p>
        </w:tc>
      </w:tr>
    </w:tbl>
    <w:p w14:paraId="2AB3D7F1" w14:textId="77777777" w:rsidR="00051B69" w:rsidRPr="00051B69" w:rsidRDefault="00051B69" w:rsidP="00051B69">
      <w:pPr>
        <w:widowControl w:val="0"/>
        <w:spacing w:after="160"/>
        <w:ind w:firstLine="567"/>
        <w:jc w:val="both"/>
        <w:rPr>
          <w:rFonts w:ascii="GHEA Grapalat" w:hAnsi="GHEA Grapalat"/>
        </w:rPr>
      </w:pPr>
      <w:r w:rsidRPr="00051B69">
        <w:rPr>
          <w:rFonts w:ascii="GHEA Grapalat" w:hAnsi="GHEA Grapalat"/>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6 к настоящему Приглашению.</w:t>
      </w:r>
    </w:p>
    <w:p w14:paraId="32F705FA" w14:textId="77777777" w:rsidR="00F85D0C" w:rsidRPr="00830700" w:rsidRDefault="00F85D0C" w:rsidP="00B46D58">
      <w:pPr>
        <w:widowControl w:val="0"/>
        <w:spacing w:after="160"/>
        <w:jc w:val="center"/>
        <w:rPr>
          <w:rFonts w:ascii="GHEA Grapalat" w:hAnsi="GHEA Grapalat"/>
          <w:b/>
        </w:rPr>
      </w:pPr>
    </w:p>
    <w:p w14:paraId="49AD27FE" w14:textId="77777777" w:rsidR="00C00752" w:rsidRPr="00716B81" w:rsidRDefault="00693101" w:rsidP="00B46D58">
      <w:pPr>
        <w:widowControl w:val="0"/>
        <w:spacing w:after="160"/>
        <w:jc w:val="center"/>
        <w:rPr>
          <w:rFonts w:ascii="GHEA Grapalat" w:hAnsi="GHEA Grapalat"/>
          <w:b/>
        </w:rPr>
      </w:pPr>
      <w:r>
        <w:rPr>
          <w:rFonts w:ascii="GHEA Grapalat" w:hAnsi="GHEA Grapalat"/>
          <w:b/>
        </w:rPr>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2B32D6" w:rsidRPr="009044F1">
        <w:rPr>
          <w:rFonts w:ascii="GHEA Grapalat" w:hAnsi="GHEA Grapalat"/>
          <w:b/>
        </w:rPr>
        <w:t>КВАЛИФИКАЦИОННЫЕ КРИТЕРИИ И ПОРЯДОК ИХ ОЦЕНКИ</w:t>
      </w:r>
    </w:p>
    <w:p w14:paraId="12E40724" w14:textId="77777777" w:rsidR="00753E6E" w:rsidRPr="009044F1" w:rsidRDefault="00096865" w:rsidP="00B46D58">
      <w:pPr>
        <w:widowControl w:val="0"/>
        <w:tabs>
          <w:tab w:val="left" w:pos="1134"/>
        </w:tabs>
        <w:spacing w:after="160"/>
        <w:ind w:firstLine="567"/>
        <w:jc w:val="both"/>
        <w:rPr>
          <w:rFonts w:ascii="GHEA Grapalat" w:hAnsi="GHEA Grapalat" w:cs="Arial Armenian"/>
        </w:rPr>
      </w:pPr>
      <w:r w:rsidRPr="009044F1">
        <w:rPr>
          <w:rFonts w:ascii="GHEA Grapalat" w:hAnsi="GHEA Grapalat"/>
        </w:rPr>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В настоящей процедуре не имеют права участвовать лица:</w:t>
      </w:r>
    </w:p>
    <w:p w14:paraId="50F2B35D" w14:textId="77777777"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14:paraId="09D7D4F9" w14:textId="77777777" w:rsidR="00753E6E" w:rsidRPr="003240F7"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 xml:space="preserve">которые или представитель исполнительного органа которых в течение </w:t>
      </w:r>
      <w:r w:rsidR="008B6D0D">
        <w:rPr>
          <w:rFonts w:ascii="GHEA Grapalat" w:hAnsi="GHEA Grapalat"/>
        </w:rPr>
        <w:t>пяти</w:t>
      </w:r>
      <w:r w:rsidR="008B6D0D" w:rsidRPr="009044F1">
        <w:rPr>
          <w:rFonts w:ascii="GHEA Grapalat" w:hAnsi="GHEA Grapalat"/>
        </w:rPr>
        <w:t xml:space="preserve"> </w:t>
      </w:r>
      <w:r w:rsidRPr="009044F1">
        <w:rPr>
          <w:rFonts w:ascii="GHEA Grapalat" w:hAnsi="GHEA Grapalat"/>
        </w:rPr>
        <w:t>лет, предшествующих дню подачи заявки, были осуждены за</w:t>
      </w:r>
      <w:r w:rsidR="003240F7">
        <w:rPr>
          <w:rFonts w:ascii="Courier New" w:hAnsi="Courier New" w:cs="Courier New"/>
          <w:lang w:val="en-US"/>
        </w:rPr>
        <w:t> </w:t>
      </w:r>
      <w:r w:rsidRPr="009044F1">
        <w:rPr>
          <w:rFonts w:ascii="GHEA Grapalat" w:hAnsi="GHEA Grapalat"/>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по</w:t>
      </w:r>
      <w:r w:rsidR="003240F7">
        <w:rPr>
          <w:rFonts w:ascii="GHEA Grapalat" w:hAnsi="GHEA Grapalat"/>
        </w:rPr>
        <w:t>гашена</w:t>
      </w:r>
      <w:r w:rsidR="00EB76D0">
        <w:rPr>
          <w:rFonts w:ascii="GHEA Grapalat" w:hAnsi="GHEA Grapalat"/>
        </w:rPr>
        <w:t xml:space="preserve"> или отменена</w:t>
      </w:r>
      <w:r w:rsidR="003240F7">
        <w:rPr>
          <w:rFonts w:ascii="GHEA Grapalat" w:hAnsi="GHEA Grapalat"/>
        </w:rPr>
        <w:t>;</w:t>
      </w:r>
    </w:p>
    <w:p w14:paraId="3812144C" w14:textId="77777777"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E1385B" w:rsidRPr="003A1EBB">
        <w:rPr>
          <w:rFonts w:ascii="GHEA Grapalat" w:hAnsi="GHEA Grapalat"/>
        </w:rPr>
        <w:tab/>
      </w:r>
      <w:r w:rsidR="008B6D0D">
        <w:rPr>
          <w:rFonts w:ascii="GHEA Grapalat" w:hAnsi="GHEA Grapalat"/>
        </w:rPr>
        <w:t xml:space="preserve">в отношении которых  административный акт, устанавливающий ответственность за антиконкурентное соглашение в сфере закупок, </w:t>
      </w:r>
      <w:r w:rsidR="008B6D0D">
        <w:rPr>
          <w:rFonts w:ascii="GHEA Grapalat" w:hAnsi="GHEA Grapalat"/>
        </w:rPr>
        <w:lastRenderedPageBreak/>
        <w:t>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r w:rsidRPr="009044F1">
        <w:rPr>
          <w:rFonts w:ascii="GHEA Grapalat" w:hAnsi="GHEA Grapalat"/>
        </w:rPr>
        <w:t>;</w:t>
      </w:r>
    </w:p>
    <w:p w14:paraId="28A17829" w14:textId="77777777"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Pr>
          <w:rFonts w:ascii="Courier New" w:hAnsi="Courier New" w:cs="Courier New"/>
          <w:lang w:val="en-US"/>
        </w:rPr>
        <w:t> </w:t>
      </w:r>
      <w:r w:rsidRPr="009044F1">
        <w:rPr>
          <w:rFonts w:ascii="GHEA Grapalat" w:hAnsi="GHEA Grapalat"/>
        </w:rPr>
        <w:t xml:space="preserve">закупках; </w:t>
      </w:r>
    </w:p>
    <w:p w14:paraId="558B7A7C" w14:textId="77777777"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6)</w:t>
      </w:r>
      <w:r w:rsidR="00E1385B"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14:paraId="62E6CCB9" w14:textId="77777777" w:rsidR="001A6383" w:rsidRDefault="00990561" w:rsidP="001A6383">
      <w:pPr>
        <w:widowControl w:val="0"/>
        <w:tabs>
          <w:tab w:val="left" w:pos="1134"/>
        </w:tabs>
        <w:spacing w:after="160"/>
        <w:ind w:firstLine="567"/>
        <w:jc w:val="both"/>
        <w:rPr>
          <w:rFonts w:ascii="GHEA Grapalat" w:hAnsi="GHEA Grapalat"/>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14:paraId="4B48C1B4" w14:textId="77777777" w:rsidR="00775378" w:rsidRPr="001A6383" w:rsidRDefault="00775378" w:rsidP="001A6383">
      <w:pPr>
        <w:widowControl w:val="0"/>
        <w:tabs>
          <w:tab w:val="left" w:pos="1134"/>
        </w:tabs>
        <w:spacing w:after="160"/>
        <w:ind w:firstLine="567"/>
        <w:jc w:val="both"/>
        <w:rPr>
          <w:rFonts w:ascii="GHEA Grapalat" w:hAnsi="GHEA Grapalat" w:cs="Sylfaen"/>
        </w:rPr>
      </w:pPr>
      <w:r w:rsidRPr="001A6383">
        <w:rPr>
          <w:rFonts w:ascii="GHEA Grapalat" w:hAnsi="GHEA Grapalat" w:cs="Sylfaen"/>
        </w:rPr>
        <w:t>Участник включается в список участников, не имеющих права на участие в процессе закупок (далее также список), если:</w:t>
      </w:r>
    </w:p>
    <w:p w14:paraId="413BF0D4" w14:textId="77777777" w:rsidR="00775378" w:rsidRPr="001A6383" w:rsidRDefault="00775378" w:rsidP="001A6383">
      <w:pPr>
        <w:pStyle w:val="ListParagraph"/>
        <w:widowControl w:val="0"/>
        <w:numPr>
          <w:ilvl w:val="0"/>
          <w:numId w:val="32"/>
        </w:numPr>
        <w:tabs>
          <w:tab w:val="left" w:pos="1134"/>
        </w:tabs>
        <w:spacing w:line="360" w:lineRule="auto"/>
        <w:ind w:left="426"/>
        <w:contextualSpacing/>
        <w:jc w:val="both"/>
        <w:rPr>
          <w:rFonts w:ascii="GHEA Grapalat" w:hAnsi="GHEA Grapalat" w:cs="Sylfaen"/>
        </w:rPr>
      </w:pPr>
      <w:r w:rsidRPr="001A6383">
        <w:rPr>
          <w:rFonts w:ascii="GHEA Grapalat" w:hAnsi="GHEA Grapalat" w:cs="Sylfaen"/>
        </w:rPr>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w:t>
      </w:r>
      <w:r w:rsidR="00553098" w:rsidRPr="001A6383">
        <w:rPr>
          <w:rFonts w:ascii="GHEA Grapalat" w:hAnsi="GHEA Grapalat" w:cs="Sylfaen"/>
        </w:rPr>
        <w:t xml:space="preserve">обеспечения </w:t>
      </w:r>
      <w:r w:rsidRPr="001A6383">
        <w:rPr>
          <w:rFonts w:ascii="GHEA Grapalat" w:hAnsi="GHEA Grapalat" w:cs="Sylfaen"/>
        </w:rPr>
        <w:t>заявки</w:t>
      </w:r>
      <w:r w:rsidR="00553098">
        <w:rPr>
          <w:rFonts w:ascii="GHEA Grapalat" w:hAnsi="GHEA Grapalat" w:cs="Sylfaen"/>
        </w:rPr>
        <w:t xml:space="preserve"> или </w:t>
      </w:r>
      <w:r w:rsidRPr="001A6383">
        <w:rPr>
          <w:rFonts w:ascii="GHEA Grapalat" w:hAnsi="GHEA Grapalat" w:cs="Sylfaen"/>
        </w:rPr>
        <w:t>договора;</w:t>
      </w:r>
    </w:p>
    <w:p w14:paraId="3392D812" w14:textId="77777777" w:rsidR="00775378" w:rsidRPr="001A6383" w:rsidRDefault="00775378" w:rsidP="001A6383">
      <w:pPr>
        <w:pStyle w:val="ListParagraph"/>
        <w:widowControl w:val="0"/>
        <w:numPr>
          <w:ilvl w:val="0"/>
          <w:numId w:val="32"/>
        </w:numPr>
        <w:tabs>
          <w:tab w:val="left" w:pos="1134"/>
        </w:tabs>
        <w:spacing w:line="360" w:lineRule="auto"/>
        <w:ind w:left="426" w:hanging="284"/>
        <w:contextualSpacing/>
        <w:jc w:val="both"/>
        <w:rPr>
          <w:rFonts w:ascii="GHEA Grapalat" w:hAnsi="GHEA Grapalat" w:cs="Sylfaen"/>
        </w:rPr>
      </w:pPr>
      <w:r w:rsidRPr="001A6383">
        <w:rPr>
          <w:rFonts w:ascii="GHEA Grapalat" w:hAnsi="GHEA Grapalat" w:cs="Sylfaen"/>
        </w:rPr>
        <w:t>в качестве отобранного участника отказался или лишился  права заключения договора.</w:t>
      </w:r>
    </w:p>
    <w:p w14:paraId="23780953" w14:textId="77777777" w:rsidR="00753E6E" w:rsidRPr="009044F1" w:rsidRDefault="00753E6E"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2.2.</w:t>
      </w:r>
      <w:r w:rsidR="00E1385B" w:rsidRPr="003A1EBB">
        <w:rPr>
          <w:rFonts w:ascii="GHEA Grapalat" w:hAnsi="GHEA Grapalat"/>
        </w:rPr>
        <w:tab/>
      </w:r>
      <w:r w:rsidRPr="009044F1">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w:t>
      </w:r>
      <w:r w:rsidR="00B342EB">
        <w:rPr>
          <w:rFonts w:ascii="GHEA Grapalat" w:hAnsi="GHEA Grapalat"/>
        </w:rPr>
        <w:t>1</w:t>
      </w:r>
      <w:r w:rsidRPr="009044F1">
        <w:rPr>
          <w:rFonts w:ascii="GHEA Grapalat" w:hAnsi="GHEA Grapalat"/>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14:paraId="4F0A8660" w14:textId="77777777" w:rsidR="002E220F" w:rsidRDefault="00BA3554" w:rsidP="002E220F">
      <w:pPr>
        <w:widowControl w:val="0"/>
        <w:tabs>
          <w:tab w:val="left" w:pos="1134"/>
        </w:tabs>
        <w:ind w:firstLine="567"/>
        <w:jc w:val="both"/>
        <w:rPr>
          <w:ins w:id="6" w:author="Vardan" w:date="2022-10-29T21:54:00Z"/>
          <w:rFonts w:ascii="GHEA Grapalat" w:hAnsi="GHEA Grapalat"/>
        </w:rPr>
      </w:pPr>
      <w:r w:rsidRPr="009044F1">
        <w:rPr>
          <w:rFonts w:ascii="GHEA Grapalat" w:hAnsi="GHEA Grapalat"/>
        </w:rPr>
        <w:t>2.3</w:t>
      </w:r>
      <w:r w:rsidR="003240F7" w:rsidRPr="003240F7">
        <w:rPr>
          <w:rFonts w:ascii="GHEA Grapalat" w:hAnsi="GHEA Grapalat"/>
        </w:rPr>
        <w:t>.</w:t>
      </w:r>
      <w:r w:rsidR="00E1385B" w:rsidRPr="003A1EBB">
        <w:rPr>
          <w:rFonts w:ascii="GHEA Grapalat" w:hAnsi="GHEA Grapalat"/>
        </w:rPr>
        <w:tab/>
      </w:r>
      <w:r w:rsidR="002E220F" w:rsidRPr="000B29DC">
        <w:rPr>
          <w:rFonts w:ascii="GHEA Grapalat" w:hAnsi="GHEA Grapalat"/>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2E220F">
        <w:rPr>
          <w:rFonts w:ascii="GHEA Grapalat" w:hAnsi="GHEA Grapalat"/>
        </w:rPr>
        <w:t>.</w:t>
      </w:r>
    </w:p>
    <w:p w14:paraId="61D1E6D1" w14:textId="77777777" w:rsidR="00FA0212" w:rsidRDefault="00FA0212" w:rsidP="00B46D58">
      <w:pPr>
        <w:widowControl w:val="0"/>
        <w:tabs>
          <w:tab w:val="left" w:pos="1134"/>
        </w:tabs>
        <w:spacing w:after="160"/>
        <w:ind w:firstLine="567"/>
        <w:jc w:val="both"/>
        <w:rPr>
          <w:rFonts w:ascii="GHEA Grapalat" w:hAnsi="GHEA Grapalat"/>
          <w:lang w:val="hy-AM"/>
        </w:rPr>
      </w:pPr>
    </w:p>
    <w:p w14:paraId="4C90C6E0" w14:textId="77777777" w:rsidR="00BA3554" w:rsidRPr="00716B81" w:rsidRDefault="00BA3554" w:rsidP="00B46D58">
      <w:pPr>
        <w:widowControl w:val="0"/>
        <w:tabs>
          <w:tab w:val="left" w:pos="1134"/>
        </w:tabs>
        <w:spacing w:after="160"/>
        <w:ind w:firstLine="567"/>
        <w:jc w:val="both"/>
        <w:rPr>
          <w:rFonts w:ascii="GHEA Grapalat" w:hAnsi="GHEA Grapalat"/>
        </w:rPr>
      </w:pPr>
      <w:r w:rsidRPr="009044F1">
        <w:rPr>
          <w:rFonts w:ascii="GHEA Grapalat" w:hAnsi="GHEA Grapalat"/>
        </w:rPr>
        <w:t>Запрещается одновременное участие в настоящей процедуре</w:t>
      </w:r>
      <w:r w:rsidR="00F4264D">
        <w:rPr>
          <w:rFonts w:ascii="GHEA Grapalat" w:hAnsi="GHEA Grapalat"/>
        </w:rPr>
        <w:t xml:space="preserve"> (</w:t>
      </w:r>
      <w:r w:rsidR="00DA4643">
        <w:rPr>
          <w:rFonts w:ascii="GHEA Grapalat" w:hAnsi="GHEA Grapalat"/>
        </w:rPr>
        <w:t>на о</w:t>
      </w:r>
      <w:r w:rsidR="00EE7758" w:rsidRPr="000811C1">
        <w:rPr>
          <w:rFonts w:ascii="GHEA Grapalat" w:hAnsi="GHEA Grapalat"/>
        </w:rPr>
        <w:t>дин и тот же</w:t>
      </w:r>
      <w:r w:rsidR="00DA4643">
        <w:rPr>
          <w:rFonts w:ascii="GHEA Grapalat" w:hAnsi="GHEA Grapalat"/>
        </w:rPr>
        <w:t xml:space="preserve"> лот</w:t>
      </w:r>
      <w:r w:rsidR="00F4264D">
        <w:rPr>
          <w:rFonts w:ascii="GHEA Grapalat" w:hAnsi="GHEA Grapalat"/>
        </w:rPr>
        <w:t>)</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w:t>
      </w:r>
      <w:r w:rsidRPr="009044F1">
        <w:rPr>
          <w:rFonts w:ascii="GHEA Grapalat" w:hAnsi="GHEA Grapalat"/>
        </w:rPr>
        <w:lastRenderedPageBreak/>
        <w:t>(консорциумом).</w:t>
      </w:r>
    </w:p>
    <w:p w14:paraId="692A6F3E" w14:textId="77777777" w:rsidR="00D5674E" w:rsidRPr="009044F1" w:rsidRDefault="009F18D0" w:rsidP="00B46D58">
      <w:pPr>
        <w:pStyle w:val="NormalWeb"/>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rPr>
        <w:t>По смыслу пункта 119 Порядка:</w:t>
      </w:r>
    </w:p>
    <w:p w14:paraId="1BFA7EA2"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1)</w:t>
      </w:r>
      <w:r w:rsidR="00E1385B"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14:paraId="73D8CFE9"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2)</w:t>
      </w:r>
      <w:r w:rsidR="00E1385B"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14:paraId="5FAD0D49"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14:paraId="0CE39C3D" w14:textId="77777777" w:rsidR="00166A88" w:rsidRDefault="00166A88" w:rsidP="00B46D58">
      <w:pPr>
        <w:pStyle w:val="NormalWeb"/>
        <w:widowControl w:val="0"/>
        <w:tabs>
          <w:tab w:val="left" w:pos="1134"/>
        </w:tabs>
        <w:spacing w:before="0" w:beforeAutospacing="0" w:after="160" w:afterAutospacing="0"/>
        <w:ind w:firstLine="567"/>
        <w:jc w:val="both"/>
        <w:rPr>
          <w:rFonts w:ascii="GHEA Grapalat" w:hAnsi="GHEA Grapalat"/>
          <w:color w:val="000000"/>
        </w:rPr>
      </w:pPr>
    </w:p>
    <w:p w14:paraId="12ED8729"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14:paraId="3D66EFCF"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14:paraId="310AAFB7"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14:paraId="0203DF51" w14:textId="77777777" w:rsidR="00166A88" w:rsidRDefault="00166A88" w:rsidP="00B46D58">
      <w:pPr>
        <w:pStyle w:val="NormalWeb"/>
        <w:widowControl w:val="0"/>
        <w:tabs>
          <w:tab w:val="left" w:pos="1134"/>
        </w:tabs>
        <w:spacing w:before="0" w:beforeAutospacing="0" w:after="160" w:afterAutospacing="0"/>
        <w:ind w:firstLine="567"/>
        <w:jc w:val="both"/>
        <w:rPr>
          <w:rFonts w:ascii="GHEA Grapalat" w:hAnsi="GHEA Grapalat"/>
        </w:rPr>
      </w:pPr>
    </w:p>
    <w:p w14:paraId="699AE61D" w14:textId="77777777" w:rsidR="00D5674E" w:rsidRPr="008842CE"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14:paraId="767ACF82"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14:paraId="6077B16D"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14:paraId="6ADE7E88"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 xml:space="preserve">кто-либо из членов какого-либо органа управления одного из них или из </w:t>
      </w:r>
      <w:r w:rsidRPr="009044F1">
        <w:rPr>
          <w:rFonts w:ascii="GHEA Grapalat" w:hAnsi="GHEA Grapalat"/>
          <w:color w:val="000000"/>
        </w:rPr>
        <w:lastRenderedPageBreak/>
        <w:t>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14:paraId="74A922BC"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14:paraId="17A685E7" w14:textId="77777777" w:rsidR="004D28ED" w:rsidRDefault="00D5674E" w:rsidP="006A1FFF">
      <w:pPr>
        <w:widowControl w:val="0"/>
        <w:tabs>
          <w:tab w:val="left" w:pos="1134"/>
        </w:tabs>
        <w:spacing w:after="160"/>
        <w:ind w:firstLine="567"/>
        <w:jc w:val="both"/>
        <w:rPr>
          <w:rFonts w:ascii="GHEA Grapalat" w:hAnsi="GHEA Grapalat"/>
          <w:color w:val="000000"/>
        </w:rPr>
      </w:pPr>
      <w:r w:rsidRPr="009044F1">
        <w:rPr>
          <w:rFonts w:ascii="GHEA Grapalat" w:hAnsi="GHEA Grapalat"/>
          <w:color w:val="000000"/>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sidR="00E072B4">
        <w:rPr>
          <w:rFonts w:ascii="GHEA Grapalat" w:hAnsi="GHEA Grapalat"/>
          <w:color w:val="000000"/>
        </w:rPr>
        <w:t xml:space="preserve">внуки, </w:t>
      </w:r>
      <w:r w:rsidRPr="009044F1">
        <w:rPr>
          <w:rFonts w:ascii="GHEA Grapalat" w:hAnsi="GHEA Grapalat"/>
          <w:color w:val="000000"/>
        </w:rPr>
        <w:t>супруг сестры или супруга брата и их дети.</w:t>
      </w:r>
    </w:p>
    <w:p w14:paraId="6752F38F" w14:textId="77777777" w:rsidR="00590D1B" w:rsidRPr="00051B69" w:rsidRDefault="00590D1B" w:rsidP="00590D1B">
      <w:pPr>
        <w:widowControl w:val="0"/>
        <w:spacing w:after="160"/>
        <w:ind w:firstLine="567"/>
        <w:jc w:val="both"/>
        <w:rPr>
          <w:rFonts w:ascii="GHEA Grapalat" w:hAnsi="GHEA Grapalat"/>
          <w:spacing w:val="-6"/>
          <w:lang w:val="hy-AM"/>
        </w:rPr>
      </w:pPr>
      <w:r w:rsidRPr="00590D1B">
        <w:rPr>
          <w:rFonts w:ascii="GHEA Grapalat" w:hAnsi="GHEA Grapalat"/>
          <w:b/>
          <w:bCs/>
        </w:rPr>
        <w:t>Отобранный</w:t>
      </w:r>
      <w:r w:rsidRPr="00590D1B">
        <w:rPr>
          <w:rFonts w:ascii="GHEA Grapalat" w:hAnsi="GHEA Grapalat"/>
          <w:b/>
          <w:bCs/>
          <w:spacing w:val="-6"/>
        </w:rPr>
        <w:t xml:space="preserve"> участник определяется в соответствии с частью 2 статьи 44 Закона </w:t>
      </w:r>
      <w:r w:rsidRPr="00590D1B">
        <w:rPr>
          <w:rFonts w:ascii="GHEA Grapalat" w:hAnsi="GHEA Grapalat"/>
          <w:b/>
          <w:bCs/>
        </w:rPr>
        <w:t xml:space="preserve">РА "О закупках" </w:t>
      </w:r>
      <w:r w:rsidRPr="00590D1B">
        <w:rPr>
          <w:rFonts w:ascii="GHEA Grapalat" w:hAnsi="GHEA Grapalat"/>
          <w:b/>
          <w:bCs/>
          <w:spacing w:val="-6"/>
        </w:rPr>
        <w:t>по принципу выбора участника, получившего наивысший коэффициент из суммы коэффициентов, предоставленных в порядке указанными в приглашении, в соответствии с предложенной ценой и неценовыми условиями</w:t>
      </w:r>
      <w:r w:rsidRPr="00051B69">
        <w:rPr>
          <w:rFonts w:ascii="GHEA Grapalat" w:hAnsi="GHEA Grapalat"/>
          <w:spacing w:val="-6"/>
          <w:lang w:val="hy-AM"/>
        </w:rPr>
        <w:t>.</w:t>
      </w:r>
    </w:p>
    <w:p w14:paraId="6A6BAF47" w14:textId="24F8431E" w:rsidR="003D08B6" w:rsidRPr="009044F1" w:rsidRDefault="00096865" w:rsidP="003D08B6">
      <w:pPr>
        <w:widowControl w:val="0"/>
        <w:tabs>
          <w:tab w:val="left" w:pos="1134"/>
        </w:tabs>
        <w:spacing w:after="160" w:line="360" w:lineRule="auto"/>
        <w:ind w:firstLine="567"/>
        <w:jc w:val="both"/>
        <w:rPr>
          <w:rFonts w:ascii="GHEA Grapalat" w:hAnsi="GHEA Grapalat" w:cs="Arial"/>
        </w:rPr>
      </w:pPr>
      <w:r w:rsidRPr="004D1746">
        <w:rPr>
          <w:rFonts w:ascii="GHEA Grapalat" w:hAnsi="GHEA Grapalat"/>
        </w:rPr>
        <w:t>2.4</w:t>
      </w:r>
      <w:r w:rsidR="00D13662" w:rsidRPr="004D1746">
        <w:rPr>
          <w:rFonts w:ascii="GHEA Grapalat" w:hAnsi="GHEA Grapalat"/>
        </w:rPr>
        <w:t>.</w:t>
      </w:r>
      <w:r w:rsidR="00462C2B">
        <w:rPr>
          <w:rFonts w:ascii="GHEA Grapalat" w:hAnsi="GHEA Grapalat"/>
        </w:rPr>
        <w:t xml:space="preserve"> </w:t>
      </w:r>
      <w:r w:rsidR="003D08B6" w:rsidRPr="009044F1">
        <w:rPr>
          <w:rFonts w:ascii="GHEA Grapalat" w:hAnsi="GHEA Grapalat"/>
        </w:rPr>
        <w:t>Участник должен иметь требуемые для исполнения предусмотренных заключаемым договором обязательств:</w:t>
      </w:r>
    </w:p>
    <w:p w14:paraId="4030381F" w14:textId="77777777" w:rsidR="003D08B6" w:rsidRPr="009044F1" w:rsidRDefault="003D08B6" w:rsidP="003D08B6">
      <w:pPr>
        <w:widowControl w:val="0"/>
        <w:tabs>
          <w:tab w:val="left" w:pos="1134"/>
        </w:tabs>
        <w:spacing w:after="160" w:line="360" w:lineRule="auto"/>
        <w:ind w:firstLine="567"/>
        <w:jc w:val="both"/>
        <w:rPr>
          <w:rFonts w:ascii="GHEA Grapalat" w:hAnsi="GHEA Grapalat" w:cs="Arial"/>
        </w:rPr>
      </w:pPr>
      <w:r w:rsidRPr="009044F1">
        <w:rPr>
          <w:rFonts w:ascii="GHEA Grapalat" w:hAnsi="GHEA Grapalat"/>
        </w:rPr>
        <w:t>1)</w:t>
      </w:r>
      <w:r w:rsidRPr="003A1EBB">
        <w:rPr>
          <w:rFonts w:ascii="GHEA Grapalat" w:hAnsi="GHEA Grapalat"/>
        </w:rPr>
        <w:tab/>
      </w:r>
      <w:r w:rsidRPr="009044F1">
        <w:rPr>
          <w:rFonts w:ascii="GHEA Grapalat" w:hAnsi="GHEA Grapalat"/>
        </w:rPr>
        <w:t>профессиональный опыт,</w:t>
      </w:r>
    </w:p>
    <w:p w14:paraId="3BBB399F" w14:textId="0680AEC4" w:rsidR="003D08B6" w:rsidRDefault="00590D1B" w:rsidP="003D08B6">
      <w:pPr>
        <w:widowControl w:val="0"/>
        <w:tabs>
          <w:tab w:val="left" w:pos="1134"/>
        </w:tabs>
        <w:spacing w:after="160" w:line="360" w:lineRule="auto"/>
        <w:ind w:firstLine="567"/>
        <w:jc w:val="both"/>
        <w:rPr>
          <w:rFonts w:ascii="GHEA Grapalat" w:hAnsi="GHEA Grapalat"/>
        </w:rPr>
      </w:pPr>
      <w:r>
        <w:rPr>
          <w:rFonts w:ascii="GHEA Grapalat" w:hAnsi="GHEA Grapalat"/>
        </w:rPr>
        <w:t>2</w:t>
      </w:r>
      <w:r w:rsidR="003D08B6" w:rsidRPr="009044F1">
        <w:rPr>
          <w:rFonts w:ascii="GHEA Grapalat" w:hAnsi="GHEA Grapalat"/>
        </w:rPr>
        <w:t>)</w:t>
      </w:r>
      <w:r w:rsidR="003D08B6" w:rsidRPr="003A1EBB">
        <w:rPr>
          <w:rFonts w:ascii="GHEA Grapalat" w:hAnsi="GHEA Grapalat"/>
        </w:rPr>
        <w:tab/>
      </w:r>
      <w:r w:rsidR="003D08B6" w:rsidRPr="009044F1">
        <w:rPr>
          <w:rFonts w:ascii="GHEA Grapalat" w:hAnsi="GHEA Grapalat"/>
        </w:rPr>
        <w:t>трудовые ресурсы.</w:t>
      </w:r>
    </w:p>
    <w:p w14:paraId="26468520" w14:textId="03EA612A" w:rsidR="00590D1B" w:rsidRPr="00590D1B" w:rsidRDefault="00590D1B" w:rsidP="003D08B6">
      <w:pPr>
        <w:widowControl w:val="0"/>
        <w:tabs>
          <w:tab w:val="left" w:pos="1134"/>
        </w:tabs>
        <w:spacing w:after="160" w:line="360" w:lineRule="auto"/>
        <w:ind w:firstLine="567"/>
        <w:jc w:val="both"/>
        <w:rPr>
          <w:rFonts w:ascii="GHEA Grapalat" w:hAnsi="GHEA Grapalat"/>
          <w:b/>
          <w:bCs/>
        </w:rPr>
      </w:pPr>
      <w:r w:rsidRPr="00590D1B">
        <w:rPr>
          <w:rFonts w:ascii="GHEA Grapalat" w:hAnsi="GHEA Grapalat"/>
          <w:b/>
          <w:bCs/>
        </w:rPr>
        <w:t>Оценка заявки участника будет проводиться в соответствии со следующими критериями и порядком</w:t>
      </w:r>
      <w:r>
        <w:rPr>
          <w:rFonts w:ascii="GHEA Grapalat" w:hAnsi="GHEA Grapalat"/>
          <w:b/>
          <w:bCs/>
        </w:rPr>
        <w:t>.</w:t>
      </w:r>
    </w:p>
    <w:p w14:paraId="2C8C3F31" w14:textId="59BE0D55" w:rsidR="00590D1B" w:rsidRDefault="00590D1B" w:rsidP="003D08B6">
      <w:pPr>
        <w:widowControl w:val="0"/>
        <w:tabs>
          <w:tab w:val="left" w:pos="1134"/>
        </w:tabs>
        <w:spacing w:after="160" w:line="360" w:lineRule="auto"/>
        <w:ind w:firstLine="567"/>
        <w:jc w:val="both"/>
        <w:rPr>
          <w:rFonts w:ascii="GHEA Grapalat" w:hAnsi="GHEA Grapalat"/>
          <w:b/>
          <w:bCs/>
        </w:rPr>
      </w:pPr>
      <w:r w:rsidRPr="00590D1B">
        <w:rPr>
          <w:rFonts w:ascii="GHEA Grapalat" w:hAnsi="GHEA Grapalat"/>
          <w:b/>
          <w:bCs/>
        </w:rPr>
        <w:t>Максимальный бал оценки заявки участника устанавливается 100 баллов</w:t>
      </w:r>
      <w:r>
        <w:rPr>
          <w:rFonts w:ascii="GHEA Grapalat" w:hAnsi="GHEA Grapalat"/>
          <w:b/>
          <w:bCs/>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1"/>
        <w:gridCol w:w="5608"/>
        <w:gridCol w:w="3098"/>
      </w:tblGrid>
      <w:tr w:rsidR="00590D1B" w:rsidRPr="008059DB" w14:paraId="7A737124" w14:textId="77777777" w:rsidTr="00EA35BC">
        <w:trPr>
          <w:trHeight w:val="519"/>
        </w:trPr>
        <w:tc>
          <w:tcPr>
            <w:tcW w:w="638" w:type="dxa"/>
            <w:tcBorders>
              <w:top w:val="single" w:sz="4" w:space="0" w:color="auto"/>
              <w:left w:val="single" w:sz="4" w:space="0" w:color="auto"/>
              <w:bottom w:val="single" w:sz="4" w:space="0" w:color="auto"/>
              <w:right w:val="single" w:sz="4" w:space="0" w:color="auto"/>
            </w:tcBorders>
            <w:shd w:val="clear" w:color="auto" w:fill="DEEAF6"/>
            <w:vAlign w:val="center"/>
          </w:tcPr>
          <w:p w14:paraId="42BDB609" w14:textId="77777777" w:rsidR="00590D1B" w:rsidRPr="008059DB" w:rsidRDefault="00590D1B" w:rsidP="00EA35BC">
            <w:pPr>
              <w:ind w:firstLine="567"/>
              <w:jc w:val="both"/>
              <w:rPr>
                <w:rFonts w:ascii="GHEA Grapalat" w:hAnsi="GHEA Grapalat" w:cs="Sylfaen"/>
                <w:sz w:val="20"/>
                <w:lang w:val="hy-AM"/>
              </w:rPr>
            </w:pPr>
          </w:p>
        </w:tc>
        <w:tc>
          <w:tcPr>
            <w:tcW w:w="6400"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02FD5875" w14:textId="4B453839" w:rsidR="00590D1B" w:rsidRPr="008059DB" w:rsidRDefault="00590D1B" w:rsidP="00EA35BC">
            <w:pPr>
              <w:ind w:firstLine="567"/>
              <w:jc w:val="both"/>
              <w:rPr>
                <w:rFonts w:ascii="GHEA Grapalat" w:hAnsi="GHEA Grapalat" w:cs="Sylfaen"/>
                <w:b/>
                <w:sz w:val="20"/>
              </w:rPr>
            </w:pPr>
            <w:r w:rsidRPr="00590D1B">
              <w:rPr>
                <w:rFonts w:ascii="GHEA Grapalat" w:hAnsi="GHEA Grapalat" w:cs="Sylfaen"/>
                <w:b/>
                <w:sz w:val="20"/>
              </w:rPr>
              <w:t>КРИТЕРИИ ОЦЕНКИ ЗАЯВКИ УЧАСТНИКА</w:t>
            </w:r>
          </w:p>
        </w:tc>
        <w:tc>
          <w:tcPr>
            <w:tcW w:w="3510"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4C37242B" w14:textId="219A2103" w:rsidR="00590D1B" w:rsidRPr="008059DB" w:rsidRDefault="00590D1B" w:rsidP="00590D1B">
            <w:pPr>
              <w:jc w:val="center"/>
              <w:rPr>
                <w:rFonts w:ascii="GHEA Grapalat" w:hAnsi="GHEA Grapalat" w:cs="Sylfaen"/>
                <w:b/>
                <w:sz w:val="20"/>
              </w:rPr>
            </w:pPr>
            <w:r w:rsidRPr="00590D1B">
              <w:rPr>
                <w:rFonts w:ascii="GHEA Grapalat" w:hAnsi="GHEA Grapalat" w:cs="Sylfaen"/>
                <w:b/>
                <w:sz w:val="20"/>
              </w:rPr>
              <w:t>Оценка</w:t>
            </w:r>
          </w:p>
        </w:tc>
      </w:tr>
      <w:tr w:rsidR="00590D1B" w:rsidRPr="008059DB" w14:paraId="3CBEDB42" w14:textId="77777777" w:rsidTr="00EA35BC">
        <w:trPr>
          <w:trHeight w:val="330"/>
        </w:trPr>
        <w:tc>
          <w:tcPr>
            <w:tcW w:w="638" w:type="dxa"/>
            <w:tcBorders>
              <w:top w:val="single" w:sz="4" w:space="0" w:color="auto"/>
              <w:left w:val="single" w:sz="4" w:space="0" w:color="auto"/>
              <w:bottom w:val="single" w:sz="4" w:space="0" w:color="auto"/>
              <w:right w:val="single" w:sz="4" w:space="0" w:color="auto"/>
            </w:tcBorders>
            <w:vAlign w:val="center"/>
          </w:tcPr>
          <w:p w14:paraId="39C87C06" w14:textId="77777777" w:rsidR="00590D1B" w:rsidRPr="008059DB" w:rsidRDefault="00590D1B" w:rsidP="00EA35BC">
            <w:pPr>
              <w:ind w:firstLine="567"/>
              <w:jc w:val="both"/>
              <w:rPr>
                <w:rFonts w:ascii="GHEA Grapalat" w:hAnsi="GHEA Grapalat" w:cs="Sylfaen"/>
                <w:sz w:val="20"/>
              </w:rPr>
            </w:pPr>
          </w:p>
        </w:tc>
        <w:tc>
          <w:tcPr>
            <w:tcW w:w="6400" w:type="dxa"/>
            <w:tcBorders>
              <w:top w:val="single" w:sz="4" w:space="0" w:color="auto"/>
              <w:left w:val="single" w:sz="4" w:space="0" w:color="auto"/>
              <w:bottom w:val="single" w:sz="4" w:space="0" w:color="auto"/>
              <w:right w:val="single" w:sz="4" w:space="0" w:color="auto"/>
            </w:tcBorders>
            <w:vAlign w:val="center"/>
          </w:tcPr>
          <w:p w14:paraId="5B4AB517" w14:textId="77777777" w:rsidR="00590D1B" w:rsidRPr="008059DB" w:rsidRDefault="00590D1B" w:rsidP="00EA35BC">
            <w:pPr>
              <w:ind w:firstLine="567"/>
              <w:jc w:val="both"/>
              <w:rPr>
                <w:rFonts w:ascii="GHEA Grapalat" w:hAnsi="GHEA Grapalat" w:cs="Sylfaen"/>
                <w:sz w:val="20"/>
              </w:rPr>
            </w:pPr>
          </w:p>
        </w:tc>
        <w:tc>
          <w:tcPr>
            <w:tcW w:w="3510" w:type="dxa"/>
            <w:tcBorders>
              <w:top w:val="single" w:sz="4" w:space="0" w:color="auto"/>
              <w:left w:val="single" w:sz="4" w:space="0" w:color="auto"/>
              <w:bottom w:val="single" w:sz="4" w:space="0" w:color="auto"/>
              <w:right w:val="single" w:sz="4" w:space="0" w:color="auto"/>
            </w:tcBorders>
            <w:vAlign w:val="center"/>
            <w:hideMark/>
          </w:tcPr>
          <w:p w14:paraId="5C121510" w14:textId="1EAC9E77" w:rsidR="00590D1B" w:rsidRPr="008059DB" w:rsidRDefault="00590D1B" w:rsidP="00590D1B">
            <w:pPr>
              <w:jc w:val="center"/>
              <w:rPr>
                <w:rFonts w:ascii="GHEA Grapalat" w:hAnsi="GHEA Grapalat" w:cs="Sylfaen"/>
                <w:sz w:val="20"/>
              </w:rPr>
            </w:pPr>
            <w:r w:rsidRPr="00590D1B">
              <w:rPr>
                <w:rFonts w:ascii="GHEA Grapalat" w:hAnsi="GHEA Grapalat" w:cs="Sylfaen"/>
                <w:b/>
                <w:sz w:val="20"/>
              </w:rPr>
              <w:t>Пропорции</w:t>
            </w:r>
          </w:p>
        </w:tc>
      </w:tr>
      <w:tr w:rsidR="00590D1B" w:rsidRPr="008059DB" w14:paraId="04838E90" w14:textId="77777777" w:rsidTr="00EA35BC">
        <w:trPr>
          <w:trHeight w:val="519"/>
        </w:trPr>
        <w:tc>
          <w:tcPr>
            <w:tcW w:w="638" w:type="dxa"/>
            <w:tcBorders>
              <w:top w:val="single" w:sz="4" w:space="0" w:color="auto"/>
              <w:left w:val="single" w:sz="4" w:space="0" w:color="auto"/>
              <w:bottom w:val="single" w:sz="4" w:space="0" w:color="auto"/>
              <w:right w:val="single" w:sz="4" w:space="0" w:color="auto"/>
            </w:tcBorders>
            <w:vAlign w:val="center"/>
            <w:hideMark/>
          </w:tcPr>
          <w:p w14:paraId="00EE41A8" w14:textId="77777777" w:rsidR="00590D1B" w:rsidRPr="008059DB" w:rsidRDefault="00590D1B" w:rsidP="00EA35BC">
            <w:pPr>
              <w:ind w:firstLine="567"/>
              <w:jc w:val="both"/>
              <w:rPr>
                <w:rFonts w:ascii="GHEA Grapalat" w:hAnsi="GHEA Grapalat" w:cs="Sylfaen"/>
                <w:sz w:val="20"/>
              </w:rPr>
            </w:pPr>
            <w:r w:rsidRPr="008059DB">
              <w:rPr>
                <w:rFonts w:ascii="GHEA Grapalat" w:hAnsi="GHEA Grapalat" w:cs="Sylfaen"/>
                <w:sz w:val="20"/>
              </w:rPr>
              <w:t>2</w:t>
            </w:r>
          </w:p>
        </w:tc>
        <w:tc>
          <w:tcPr>
            <w:tcW w:w="6400" w:type="dxa"/>
            <w:tcBorders>
              <w:top w:val="single" w:sz="4" w:space="0" w:color="auto"/>
              <w:left w:val="single" w:sz="4" w:space="0" w:color="auto"/>
              <w:bottom w:val="single" w:sz="4" w:space="0" w:color="auto"/>
              <w:right w:val="single" w:sz="4" w:space="0" w:color="auto"/>
            </w:tcBorders>
            <w:vAlign w:val="center"/>
            <w:hideMark/>
          </w:tcPr>
          <w:p w14:paraId="4F5972DE" w14:textId="0A8A2752" w:rsidR="00590D1B" w:rsidRPr="008059DB" w:rsidRDefault="00590D1B" w:rsidP="00EA35BC">
            <w:pPr>
              <w:ind w:firstLine="567"/>
              <w:jc w:val="both"/>
              <w:rPr>
                <w:rFonts w:ascii="GHEA Grapalat" w:hAnsi="GHEA Grapalat" w:cs="Sylfaen"/>
                <w:b/>
                <w:sz w:val="20"/>
              </w:rPr>
            </w:pPr>
            <w:r w:rsidRPr="00590D1B">
              <w:rPr>
                <w:rFonts w:ascii="GHEA Grapalat" w:hAnsi="GHEA Grapalat" w:cs="Sylfaen"/>
                <w:b/>
                <w:sz w:val="20"/>
              </w:rPr>
              <w:t xml:space="preserve">ТЕХНИЧЕСКОЕ ПРЕДЛОЖЕНИЕ </w:t>
            </w:r>
            <w:r w:rsidRPr="008059DB">
              <w:rPr>
                <w:rFonts w:ascii="GHEA Grapalat" w:hAnsi="GHEA Grapalat" w:cs="Sylfaen"/>
                <w:b/>
                <w:sz w:val="20"/>
              </w:rPr>
              <w:t>(</w:t>
            </w:r>
            <w:r>
              <w:rPr>
                <w:rFonts w:ascii="GHEA Grapalat" w:hAnsi="GHEA Grapalat" w:cs="Sylfaen"/>
                <w:b/>
                <w:sz w:val="20"/>
              </w:rPr>
              <w:t>ТП</w:t>
            </w:r>
            <w:r w:rsidRPr="008059DB">
              <w:rPr>
                <w:rFonts w:ascii="GHEA Grapalat" w:hAnsi="GHEA Grapalat" w:cs="Sylfaen"/>
                <w:b/>
                <w:sz w:val="20"/>
                <w:lang w:val="hy-AM"/>
              </w:rPr>
              <w:t xml:space="preserve"> </w:t>
            </w:r>
            <w:r w:rsidRPr="008059DB">
              <w:rPr>
                <w:rFonts w:ascii="GHEA Grapalat" w:hAnsi="GHEA Grapalat" w:cs="Sylfaen"/>
                <w:b/>
                <w:sz w:val="20"/>
              </w:rPr>
              <w:t xml:space="preserve">= </w:t>
            </w:r>
            <w:r>
              <w:rPr>
                <w:rFonts w:ascii="GHEA Grapalat" w:hAnsi="GHEA Grapalat" w:cs="Sylfaen"/>
                <w:b/>
                <w:sz w:val="20"/>
              </w:rPr>
              <w:t>ТП</w:t>
            </w:r>
            <w:r w:rsidRPr="008059DB">
              <w:rPr>
                <w:rFonts w:ascii="GHEA Grapalat" w:hAnsi="GHEA Grapalat" w:cs="Sylfaen"/>
                <w:b/>
                <w:sz w:val="20"/>
              </w:rPr>
              <w:t xml:space="preserve"> 1</w:t>
            </w:r>
            <w:r w:rsidRPr="008059DB">
              <w:rPr>
                <w:rFonts w:ascii="GHEA Grapalat" w:hAnsi="GHEA Grapalat" w:cs="Sylfaen"/>
                <w:b/>
                <w:sz w:val="20"/>
                <w:lang w:val="hy-AM"/>
              </w:rPr>
              <w:t xml:space="preserve"> </w:t>
            </w:r>
            <w:r w:rsidRPr="008059DB">
              <w:rPr>
                <w:rFonts w:ascii="GHEA Grapalat" w:hAnsi="GHEA Grapalat" w:cs="Sylfaen"/>
                <w:b/>
                <w:sz w:val="20"/>
              </w:rPr>
              <w:t xml:space="preserve">+ </w:t>
            </w:r>
            <w:r>
              <w:rPr>
                <w:rFonts w:ascii="GHEA Grapalat" w:hAnsi="GHEA Grapalat" w:cs="Sylfaen"/>
                <w:b/>
                <w:sz w:val="20"/>
              </w:rPr>
              <w:t>ТП</w:t>
            </w:r>
            <w:r w:rsidRPr="008059DB">
              <w:rPr>
                <w:rFonts w:ascii="GHEA Grapalat" w:hAnsi="GHEA Grapalat" w:cs="Sylfaen"/>
                <w:b/>
                <w:sz w:val="20"/>
              </w:rPr>
              <w:t xml:space="preserve"> 2)</w:t>
            </w:r>
          </w:p>
          <w:p w14:paraId="35988844" w14:textId="5F33722F" w:rsidR="00590D1B" w:rsidRPr="008059DB" w:rsidRDefault="00590D1B" w:rsidP="00EA35BC">
            <w:pPr>
              <w:ind w:firstLine="567"/>
              <w:jc w:val="both"/>
              <w:rPr>
                <w:rFonts w:ascii="GHEA Grapalat" w:hAnsi="GHEA Grapalat" w:cs="Sylfaen"/>
                <w:b/>
                <w:sz w:val="20"/>
              </w:rPr>
            </w:pPr>
            <w:r w:rsidRPr="008059DB">
              <w:rPr>
                <w:rFonts w:ascii="GHEA Grapalat" w:hAnsi="GHEA Grapalat" w:cs="Sylfaen"/>
                <w:b/>
                <w:sz w:val="20"/>
              </w:rPr>
              <w:t>/</w:t>
            </w:r>
            <w:r>
              <w:t xml:space="preserve"> </w:t>
            </w:r>
            <w:r w:rsidRPr="00590D1B">
              <w:rPr>
                <w:rFonts w:ascii="GHEA Grapalat" w:hAnsi="GHEA Grapalat" w:cs="Sylfaen"/>
                <w:b/>
                <w:sz w:val="20"/>
              </w:rPr>
              <w:t xml:space="preserve">Профессиональный опыт </w:t>
            </w:r>
            <w:r w:rsidRPr="008059DB">
              <w:rPr>
                <w:rFonts w:ascii="GHEA Grapalat" w:hAnsi="GHEA Grapalat" w:cs="Sylfaen"/>
                <w:b/>
                <w:sz w:val="20"/>
              </w:rPr>
              <w:t>(</w:t>
            </w:r>
            <w:r>
              <w:rPr>
                <w:rFonts w:ascii="GHEA Grapalat" w:hAnsi="GHEA Grapalat" w:cs="Sylfaen"/>
                <w:b/>
                <w:sz w:val="20"/>
              </w:rPr>
              <w:t>ТП</w:t>
            </w:r>
            <w:r w:rsidRPr="008059DB">
              <w:rPr>
                <w:rFonts w:ascii="GHEA Grapalat" w:hAnsi="GHEA Grapalat" w:cs="Sylfaen"/>
                <w:b/>
                <w:sz w:val="20"/>
              </w:rPr>
              <w:t xml:space="preserve">1) </w:t>
            </w:r>
            <w:r>
              <w:rPr>
                <w:rFonts w:ascii="GHEA Grapalat" w:hAnsi="GHEA Grapalat" w:cs="Sylfaen"/>
                <w:b/>
                <w:sz w:val="20"/>
              </w:rPr>
              <w:t>и</w:t>
            </w:r>
            <w:r w:rsidRPr="008059DB">
              <w:rPr>
                <w:rFonts w:ascii="GHEA Grapalat" w:hAnsi="GHEA Grapalat" w:cs="Sylfaen"/>
                <w:b/>
                <w:sz w:val="20"/>
              </w:rPr>
              <w:t xml:space="preserve"> </w:t>
            </w:r>
            <w:r w:rsidRPr="00590D1B">
              <w:rPr>
                <w:rFonts w:ascii="GHEA Grapalat" w:hAnsi="GHEA Grapalat" w:cs="Sylfaen"/>
                <w:b/>
                <w:sz w:val="20"/>
              </w:rPr>
              <w:t xml:space="preserve">Трудовые ресурсы </w:t>
            </w:r>
            <w:r w:rsidRPr="008059DB">
              <w:rPr>
                <w:rFonts w:ascii="GHEA Grapalat" w:hAnsi="GHEA Grapalat" w:cs="Sylfaen"/>
                <w:b/>
                <w:sz w:val="20"/>
              </w:rPr>
              <w:t>(</w:t>
            </w:r>
            <w:r>
              <w:rPr>
                <w:rFonts w:ascii="GHEA Grapalat" w:hAnsi="GHEA Grapalat" w:cs="Sylfaen"/>
                <w:b/>
                <w:sz w:val="20"/>
              </w:rPr>
              <w:t>ТП</w:t>
            </w:r>
            <w:r w:rsidRPr="008059DB">
              <w:rPr>
                <w:rFonts w:ascii="GHEA Grapalat" w:hAnsi="GHEA Grapalat" w:cs="Sylfaen"/>
                <w:b/>
                <w:sz w:val="20"/>
              </w:rPr>
              <w:t>2)/</w:t>
            </w:r>
          </w:p>
        </w:tc>
        <w:tc>
          <w:tcPr>
            <w:tcW w:w="3510" w:type="dxa"/>
            <w:tcBorders>
              <w:top w:val="single" w:sz="4" w:space="0" w:color="auto"/>
              <w:left w:val="single" w:sz="4" w:space="0" w:color="auto"/>
              <w:bottom w:val="single" w:sz="4" w:space="0" w:color="auto"/>
              <w:right w:val="single" w:sz="4" w:space="0" w:color="auto"/>
            </w:tcBorders>
            <w:vAlign w:val="center"/>
            <w:hideMark/>
          </w:tcPr>
          <w:p w14:paraId="37B060EF" w14:textId="77777777" w:rsidR="00590D1B" w:rsidRPr="008059DB" w:rsidRDefault="00590D1B" w:rsidP="00EA35BC">
            <w:pPr>
              <w:ind w:firstLine="567"/>
              <w:jc w:val="both"/>
              <w:rPr>
                <w:rFonts w:ascii="GHEA Grapalat" w:hAnsi="GHEA Grapalat" w:cs="Sylfaen"/>
                <w:b/>
                <w:bCs/>
                <w:sz w:val="20"/>
              </w:rPr>
            </w:pPr>
            <w:r w:rsidRPr="008059DB">
              <w:rPr>
                <w:rFonts w:ascii="GHEA Grapalat" w:hAnsi="GHEA Grapalat" w:cs="Sylfaen"/>
                <w:b/>
                <w:bCs/>
                <w:sz w:val="20"/>
              </w:rPr>
              <w:t>70 %</w:t>
            </w:r>
          </w:p>
        </w:tc>
      </w:tr>
      <w:tr w:rsidR="00590D1B" w:rsidRPr="008059DB" w14:paraId="2F6EA8AD" w14:textId="77777777" w:rsidTr="00EA35BC">
        <w:trPr>
          <w:trHeight w:val="447"/>
        </w:trPr>
        <w:tc>
          <w:tcPr>
            <w:tcW w:w="638" w:type="dxa"/>
            <w:tcBorders>
              <w:top w:val="single" w:sz="4" w:space="0" w:color="auto"/>
              <w:left w:val="single" w:sz="4" w:space="0" w:color="auto"/>
              <w:bottom w:val="single" w:sz="4" w:space="0" w:color="auto"/>
              <w:right w:val="single" w:sz="4" w:space="0" w:color="auto"/>
            </w:tcBorders>
            <w:vAlign w:val="center"/>
            <w:hideMark/>
          </w:tcPr>
          <w:p w14:paraId="4600E6B4" w14:textId="77777777" w:rsidR="00590D1B" w:rsidRPr="008059DB" w:rsidRDefault="00590D1B" w:rsidP="00EA35BC">
            <w:pPr>
              <w:ind w:firstLine="567"/>
              <w:jc w:val="both"/>
              <w:rPr>
                <w:rFonts w:ascii="GHEA Grapalat" w:hAnsi="GHEA Grapalat" w:cs="Sylfaen"/>
                <w:sz w:val="20"/>
              </w:rPr>
            </w:pPr>
            <w:r w:rsidRPr="008059DB">
              <w:rPr>
                <w:rFonts w:ascii="GHEA Grapalat" w:hAnsi="GHEA Grapalat" w:cs="Sylfaen"/>
                <w:sz w:val="20"/>
              </w:rPr>
              <w:t>3</w:t>
            </w:r>
          </w:p>
        </w:tc>
        <w:tc>
          <w:tcPr>
            <w:tcW w:w="6400" w:type="dxa"/>
            <w:tcBorders>
              <w:top w:val="single" w:sz="4" w:space="0" w:color="auto"/>
              <w:left w:val="single" w:sz="4" w:space="0" w:color="auto"/>
              <w:bottom w:val="single" w:sz="4" w:space="0" w:color="auto"/>
              <w:right w:val="single" w:sz="4" w:space="0" w:color="auto"/>
            </w:tcBorders>
            <w:vAlign w:val="center"/>
            <w:hideMark/>
          </w:tcPr>
          <w:p w14:paraId="2B9F70AB" w14:textId="43A8247A" w:rsidR="00590D1B" w:rsidRPr="008059DB" w:rsidRDefault="00590D1B" w:rsidP="00EA35BC">
            <w:pPr>
              <w:ind w:firstLine="567"/>
              <w:jc w:val="both"/>
              <w:rPr>
                <w:rFonts w:ascii="GHEA Grapalat" w:hAnsi="GHEA Grapalat" w:cs="Sylfaen"/>
                <w:b/>
                <w:sz w:val="20"/>
              </w:rPr>
            </w:pPr>
            <w:r w:rsidRPr="00590D1B">
              <w:rPr>
                <w:rFonts w:ascii="GHEA Grapalat" w:hAnsi="GHEA Grapalat" w:cs="Sylfaen"/>
                <w:b/>
                <w:sz w:val="20"/>
              </w:rPr>
              <w:t xml:space="preserve">ЦЕНОВОЕ ПРЕДЛОЖЕНИЕ </w:t>
            </w:r>
            <w:r w:rsidRPr="008059DB">
              <w:rPr>
                <w:rFonts w:ascii="GHEA Grapalat" w:hAnsi="GHEA Grapalat" w:cs="Sylfaen"/>
                <w:b/>
                <w:sz w:val="20"/>
              </w:rPr>
              <w:t>(</w:t>
            </w:r>
            <w:r>
              <w:rPr>
                <w:rFonts w:ascii="GHEA Grapalat" w:hAnsi="GHEA Grapalat" w:cs="Sylfaen"/>
                <w:b/>
                <w:sz w:val="20"/>
              </w:rPr>
              <w:t>ЦП</w:t>
            </w:r>
            <w:r w:rsidRPr="008059DB">
              <w:rPr>
                <w:rFonts w:ascii="GHEA Grapalat" w:hAnsi="GHEA Grapalat" w:cs="Sylfaen"/>
                <w:b/>
                <w:sz w:val="20"/>
              </w:rPr>
              <w:t>)</w:t>
            </w:r>
          </w:p>
        </w:tc>
        <w:tc>
          <w:tcPr>
            <w:tcW w:w="3510" w:type="dxa"/>
            <w:tcBorders>
              <w:top w:val="single" w:sz="4" w:space="0" w:color="auto"/>
              <w:left w:val="single" w:sz="4" w:space="0" w:color="auto"/>
              <w:bottom w:val="single" w:sz="4" w:space="0" w:color="auto"/>
              <w:right w:val="single" w:sz="4" w:space="0" w:color="auto"/>
            </w:tcBorders>
            <w:vAlign w:val="center"/>
            <w:hideMark/>
          </w:tcPr>
          <w:p w14:paraId="1EB20B77" w14:textId="77777777" w:rsidR="00590D1B" w:rsidRPr="008059DB" w:rsidRDefault="00590D1B" w:rsidP="00EA35BC">
            <w:pPr>
              <w:ind w:firstLine="567"/>
              <w:jc w:val="both"/>
              <w:rPr>
                <w:rFonts w:ascii="GHEA Grapalat" w:hAnsi="GHEA Grapalat" w:cs="Sylfaen"/>
                <w:b/>
                <w:bCs/>
                <w:sz w:val="20"/>
              </w:rPr>
            </w:pPr>
            <w:r w:rsidRPr="008059DB">
              <w:rPr>
                <w:rFonts w:ascii="GHEA Grapalat" w:hAnsi="GHEA Grapalat" w:cs="Sylfaen"/>
                <w:b/>
                <w:bCs/>
                <w:sz w:val="20"/>
              </w:rPr>
              <w:t>30 %</w:t>
            </w:r>
          </w:p>
        </w:tc>
      </w:tr>
    </w:tbl>
    <w:p w14:paraId="40325847" w14:textId="77777777" w:rsidR="00590D1B" w:rsidRPr="00590D1B" w:rsidRDefault="00590D1B" w:rsidP="003D08B6">
      <w:pPr>
        <w:widowControl w:val="0"/>
        <w:tabs>
          <w:tab w:val="left" w:pos="1134"/>
        </w:tabs>
        <w:spacing w:after="160" w:line="360" w:lineRule="auto"/>
        <w:ind w:firstLine="567"/>
        <w:jc w:val="both"/>
        <w:rPr>
          <w:rFonts w:ascii="GHEA Grapalat" w:hAnsi="GHEA Grapalat"/>
          <w:b/>
          <w:bCs/>
        </w:rPr>
      </w:pPr>
    </w:p>
    <w:p w14:paraId="189E6C6B" w14:textId="752B1C7D" w:rsidR="003D08B6" w:rsidRPr="009044F1" w:rsidRDefault="003D08B6" w:rsidP="003D08B6">
      <w:pPr>
        <w:widowControl w:val="0"/>
        <w:tabs>
          <w:tab w:val="left" w:pos="1134"/>
        </w:tabs>
        <w:spacing w:after="160" w:line="360" w:lineRule="auto"/>
        <w:ind w:firstLine="567"/>
        <w:jc w:val="both"/>
        <w:rPr>
          <w:rFonts w:ascii="GHEA Grapalat" w:hAnsi="GHEA Grapalat" w:cs="Arial"/>
        </w:rPr>
      </w:pPr>
      <w:r>
        <w:rPr>
          <w:rFonts w:ascii="GHEA Grapalat" w:hAnsi="GHEA Grapalat"/>
        </w:rPr>
        <w:t xml:space="preserve">2.4.1 </w:t>
      </w:r>
      <w:r w:rsidRPr="009044F1">
        <w:rPr>
          <w:rFonts w:ascii="GHEA Grapalat" w:hAnsi="GHEA Grapalat"/>
        </w:rPr>
        <w:t>Предъявляемые к участнику:</w:t>
      </w:r>
    </w:p>
    <w:p w14:paraId="10B20EAE" w14:textId="77777777" w:rsidR="003D08B6" w:rsidRPr="009044F1" w:rsidRDefault="003D08B6" w:rsidP="003D08B6">
      <w:pPr>
        <w:widowControl w:val="0"/>
        <w:tabs>
          <w:tab w:val="left" w:pos="1134"/>
        </w:tabs>
        <w:spacing w:after="160" w:line="360" w:lineRule="auto"/>
        <w:ind w:firstLine="567"/>
        <w:jc w:val="both"/>
        <w:rPr>
          <w:rFonts w:ascii="GHEA Grapalat" w:hAnsi="GHEA Grapalat" w:cs="Arial Armenian"/>
        </w:rPr>
      </w:pPr>
      <w:r w:rsidRPr="009044F1">
        <w:rPr>
          <w:rFonts w:ascii="GHEA Grapalat" w:hAnsi="GHEA Grapalat"/>
        </w:rPr>
        <w:t>1)</w:t>
      </w:r>
      <w:r w:rsidRPr="003A1EBB">
        <w:rPr>
          <w:rFonts w:ascii="GHEA Grapalat" w:hAnsi="GHEA Grapalat"/>
        </w:rPr>
        <w:tab/>
      </w:r>
      <w:r w:rsidRPr="009044F1">
        <w:rPr>
          <w:rFonts w:ascii="GHEA Grapalat" w:hAnsi="GHEA Grapalat"/>
        </w:rPr>
        <w:t>квалификационный критерий "Профессиональный опыт" устанавливается и оценивается в следующем порядке:</w:t>
      </w:r>
    </w:p>
    <w:tbl>
      <w:tblPr>
        <w:tblStyle w:val="TableGrid"/>
        <w:tblW w:w="0" w:type="auto"/>
        <w:tblLook w:val="04A0" w:firstRow="1" w:lastRow="0" w:firstColumn="1" w:lastColumn="0" w:noHBand="0" w:noVBand="1"/>
      </w:tblPr>
      <w:tblGrid>
        <w:gridCol w:w="675"/>
        <w:gridCol w:w="3261"/>
        <w:gridCol w:w="3028"/>
        <w:gridCol w:w="2322"/>
      </w:tblGrid>
      <w:tr w:rsidR="003D08B6" w14:paraId="31081D85" w14:textId="77777777" w:rsidTr="008C1FF8">
        <w:tc>
          <w:tcPr>
            <w:tcW w:w="675" w:type="dxa"/>
          </w:tcPr>
          <w:p w14:paraId="19E9D978" w14:textId="77777777" w:rsidR="003D08B6" w:rsidRDefault="003D08B6" w:rsidP="008C1FF8">
            <w:pPr>
              <w:widowControl w:val="0"/>
              <w:tabs>
                <w:tab w:val="left" w:pos="1134"/>
              </w:tabs>
              <w:spacing w:after="160"/>
              <w:jc w:val="both"/>
              <w:rPr>
                <w:rFonts w:ascii="GHEA Grapalat" w:hAnsi="GHEA Grapalat"/>
                <w:color w:val="000000"/>
              </w:rPr>
            </w:pPr>
            <w:r>
              <w:rPr>
                <w:rFonts w:ascii="GHEA Grapalat" w:hAnsi="GHEA Grapalat" w:cs="Arial Armenian"/>
                <w:sz w:val="20"/>
              </w:rPr>
              <w:t>N</w:t>
            </w:r>
          </w:p>
        </w:tc>
        <w:tc>
          <w:tcPr>
            <w:tcW w:w="3261" w:type="dxa"/>
          </w:tcPr>
          <w:p w14:paraId="3B48832C" w14:textId="77777777" w:rsidR="003D08B6" w:rsidRPr="008C1FF8" w:rsidRDefault="003D08B6" w:rsidP="008C1FF8">
            <w:pPr>
              <w:widowControl w:val="0"/>
              <w:tabs>
                <w:tab w:val="left" w:pos="1134"/>
              </w:tabs>
              <w:spacing w:after="160"/>
              <w:jc w:val="both"/>
              <w:rPr>
                <w:rFonts w:ascii="GHEA Grapalat" w:hAnsi="GHEA Grapalat"/>
              </w:rPr>
            </w:pPr>
            <w:r w:rsidRPr="008C1FF8">
              <w:rPr>
                <w:rFonts w:ascii="GHEA Grapalat" w:hAnsi="GHEA Grapalat"/>
              </w:rPr>
              <w:t>Условия, представленные к опыту</w:t>
            </w:r>
          </w:p>
        </w:tc>
        <w:tc>
          <w:tcPr>
            <w:tcW w:w="3028" w:type="dxa"/>
          </w:tcPr>
          <w:p w14:paraId="67DCF9C3" w14:textId="77777777" w:rsidR="003D08B6" w:rsidRPr="008C1FF8" w:rsidRDefault="003D08B6" w:rsidP="008C1FF8">
            <w:pPr>
              <w:widowControl w:val="0"/>
              <w:tabs>
                <w:tab w:val="left" w:pos="1134"/>
              </w:tabs>
              <w:spacing w:after="160"/>
              <w:jc w:val="both"/>
              <w:rPr>
                <w:rFonts w:ascii="GHEA Grapalat" w:hAnsi="GHEA Grapalat"/>
              </w:rPr>
            </w:pPr>
            <w:r w:rsidRPr="008C1FF8">
              <w:rPr>
                <w:rFonts w:ascii="GHEA Grapalat" w:hAnsi="GHEA Grapalat"/>
              </w:rPr>
              <w:t>Требуемые документы и условия к последним</w:t>
            </w:r>
          </w:p>
        </w:tc>
        <w:tc>
          <w:tcPr>
            <w:tcW w:w="2322" w:type="dxa"/>
          </w:tcPr>
          <w:p w14:paraId="23669252" w14:textId="77777777" w:rsidR="003D08B6" w:rsidRPr="00DE0D4A" w:rsidRDefault="003D08B6" w:rsidP="008C1FF8">
            <w:pPr>
              <w:widowControl w:val="0"/>
              <w:tabs>
                <w:tab w:val="left" w:pos="1134"/>
              </w:tabs>
              <w:spacing w:after="160"/>
              <w:jc w:val="both"/>
              <w:rPr>
                <w:rFonts w:ascii="GHEA Grapalat" w:hAnsi="GHEA Grapalat"/>
                <w:color w:val="000000"/>
              </w:rPr>
            </w:pPr>
            <w:r>
              <w:rPr>
                <w:rFonts w:ascii="GHEA Grapalat" w:hAnsi="GHEA Grapalat"/>
                <w:color w:val="000000"/>
              </w:rPr>
              <w:t>Аналогичность</w:t>
            </w:r>
          </w:p>
        </w:tc>
      </w:tr>
      <w:tr w:rsidR="003D08B6" w14:paraId="59FF1E0A" w14:textId="77777777" w:rsidTr="008C1FF8">
        <w:tc>
          <w:tcPr>
            <w:tcW w:w="675" w:type="dxa"/>
          </w:tcPr>
          <w:p w14:paraId="1F6146F8" w14:textId="770A676B" w:rsidR="003D08B6" w:rsidRDefault="00462C2B" w:rsidP="008C1FF8">
            <w:pPr>
              <w:widowControl w:val="0"/>
              <w:tabs>
                <w:tab w:val="left" w:pos="1134"/>
              </w:tabs>
              <w:spacing w:after="160"/>
              <w:jc w:val="both"/>
              <w:rPr>
                <w:rFonts w:ascii="GHEA Grapalat" w:hAnsi="GHEA Grapalat"/>
                <w:color w:val="000000"/>
              </w:rPr>
            </w:pPr>
            <w:r>
              <w:rPr>
                <w:rFonts w:ascii="GHEA Grapalat" w:hAnsi="GHEA Grapalat"/>
                <w:color w:val="000000"/>
              </w:rPr>
              <w:t>1</w:t>
            </w:r>
          </w:p>
        </w:tc>
        <w:tc>
          <w:tcPr>
            <w:tcW w:w="3261" w:type="dxa"/>
          </w:tcPr>
          <w:p w14:paraId="71EC4ECA" w14:textId="58D3815C" w:rsidR="003D08B6" w:rsidRDefault="00A14368" w:rsidP="008C1FF8">
            <w:pPr>
              <w:widowControl w:val="0"/>
              <w:tabs>
                <w:tab w:val="left" w:pos="1134"/>
              </w:tabs>
              <w:spacing w:after="160"/>
              <w:jc w:val="both"/>
              <w:rPr>
                <w:rFonts w:ascii="GHEA Grapalat" w:hAnsi="GHEA Grapalat"/>
                <w:color w:val="000000"/>
              </w:rPr>
            </w:pPr>
            <w:r w:rsidRPr="00A14368">
              <w:rPr>
                <w:rFonts w:ascii="GHEA Grapalat" w:hAnsi="GHEA Grapalat"/>
                <w:color w:val="000000"/>
              </w:rPr>
              <w:t xml:space="preserve">Участником надлежащим образом должен быть </w:t>
            </w:r>
            <w:r w:rsidRPr="00A14368">
              <w:rPr>
                <w:rFonts w:ascii="GHEA Grapalat" w:hAnsi="GHEA Grapalat"/>
                <w:color w:val="000000"/>
              </w:rPr>
              <w:lastRenderedPageBreak/>
              <w:t>выполнен минимум один аналогичный договор в течение года, со дня подачи заявки, и предшествующих трех лет. Ранее выполненный договор (или договоры) оценивается (или оцениваются) как аналогичный, если объем (или суммарный объем) оказанных в его (их) рамках работ в суммарном выражении составляет не менее пятидесяти процентов цены закупки При этом объем работ, оказанных в рамках хотя бы одного договора, в суммарном выражении должен быть не менее двадцати процентов цены закупки.</w:t>
            </w:r>
          </w:p>
        </w:tc>
        <w:tc>
          <w:tcPr>
            <w:tcW w:w="3028" w:type="dxa"/>
          </w:tcPr>
          <w:p w14:paraId="11978C27" w14:textId="37159A56" w:rsidR="003D08B6" w:rsidRPr="00DE746E" w:rsidRDefault="00462C2B" w:rsidP="008C1FF8">
            <w:pPr>
              <w:widowControl w:val="0"/>
              <w:tabs>
                <w:tab w:val="left" w:pos="1134"/>
              </w:tabs>
              <w:spacing w:after="160"/>
              <w:jc w:val="both"/>
              <w:rPr>
                <w:rFonts w:ascii="GHEA Grapalat" w:hAnsi="GHEA Grapalat"/>
                <w:color w:val="000000"/>
              </w:rPr>
            </w:pPr>
            <w:r w:rsidRPr="00DE746E">
              <w:rPr>
                <w:rFonts w:ascii="GHEA Grapalat" w:hAnsi="GHEA Grapalat"/>
                <w:color w:val="000000"/>
              </w:rPr>
              <w:lastRenderedPageBreak/>
              <w:t xml:space="preserve">копии ранее заключенного </w:t>
            </w:r>
            <w:r w:rsidR="005F4445" w:rsidRPr="00DE746E">
              <w:rPr>
                <w:rFonts w:ascii="GHEA Grapalat" w:hAnsi="GHEA Grapalat"/>
                <w:color w:val="000000"/>
              </w:rPr>
              <w:t xml:space="preserve">договора </w:t>
            </w:r>
            <w:r w:rsidR="005F4445" w:rsidRPr="00DE746E">
              <w:rPr>
                <w:rFonts w:ascii="GHEA Grapalat" w:hAnsi="GHEA Grapalat"/>
                <w:color w:val="000000"/>
              </w:rPr>
              <w:lastRenderedPageBreak/>
              <w:t>(или договоров)</w:t>
            </w:r>
            <w:r w:rsidRPr="00DE746E">
              <w:rPr>
                <w:rFonts w:ascii="GHEA Grapalat" w:hAnsi="GHEA Grapalat"/>
                <w:color w:val="000000"/>
              </w:rPr>
              <w:t xml:space="preserve">, а для оценки надлежащего исполнения указанного </w:t>
            </w:r>
            <w:r w:rsidR="005F4445" w:rsidRPr="00DE746E">
              <w:rPr>
                <w:rFonts w:ascii="GHEA Grapalat" w:hAnsi="GHEA Grapalat"/>
                <w:color w:val="000000"/>
              </w:rPr>
              <w:t>договора (или договоров)</w:t>
            </w:r>
            <w:r w:rsidRPr="00DE746E">
              <w:rPr>
                <w:rFonts w:ascii="GHEA Grapalat" w:hAnsi="GHEA Grapalat"/>
                <w:color w:val="000000"/>
              </w:rPr>
              <w:t>- копию протокола приемки-передачи и т.п.), утвержденный сторонами данного договора, удостоверяющий исполнение контракта в указанный срок, или копию акта комиссии, принимающей в эксплуатацию завершенный строительный объект, либо письменное подтверждение стороны о принятии исполнения данного договора.</w:t>
            </w:r>
          </w:p>
        </w:tc>
        <w:tc>
          <w:tcPr>
            <w:tcW w:w="2322" w:type="dxa"/>
          </w:tcPr>
          <w:p w14:paraId="7DE875E0" w14:textId="6E7A387A" w:rsidR="003D08B6" w:rsidRPr="005F4445" w:rsidRDefault="005F4445" w:rsidP="008C1FF8">
            <w:pPr>
              <w:widowControl w:val="0"/>
              <w:tabs>
                <w:tab w:val="left" w:pos="1134"/>
              </w:tabs>
              <w:spacing w:after="160"/>
              <w:jc w:val="both"/>
              <w:rPr>
                <w:rFonts w:ascii="GHEA Grapalat" w:hAnsi="GHEA Grapalat"/>
                <w:color w:val="000000"/>
              </w:rPr>
            </w:pPr>
            <w:r w:rsidRPr="005F4445">
              <w:rPr>
                <w:rFonts w:ascii="GHEA Grapalat" w:hAnsi="GHEA Grapalat"/>
                <w:color w:val="000000"/>
              </w:rPr>
              <w:lastRenderedPageBreak/>
              <w:t xml:space="preserve">ранее заключенный </w:t>
            </w:r>
            <w:r w:rsidRPr="005F4445">
              <w:rPr>
                <w:rFonts w:ascii="GHEA Grapalat" w:hAnsi="GHEA Grapalat"/>
                <w:color w:val="000000"/>
              </w:rPr>
              <w:lastRenderedPageBreak/>
              <w:t xml:space="preserve">договор (или договоры) услуг технического контроля качества строительных работ  </w:t>
            </w:r>
          </w:p>
        </w:tc>
      </w:tr>
    </w:tbl>
    <w:p w14:paraId="6ED436EF" w14:textId="77777777" w:rsidR="00C761DB" w:rsidRDefault="003D08B6" w:rsidP="00C761DB">
      <w:pPr>
        <w:jc w:val="both"/>
        <w:rPr>
          <w:rFonts w:ascii="GHEA Grapalat" w:hAnsi="GHEA Grapalat"/>
        </w:rPr>
      </w:pPr>
      <w:r>
        <w:rPr>
          <w:rFonts w:ascii="GHEA Grapalat" w:hAnsi="GHEA Grapalat"/>
        </w:rPr>
        <w:lastRenderedPageBreak/>
        <w:t>К</w:t>
      </w:r>
      <w:r w:rsidRPr="009044F1">
        <w:rPr>
          <w:rFonts w:ascii="GHEA Grapalat" w:hAnsi="GHEA Grapalat"/>
        </w:rPr>
        <w:t>валификация участника по части этого критерия оценивается удовлетворительно, если последний обеспечивает условия и требования, предусмотренные настоящим подпунктом</w:t>
      </w:r>
      <w:r>
        <w:rPr>
          <w:rFonts w:ascii="GHEA Grapalat" w:hAnsi="GHEA Grapalat"/>
        </w:rPr>
        <w:t>.</w:t>
      </w:r>
    </w:p>
    <w:p w14:paraId="0F82F67C" w14:textId="2624DA37" w:rsidR="003D08B6" w:rsidRDefault="00462C2B" w:rsidP="00C761DB">
      <w:pPr>
        <w:ind w:firstLine="540"/>
        <w:jc w:val="both"/>
        <w:rPr>
          <w:rFonts w:ascii="GHEA Grapalat" w:hAnsi="GHEA Grapalat"/>
        </w:rPr>
      </w:pPr>
      <w:r>
        <w:rPr>
          <w:rFonts w:ascii="GHEA Grapalat" w:hAnsi="GHEA Grapalat"/>
        </w:rPr>
        <w:t>2</w:t>
      </w:r>
      <w:r w:rsidR="003D08B6" w:rsidRPr="009044F1">
        <w:rPr>
          <w:rFonts w:ascii="GHEA Grapalat" w:hAnsi="GHEA Grapalat"/>
        </w:rPr>
        <w:t>)</w:t>
      </w:r>
      <w:r w:rsidR="003D08B6" w:rsidRPr="003A1EBB">
        <w:rPr>
          <w:rFonts w:ascii="GHEA Grapalat" w:hAnsi="GHEA Grapalat"/>
        </w:rPr>
        <w:tab/>
      </w:r>
      <w:r w:rsidR="003D08B6" w:rsidRPr="009044F1">
        <w:rPr>
          <w:rFonts w:ascii="GHEA Grapalat" w:hAnsi="GHEA Grapalat"/>
        </w:rPr>
        <w:t>квалификационный критерий "Трудовые ресурсы" устанавливается и оценивается в следующем порядке:</w:t>
      </w:r>
    </w:p>
    <w:p w14:paraId="0516FAB2" w14:textId="77777777" w:rsidR="002155CD" w:rsidRPr="002155CD" w:rsidRDefault="006F091A" w:rsidP="002155CD">
      <w:pPr>
        <w:widowControl w:val="0"/>
        <w:tabs>
          <w:tab w:val="left" w:pos="1134"/>
        </w:tabs>
        <w:spacing w:after="160" w:line="360" w:lineRule="auto"/>
        <w:ind w:firstLine="567"/>
        <w:jc w:val="both"/>
        <w:rPr>
          <w:rFonts w:ascii="GHEA Grapalat" w:hAnsi="GHEA Grapalat"/>
          <w:b/>
          <w:bCs/>
        </w:rPr>
      </w:pPr>
      <w:r w:rsidRPr="003C01F2">
        <w:rPr>
          <w:rFonts w:ascii="GHEA Grapalat" w:hAnsi="GHEA Grapalat"/>
          <w:b/>
          <w:bCs/>
        </w:rPr>
        <w:t xml:space="preserve">а) </w:t>
      </w:r>
      <w:r w:rsidR="002155CD" w:rsidRPr="002155CD">
        <w:rPr>
          <w:rFonts w:ascii="GHEA Grapalat" w:hAnsi="GHEA Grapalat"/>
          <w:b/>
          <w:bCs/>
        </w:rPr>
        <w:t>Для 1-го набора: не менее 1 - инженер-технический руководитель жилых, общественных и промышленных сооружений,</w:t>
      </w:r>
    </w:p>
    <w:p w14:paraId="5D9C29D3" w14:textId="77777777" w:rsidR="002155CD" w:rsidRPr="002155CD" w:rsidRDefault="002155CD" w:rsidP="002155CD">
      <w:pPr>
        <w:widowControl w:val="0"/>
        <w:tabs>
          <w:tab w:val="left" w:pos="1134"/>
        </w:tabs>
        <w:spacing w:after="160" w:line="360" w:lineRule="auto"/>
        <w:ind w:firstLine="567"/>
        <w:jc w:val="both"/>
        <w:rPr>
          <w:rFonts w:ascii="GHEA Grapalat" w:hAnsi="GHEA Grapalat"/>
          <w:b/>
          <w:bCs/>
        </w:rPr>
      </w:pPr>
      <w:r w:rsidRPr="002155CD">
        <w:rPr>
          <w:rFonts w:ascii="GHEA Grapalat" w:hAnsi="GHEA Grapalat"/>
          <w:b/>
          <w:bCs/>
        </w:rPr>
        <w:t>Для 2-го набора: не менее 3 сотрудников: 1-инженер-технический руководитель жилых, общественных и промышленных сооружений, 1-электрик-технический руководитель, 1-инженер-технический руководитель по водоснабжению и водоотведению/</w:t>
      </w:r>
    </w:p>
    <w:p w14:paraId="4AFD5A9A" w14:textId="77777777" w:rsidR="002155CD" w:rsidRPr="002155CD" w:rsidRDefault="002155CD" w:rsidP="002155CD">
      <w:pPr>
        <w:widowControl w:val="0"/>
        <w:tabs>
          <w:tab w:val="left" w:pos="1134"/>
        </w:tabs>
        <w:spacing w:after="160" w:line="360" w:lineRule="auto"/>
        <w:ind w:firstLine="567"/>
        <w:jc w:val="both"/>
        <w:rPr>
          <w:rFonts w:ascii="GHEA Grapalat" w:hAnsi="GHEA Grapalat"/>
          <w:b/>
          <w:bCs/>
        </w:rPr>
      </w:pPr>
    </w:p>
    <w:p w14:paraId="304BAB69" w14:textId="77777777" w:rsidR="002155CD" w:rsidRPr="002C32F1" w:rsidRDefault="002155CD" w:rsidP="002155CD">
      <w:pPr>
        <w:widowControl w:val="0"/>
        <w:tabs>
          <w:tab w:val="left" w:pos="1134"/>
        </w:tabs>
        <w:spacing w:after="160" w:line="360" w:lineRule="auto"/>
        <w:ind w:firstLine="567"/>
        <w:jc w:val="both"/>
        <w:rPr>
          <w:rFonts w:ascii="GHEA Grapalat" w:hAnsi="GHEA Grapalat"/>
          <w:b/>
          <w:bCs/>
        </w:rPr>
      </w:pPr>
      <w:r w:rsidRPr="002155CD">
        <w:rPr>
          <w:rFonts w:ascii="GHEA Grapalat" w:hAnsi="GHEA Grapalat"/>
          <w:b/>
          <w:bCs/>
        </w:rPr>
        <w:t>Для 3-го набора: не менее 3 сотрудников: 1-инженер-технический руководитель жилых, общественных и промышленных сооружений, 1-инженер-технический руководитель по водоснабжению и водоотведению/, 1-инженер-технический руководитель по гидротехническим сооружениям</w:t>
      </w:r>
    </w:p>
    <w:p w14:paraId="67B65724" w14:textId="5F508D5A" w:rsidR="00C761DB" w:rsidRPr="006F091A" w:rsidRDefault="00C761DB" w:rsidP="002155CD">
      <w:pPr>
        <w:widowControl w:val="0"/>
        <w:tabs>
          <w:tab w:val="left" w:pos="1134"/>
        </w:tabs>
        <w:spacing w:after="160" w:line="360" w:lineRule="auto"/>
        <w:ind w:firstLine="567"/>
        <w:jc w:val="both"/>
        <w:rPr>
          <w:rFonts w:ascii="GHEA Grapalat" w:hAnsi="GHEA Grapalat"/>
          <w:b/>
          <w:bCs/>
        </w:rPr>
      </w:pPr>
      <w:r w:rsidRPr="00C761DB">
        <w:rPr>
          <w:rFonts w:ascii="GHEA Grapalat" w:hAnsi="GHEA Grapalat"/>
          <w:b/>
          <w:bCs/>
        </w:rPr>
        <w:t xml:space="preserve">б) участник в качестве документа, подтверждающего </w:t>
      </w:r>
      <w:r w:rsidRPr="00C761DB">
        <w:rPr>
          <w:rFonts w:ascii="GHEA Grapalat" w:hAnsi="GHEA Grapalat"/>
          <w:b/>
          <w:bCs/>
        </w:rPr>
        <w:lastRenderedPageBreak/>
        <w:t>квалификационный критерий, представляет данные о персонале, предлагаемом для выполнения контракта, следующим образом՝</w:t>
      </w:r>
    </w:p>
    <w:p w14:paraId="2E369DC2" w14:textId="3DCDEA94" w:rsidR="000E4EA2" w:rsidRDefault="000E4EA2" w:rsidP="000E4EA2">
      <w:pPr>
        <w:widowControl w:val="0"/>
        <w:tabs>
          <w:tab w:val="left" w:pos="1134"/>
        </w:tabs>
        <w:spacing w:after="160"/>
        <w:ind w:firstLine="567"/>
        <w:jc w:val="both"/>
        <w:rPr>
          <w:rFonts w:ascii="GHEA Grapalat" w:hAnsi="GHEA Grapalat"/>
        </w:rPr>
      </w:pPr>
    </w:p>
    <w:tbl>
      <w:tblPr>
        <w:tblW w:w="105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30"/>
        <w:gridCol w:w="1030"/>
        <w:gridCol w:w="2200"/>
        <w:gridCol w:w="2453"/>
        <w:gridCol w:w="4257"/>
      </w:tblGrid>
      <w:tr w:rsidR="006F091A" w:rsidRPr="005E1F72" w14:paraId="75E8847E" w14:textId="77777777" w:rsidTr="00973D2E">
        <w:trPr>
          <w:jc w:val="center"/>
        </w:trPr>
        <w:tc>
          <w:tcPr>
            <w:tcW w:w="630" w:type="dxa"/>
            <w:vMerge w:val="restart"/>
            <w:tcBorders>
              <w:top w:val="single" w:sz="4" w:space="0" w:color="auto"/>
              <w:left w:val="single" w:sz="4" w:space="0" w:color="auto"/>
              <w:right w:val="single" w:sz="4" w:space="0" w:color="auto"/>
            </w:tcBorders>
            <w:vAlign w:val="center"/>
          </w:tcPr>
          <w:p w14:paraId="004EE37D" w14:textId="77777777" w:rsidR="006F091A" w:rsidRPr="00095DBD" w:rsidRDefault="006F091A" w:rsidP="008C1FF8">
            <w:pPr>
              <w:jc w:val="center"/>
              <w:rPr>
                <w:rFonts w:ascii="GHEA Grapalat" w:hAnsi="GHEA Grapalat"/>
              </w:rPr>
            </w:pPr>
            <w:r w:rsidRPr="00095DBD">
              <w:rPr>
                <w:rFonts w:ascii="GHEA Grapalat" w:hAnsi="GHEA Grapalat"/>
              </w:rPr>
              <w:t>N</w:t>
            </w:r>
          </w:p>
        </w:tc>
        <w:tc>
          <w:tcPr>
            <w:tcW w:w="1030" w:type="dxa"/>
            <w:vMerge w:val="restart"/>
            <w:tcBorders>
              <w:top w:val="single" w:sz="4" w:space="0" w:color="auto"/>
              <w:left w:val="single" w:sz="4" w:space="0" w:color="auto"/>
              <w:right w:val="single" w:sz="4" w:space="0" w:color="auto"/>
            </w:tcBorders>
          </w:tcPr>
          <w:p w14:paraId="3127C43C" w14:textId="6064E8F0" w:rsidR="006F091A" w:rsidRPr="009044F1" w:rsidRDefault="006F091A" w:rsidP="008C1FF8">
            <w:pPr>
              <w:jc w:val="center"/>
              <w:rPr>
                <w:rFonts w:ascii="GHEA Grapalat" w:hAnsi="GHEA Grapalat"/>
              </w:rPr>
            </w:pPr>
            <w:r w:rsidRPr="006F091A">
              <w:rPr>
                <w:rFonts w:ascii="GHEA Grapalat" w:hAnsi="GHEA Grapalat"/>
              </w:rPr>
              <w:t>Имя, фамилия</w:t>
            </w:r>
          </w:p>
        </w:tc>
        <w:tc>
          <w:tcPr>
            <w:tcW w:w="8910" w:type="dxa"/>
            <w:gridSpan w:val="3"/>
            <w:tcBorders>
              <w:top w:val="single" w:sz="4" w:space="0" w:color="auto"/>
              <w:left w:val="single" w:sz="4" w:space="0" w:color="auto"/>
              <w:bottom w:val="single" w:sz="4" w:space="0" w:color="auto"/>
              <w:right w:val="single" w:sz="4" w:space="0" w:color="auto"/>
            </w:tcBorders>
            <w:vAlign w:val="center"/>
          </w:tcPr>
          <w:p w14:paraId="6D79D4E0" w14:textId="21A0CEBC" w:rsidR="006F091A" w:rsidRPr="00095DBD" w:rsidRDefault="006F091A" w:rsidP="008C1FF8">
            <w:pPr>
              <w:jc w:val="center"/>
              <w:rPr>
                <w:rFonts w:ascii="GHEA Grapalat" w:hAnsi="GHEA Grapalat"/>
              </w:rPr>
            </w:pPr>
            <w:r w:rsidRPr="009044F1">
              <w:rPr>
                <w:rFonts w:ascii="GHEA Grapalat" w:hAnsi="GHEA Grapalat"/>
              </w:rPr>
              <w:t>Специалисты</w:t>
            </w:r>
          </w:p>
        </w:tc>
      </w:tr>
      <w:tr w:rsidR="006F091A" w:rsidRPr="005E1F72" w14:paraId="5776E94A" w14:textId="77777777" w:rsidTr="00973D2E">
        <w:tblPrEx>
          <w:tblLook w:val="01E0" w:firstRow="1" w:lastRow="1" w:firstColumn="1" w:lastColumn="1" w:noHBand="0" w:noVBand="0"/>
        </w:tblPrEx>
        <w:trPr>
          <w:jc w:val="center"/>
        </w:trPr>
        <w:tc>
          <w:tcPr>
            <w:tcW w:w="630" w:type="dxa"/>
            <w:vMerge/>
            <w:tcBorders>
              <w:left w:val="single" w:sz="4" w:space="0" w:color="auto"/>
              <w:right w:val="single" w:sz="4" w:space="0" w:color="auto"/>
            </w:tcBorders>
            <w:vAlign w:val="center"/>
          </w:tcPr>
          <w:p w14:paraId="742FCC62" w14:textId="77777777" w:rsidR="006F091A" w:rsidRPr="005E1F72" w:rsidRDefault="006F091A" w:rsidP="008C1FF8">
            <w:pPr>
              <w:jc w:val="center"/>
              <w:rPr>
                <w:rFonts w:ascii="GHEA Grapalat" w:hAnsi="GHEA Grapalat" w:cs="Arial"/>
                <w:sz w:val="20"/>
              </w:rPr>
            </w:pPr>
          </w:p>
        </w:tc>
        <w:tc>
          <w:tcPr>
            <w:tcW w:w="1030" w:type="dxa"/>
            <w:vMerge/>
            <w:tcBorders>
              <w:left w:val="single" w:sz="4" w:space="0" w:color="auto"/>
              <w:right w:val="single" w:sz="4" w:space="0" w:color="auto"/>
            </w:tcBorders>
          </w:tcPr>
          <w:p w14:paraId="5F05483B" w14:textId="77777777" w:rsidR="006F091A" w:rsidRPr="009044F1" w:rsidRDefault="006F091A" w:rsidP="008C1FF8">
            <w:pPr>
              <w:jc w:val="center"/>
              <w:rPr>
                <w:rFonts w:ascii="GHEA Grapalat" w:hAnsi="GHEA Grapalat"/>
              </w:rPr>
            </w:pPr>
          </w:p>
        </w:tc>
        <w:tc>
          <w:tcPr>
            <w:tcW w:w="2200" w:type="dxa"/>
            <w:vMerge w:val="restart"/>
            <w:tcBorders>
              <w:left w:val="single" w:sz="4" w:space="0" w:color="auto"/>
            </w:tcBorders>
          </w:tcPr>
          <w:p w14:paraId="68C0BA1E" w14:textId="0D383855" w:rsidR="006F091A" w:rsidRPr="005E1F72" w:rsidRDefault="00C761DB" w:rsidP="008C1FF8">
            <w:pPr>
              <w:jc w:val="center"/>
              <w:rPr>
                <w:rFonts w:ascii="GHEA Grapalat" w:hAnsi="GHEA Grapalat" w:cs="Arial"/>
                <w:sz w:val="20"/>
              </w:rPr>
            </w:pPr>
            <w:r w:rsidRPr="009044F1">
              <w:rPr>
                <w:rFonts w:ascii="GHEA Grapalat" w:hAnsi="GHEA Grapalat"/>
              </w:rPr>
              <w:t>К</w:t>
            </w:r>
            <w:r w:rsidR="006F091A" w:rsidRPr="009044F1">
              <w:rPr>
                <w:rFonts w:ascii="GHEA Grapalat" w:hAnsi="GHEA Grapalat"/>
              </w:rPr>
              <w:t>валификация</w:t>
            </w:r>
            <w:r>
              <w:rPr>
                <w:rFonts w:ascii="GHEA Grapalat" w:hAnsi="GHEA Grapalat"/>
              </w:rPr>
              <w:t xml:space="preserve"> </w:t>
            </w:r>
            <w:r w:rsidRPr="00D54B46">
              <w:rPr>
                <w:rFonts w:ascii="GHEA Grapalat" w:hAnsi="GHEA Grapalat"/>
                <w:i/>
                <w:iCs/>
              </w:rPr>
              <w:t>/согласно сертификату, выданному комитетом по градостроительству РА/</w:t>
            </w:r>
          </w:p>
        </w:tc>
        <w:tc>
          <w:tcPr>
            <w:tcW w:w="6710" w:type="dxa"/>
            <w:gridSpan w:val="2"/>
          </w:tcPr>
          <w:p w14:paraId="44B10E1B" w14:textId="77777777" w:rsidR="006F091A" w:rsidRPr="005E1F72" w:rsidRDefault="006F091A" w:rsidP="008C1FF8">
            <w:pPr>
              <w:ind w:left="27"/>
              <w:rPr>
                <w:rFonts w:ascii="GHEA Grapalat" w:hAnsi="GHEA Grapalat" w:cs="Arial"/>
                <w:sz w:val="20"/>
              </w:rPr>
            </w:pPr>
            <w:r>
              <w:rPr>
                <w:rFonts w:ascii="GHEA Grapalat" w:hAnsi="GHEA Grapalat"/>
                <w:lang w:val="hy-AM"/>
              </w:rPr>
              <w:t xml:space="preserve">                        </w:t>
            </w:r>
            <w:r w:rsidRPr="009044F1">
              <w:rPr>
                <w:rFonts w:ascii="GHEA Grapalat" w:hAnsi="GHEA Grapalat"/>
              </w:rPr>
              <w:t>трудовой опыт</w:t>
            </w:r>
          </w:p>
        </w:tc>
      </w:tr>
      <w:tr w:rsidR="006F091A" w:rsidRPr="005E1F72" w14:paraId="1E46CD9C" w14:textId="77777777" w:rsidTr="00973D2E">
        <w:tblPrEx>
          <w:tblLook w:val="01E0" w:firstRow="1" w:lastRow="1" w:firstColumn="1" w:lastColumn="1" w:noHBand="0" w:noVBand="0"/>
        </w:tblPrEx>
        <w:trPr>
          <w:jc w:val="center"/>
        </w:trPr>
        <w:tc>
          <w:tcPr>
            <w:tcW w:w="630" w:type="dxa"/>
            <w:vMerge/>
            <w:tcBorders>
              <w:left w:val="single" w:sz="4" w:space="0" w:color="auto"/>
              <w:right w:val="single" w:sz="4" w:space="0" w:color="auto"/>
            </w:tcBorders>
          </w:tcPr>
          <w:p w14:paraId="07E0A0AA" w14:textId="77777777" w:rsidR="006F091A" w:rsidRPr="005E1F72" w:rsidRDefault="006F091A" w:rsidP="008C1FF8">
            <w:pPr>
              <w:ind w:firstLine="567"/>
              <w:jc w:val="both"/>
              <w:rPr>
                <w:rFonts w:ascii="GHEA Grapalat" w:hAnsi="GHEA Grapalat" w:cs="Arial Armenian"/>
                <w:sz w:val="20"/>
              </w:rPr>
            </w:pPr>
          </w:p>
        </w:tc>
        <w:tc>
          <w:tcPr>
            <w:tcW w:w="1030" w:type="dxa"/>
            <w:vMerge/>
            <w:tcBorders>
              <w:left w:val="single" w:sz="4" w:space="0" w:color="auto"/>
              <w:right w:val="single" w:sz="4" w:space="0" w:color="auto"/>
            </w:tcBorders>
          </w:tcPr>
          <w:p w14:paraId="66E4BD8F" w14:textId="77777777" w:rsidR="006F091A" w:rsidRPr="005E1F72" w:rsidRDefault="006F091A" w:rsidP="008C1FF8">
            <w:pPr>
              <w:jc w:val="center"/>
              <w:rPr>
                <w:rFonts w:ascii="GHEA Grapalat" w:hAnsi="GHEA Grapalat" w:cs="Arial"/>
                <w:sz w:val="20"/>
              </w:rPr>
            </w:pPr>
          </w:p>
        </w:tc>
        <w:tc>
          <w:tcPr>
            <w:tcW w:w="2200" w:type="dxa"/>
            <w:vMerge/>
            <w:tcBorders>
              <w:left w:val="single" w:sz="4" w:space="0" w:color="auto"/>
            </w:tcBorders>
          </w:tcPr>
          <w:p w14:paraId="4F8058FF" w14:textId="68B0EF99" w:rsidR="006F091A" w:rsidRPr="005E1F72" w:rsidRDefault="006F091A" w:rsidP="008C1FF8">
            <w:pPr>
              <w:jc w:val="center"/>
              <w:rPr>
                <w:rFonts w:ascii="GHEA Grapalat" w:hAnsi="GHEA Grapalat" w:cs="Arial"/>
                <w:sz w:val="20"/>
              </w:rPr>
            </w:pPr>
          </w:p>
        </w:tc>
        <w:tc>
          <w:tcPr>
            <w:tcW w:w="2453" w:type="dxa"/>
            <w:vAlign w:val="center"/>
          </w:tcPr>
          <w:p w14:paraId="09E3142B" w14:textId="77777777" w:rsidR="006F091A" w:rsidRPr="005E1F72" w:rsidRDefault="006F091A" w:rsidP="008C1FF8">
            <w:pPr>
              <w:jc w:val="center"/>
              <w:rPr>
                <w:rFonts w:ascii="GHEA Grapalat" w:hAnsi="GHEA Grapalat" w:cs="Arial"/>
                <w:sz w:val="20"/>
              </w:rPr>
            </w:pPr>
            <w:r w:rsidRPr="009044F1">
              <w:rPr>
                <w:rFonts w:ascii="GHEA Grapalat" w:hAnsi="GHEA Grapalat"/>
              </w:rPr>
              <w:t>период</w:t>
            </w:r>
          </w:p>
        </w:tc>
        <w:tc>
          <w:tcPr>
            <w:tcW w:w="4257" w:type="dxa"/>
            <w:vAlign w:val="center"/>
          </w:tcPr>
          <w:p w14:paraId="67896DD1" w14:textId="77777777" w:rsidR="006F091A" w:rsidRPr="005E1F72" w:rsidRDefault="006F091A" w:rsidP="008C1FF8">
            <w:pPr>
              <w:jc w:val="center"/>
              <w:rPr>
                <w:rFonts w:ascii="GHEA Grapalat" w:hAnsi="GHEA Grapalat" w:cs="Arial"/>
                <w:sz w:val="20"/>
              </w:rPr>
            </w:pPr>
            <w:r w:rsidRPr="009044F1">
              <w:rPr>
                <w:rFonts w:ascii="GHEA Grapalat" w:hAnsi="GHEA Grapalat"/>
              </w:rPr>
              <w:t>сфера деятельности и выполненная работа</w:t>
            </w:r>
          </w:p>
        </w:tc>
      </w:tr>
      <w:tr w:rsidR="006F091A" w:rsidRPr="005E1F72" w14:paraId="3DBAE56B" w14:textId="77777777" w:rsidTr="00973D2E">
        <w:tblPrEx>
          <w:tblLook w:val="01E0" w:firstRow="1" w:lastRow="1" w:firstColumn="1" w:lastColumn="1" w:noHBand="0" w:noVBand="0"/>
        </w:tblPrEx>
        <w:trPr>
          <w:jc w:val="center"/>
        </w:trPr>
        <w:tc>
          <w:tcPr>
            <w:tcW w:w="630" w:type="dxa"/>
          </w:tcPr>
          <w:p w14:paraId="1D4A959E" w14:textId="77777777" w:rsidR="006F091A" w:rsidRPr="005E1F72" w:rsidRDefault="006F091A" w:rsidP="00C761DB">
            <w:pPr>
              <w:tabs>
                <w:tab w:val="left" w:pos="160"/>
              </w:tabs>
              <w:ind w:firstLine="567"/>
              <w:jc w:val="both"/>
              <w:rPr>
                <w:rFonts w:ascii="GHEA Grapalat" w:hAnsi="GHEA Grapalat" w:cs="Arial Armenian"/>
                <w:sz w:val="20"/>
              </w:rPr>
            </w:pPr>
          </w:p>
        </w:tc>
        <w:tc>
          <w:tcPr>
            <w:tcW w:w="1030" w:type="dxa"/>
          </w:tcPr>
          <w:p w14:paraId="3EE78664" w14:textId="77777777" w:rsidR="006F091A" w:rsidRPr="005E1F72" w:rsidRDefault="006F091A" w:rsidP="008C1FF8">
            <w:pPr>
              <w:ind w:firstLine="567"/>
              <w:jc w:val="both"/>
              <w:rPr>
                <w:rFonts w:ascii="GHEA Grapalat" w:hAnsi="GHEA Grapalat" w:cs="Arial Armenian"/>
                <w:sz w:val="20"/>
              </w:rPr>
            </w:pPr>
          </w:p>
        </w:tc>
        <w:tc>
          <w:tcPr>
            <w:tcW w:w="2200" w:type="dxa"/>
          </w:tcPr>
          <w:p w14:paraId="515A8DDD" w14:textId="70491640" w:rsidR="006F091A" w:rsidRPr="005E1F72" w:rsidRDefault="006F091A" w:rsidP="008C1FF8">
            <w:pPr>
              <w:ind w:firstLine="567"/>
              <w:jc w:val="both"/>
              <w:rPr>
                <w:rFonts w:ascii="GHEA Grapalat" w:hAnsi="GHEA Grapalat" w:cs="Arial Armenian"/>
                <w:sz w:val="20"/>
              </w:rPr>
            </w:pPr>
          </w:p>
        </w:tc>
        <w:tc>
          <w:tcPr>
            <w:tcW w:w="2453" w:type="dxa"/>
          </w:tcPr>
          <w:p w14:paraId="1A012B5B" w14:textId="77777777" w:rsidR="006F091A" w:rsidRPr="005E1F72" w:rsidRDefault="006F091A" w:rsidP="008C1FF8">
            <w:pPr>
              <w:ind w:firstLine="567"/>
              <w:jc w:val="both"/>
              <w:rPr>
                <w:rFonts w:ascii="GHEA Grapalat" w:hAnsi="GHEA Grapalat" w:cs="Arial Armenian"/>
                <w:sz w:val="20"/>
              </w:rPr>
            </w:pPr>
          </w:p>
        </w:tc>
        <w:tc>
          <w:tcPr>
            <w:tcW w:w="4257" w:type="dxa"/>
          </w:tcPr>
          <w:p w14:paraId="39E91441" w14:textId="77777777" w:rsidR="006F091A" w:rsidRPr="005E1F72" w:rsidRDefault="006F091A" w:rsidP="008C1FF8">
            <w:pPr>
              <w:ind w:firstLine="567"/>
              <w:jc w:val="both"/>
              <w:rPr>
                <w:rFonts w:ascii="GHEA Grapalat" w:hAnsi="GHEA Grapalat" w:cs="Arial Armenian"/>
                <w:sz w:val="20"/>
              </w:rPr>
            </w:pPr>
          </w:p>
        </w:tc>
      </w:tr>
      <w:tr w:rsidR="006F091A" w:rsidRPr="005E1F72" w14:paraId="767B11F3" w14:textId="77777777" w:rsidTr="00973D2E">
        <w:tblPrEx>
          <w:tblLook w:val="01E0" w:firstRow="1" w:lastRow="1" w:firstColumn="1" w:lastColumn="1" w:noHBand="0" w:noVBand="0"/>
        </w:tblPrEx>
        <w:trPr>
          <w:jc w:val="center"/>
        </w:trPr>
        <w:tc>
          <w:tcPr>
            <w:tcW w:w="630" w:type="dxa"/>
          </w:tcPr>
          <w:p w14:paraId="4600119D" w14:textId="77777777" w:rsidR="006F091A" w:rsidRPr="005E1F72" w:rsidRDefault="006F091A" w:rsidP="008C1FF8">
            <w:pPr>
              <w:ind w:firstLine="567"/>
              <w:jc w:val="both"/>
              <w:rPr>
                <w:rFonts w:ascii="GHEA Grapalat" w:hAnsi="GHEA Grapalat" w:cs="Arial Armenian"/>
                <w:sz w:val="20"/>
              </w:rPr>
            </w:pPr>
          </w:p>
        </w:tc>
        <w:tc>
          <w:tcPr>
            <w:tcW w:w="1030" w:type="dxa"/>
          </w:tcPr>
          <w:p w14:paraId="634824AB" w14:textId="77777777" w:rsidR="006F091A" w:rsidRPr="005E1F72" w:rsidRDefault="006F091A" w:rsidP="008C1FF8">
            <w:pPr>
              <w:ind w:firstLine="567"/>
              <w:jc w:val="both"/>
              <w:rPr>
                <w:rFonts w:ascii="GHEA Grapalat" w:hAnsi="GHEA Grapalat" w:cs="Arial Armenian"/>
                <w:sz w:val="20"/>
              </w:rPr>
            </w:pPr>
          </w:p>
        </w:tc>
        <w:tc>
          <w:tcPr>
            <w:tcW w:w="2200" w:type="dxa"/>
          </w:tcPr>
          <w:p w14:paraId="0BB0826A" w14:textId="531B8EF5" w:rsidR="006F091A" w:rsidRPr="005E1F72" w:rsidRDefault="006F091A" w:rsidP="008C1FF8">
            <w:pPr>
              <w:ind w:firstLine="567"/>
              <w:jc w:val="both"/>
              <w:rPr>
                <w:rFonts w:ascii="GHEA Grapalat" w:hAnsi="GHEA Grapalat" w:cs="Arial Armenian"/>
                <w:sz w:val="20"/>
              </w:rPr>
            </w:pPr>
          </w:p>
        </w:tc>
        <w:tc>
          <w:tcPr>
            <w:tcW w:w="2453" w:type="dxa"/>
          </w:tcPr>
          <w:p w14:paraId="0D87CFD6" w14:textId="77777777" w:rsidR="006F091A" w:rsidRPr="005E1F72" w:rsidRDefault="006F091A" w:rsidP="008C1FF8">
            <w:pPr>
              <w:ind w:firstLine="567"/>
              <w:jc w:val="both"/>
              <w:rPr>
                <w:rFonts w:ascii="GHEA Grapalat" w:hAnsi="GHEA Grapalat" w:cs="Arial Armenian"/>
                <w:sz w:val="20"/>
              </w:rPr>
            </w:pPr>
          </w:p>
        </w:tc>
        <w:tc>
          <w:tcPr>
            <w:tcW w:w="4257" w:type="dxa"/>
          </w:tcPr>
          <w:p w14:paraId="2E3D087B" w14:textId="77777777" w:rsidR="006F091A" w:rsidRPr="005E1F72" w:rsidRDefault="006F091A" w:rsidP="008C1FF8">
            <w:pPr>
              <w:ind w:firstLine="567"/>
              <w:jc w:val="both"/>
              <w:rPr>
                <w:rFonts w:ascii="GHEA Grapalat" w:hAnsi="GHEA Grapalat" w:cs="Arial Armenian"/>
                <w:sz w:val="20"/>
              </w:rPr>
            </w:pPr>
          </w:p>
        </w:tc>
      </w:tr>
      <w:tr w:rsidR="006F091A" w:rsidRPr="005E1F72" w14:paraId="29BC47A4" w14:textId="77777777" w:rsidTr="00973D2E">
        <w:tblPrEx>
          <w:tblLook w:val="01E0" w:firstRow="1" w:lastRow="1" w:firstColumn="1" w:lastColumn="1" w:noHBand="0" w:noVBand="0"/>
        </w:tblPrEx>
        <w:trPr>
          <w:jc w:val="center"/>
        </w:trPr>
        <w:tc>
          <w:tcPr>
            <w:tcW w:w="630" w:type="dxa"/>
          </w:tcPr>
          <w:p w14:paraId="6A6C8B1D" w14:textId="77777777" w:rsidR="006F091A" w:rsidRPr="005E1F72" w:rsidRDefault="006F091A" w:rsidP="008C1FF8">
            <w:pPr>
              <w:ind w:firstLine="567"/>
              <w:jc w:val="both"/>
              <w:rPr>
                <w:rFonts w:ascii="GHEA Grapalat" w:hAnsi="GHEA Grapalat" w:cs="Arial Armenian"/>
                <w:sz w:val="20"/>
              </w:rPr>
            </w:pPr>
          </w:p>
        </w:tc>
        <w:tc>
          <w:tcPr>
            <w:tcW w:w="1030" w:type="dxa"/>
          </w:tcPr>
          <w:p w14:paraId="435685A3" w14:textId="77777777" w:rsidR="006F091A" w:rsidRPr="005E1F72" w:rsidRDefault="006F091A" w:rsidP="008C1FF8">
            <w:pPr>
              <w:ind w:firstLine="567"/>
              <w:jc w:val="both"/>
              <w:rPr>
                <w:rFonts w:ascii="GHEA Grapalat" w:hAnsi="GHEA Grapalat" w:cs="Arial Armenian"/>
                <w:sz w:val="20"/>
              </w:rPr>
            </w:pPr>
          </w:p>
        </w:tc>
        <w:tc>
          <w:tcPr>
            <w:tcW w:w="2200" w:type="dxa"/>
          </w:tcPr>
          <w:p w14:paraId="6121D0D8" w14:textId="61B3A1E4" w:rsidR="006F091A" w:rsidRPr="005E1F72" w:rsidRDefault="006F091A" w:rsidP="008C1FF8">
            <w:pPr>
              <w:ind w:firstLine="567"/>
              <w:jc w:val="both"/>
              <w:rPr>
                <w:rFonts w:ascii="GHEA Grapalat" w:hAnsi="GHEA Grapalat" w:cs="Arial Armenian"/>
                <w:sz w:val="20"/>
              </w:rPr>
            </w:pPr>
          </w:p>
        </w:tc>
        <w:tc>
          <w:tcPr>
            <w:tcW w:w="2453" w:type="dxa"/>
          </w:tcPr>
          <w:p w14:paraId="6955CB3A" w14:textId="77777777" w:rsidR="006F091A" w:rsidRPr="005E1F72" w:rsidRDefault="006F091A" w:rsidP="008C1FF8">
            <w:pPr>
              <w:ind w:firstLine="567"/>
              <w:jc w:val="both"/>
              <w:rPr>
                <w:rFonts w:ascii="GHEA Grapalat" w:hAnsi="GHEA Grapalat" w:cs="Arial Armenian"/>
                <w:sz w:val="20"/>
              </w:rPr>
            </w:pPr>
          </w:p>
        </w:tc>
        <w:tc>
          <w:tcPr>
            <w:tcW w:w="4257" w:type="dxa"/>
          </w:tcPr>
          <w:p w14:paraId="1B626B54" w14:textId="77777777" w:rsidR="006F091A" w:rsidRPr="005E1F72" w:rsidRDefault="006F091A" w:rsidP="008C1FF8">
            <w:pPr>
              <w:ind w:firstLine="567"/>
              <w:jc w:val="both"/>
              <w:rPr>
                <w:rFonts w:ascii="GHEA Grapalat" w:hAnsi="GHEA Grapalat" w:cs="Arial Armenian"/>
                <w:sz w:val="20"/>
              </w:rPr>
            </w:pPr>
          </w:p>
        </w:tc>
      </w:tr>
    </w:tbl>
    <w:p w14:paraId="52E6B5C5" w14:textId="77777777" w:rsidR="00467CF1" w:rsidRDefault="00467CF1" w:rsidP="00467CF1">
      <w:pPr>
        <w:widowControl w:val="0"/>
        <w:tabs>
          <w:tab w:val="left" w:pos="1134"/>
        </w:tabs>
        <w:spacing w:after="160"/>
        <w:ind w:firstLine="567"/>
        <w:jc w:val="both"/>
        <w:rPr>
          <w:rFonts w:ascii="GHEA Grapalat" w:hAnsi="GHEA Grapalat"/>
        </w:rPr>
      </w:pPr>
      <w:r>
        <w:rPr>
          <w:rFonts w:ascii="GHEA Grapalat" w:hAnsi="GHEA Grapalat"/>
        </w:rPr>
        <w:t xml:space="preserve">При этом для обоснования наличия трудовых ресурсов участник представляет письменные согласия, подтвержденные специалистом (специалистами), </w:t>
      </w:r>
      <w:r>
        <w:rPr>
          <w:rFonts w:ascii="GHEA Grapalat" w:hAnsi="GHEA Grapalat" w:cs="Arial Armenian"/>
        </w:rPr>
        <w:t xml:space="preserve">задействованными в основном составе </w:t>
      </w:r>
      <w:r>
        <w:rPr>
          <w:rFonts w:ascii="GHEA Grapalat" w:hAnsi="GHEA Grapalat"/>
          <w:color w:val="FF0000"/>
        </w:rPr>
        <w:t>(четко указав в представленных соглашениях участие сотрудника в данном лоте)</w:t>
      </w:r>
      <w:r>
        <w:rPr>
          <w:rFonts w:ascii="GHEA Grapalat" w:hAnsi="GHEA Grapalat" w:cs="Arial Armenian"/>
        </w:rPr>
        <w:t>, о привлечении последних к выполняемым работам</w:t>
      </w:r>
      <w:r>
        <w:rPr>
          <w:rFonts w:ascii="GHEA Grapalat" w:hAnsi="GHEA Grapalat"/>
        </w:rPr>
        <w:t>, а также копии паспортов специалистов и документа, подтверждающего квалификацию - сертификата, выданного комитетом градостроительства РА.</w:t>
      </w:r>
    </w:p>
    <w:p w14:paraId="3715150D" w14:textId="789E5463" w:rsidR="003D08B6" w:rsidRDefault="003D08B6" w:rsidP="003D08B6">
      <w:pPr>
        <w:widowControl w:val="0"/>
        <w:tabs>
          <w:tab w:val="left" w:pos="1134"/>
        </w:tabs>
        <w:spacing w:after="160"/>
        <w:ind w:firstLine="567"/>
        <w:jc w:val="both"/>
        <w:rPr>
          <w:rFonts w:ascii="GHEA Grapalat" w:hAnsi="GHEA Grapalat"/>
        </w:rPr>
      </w:pPr>
      <w:r>
        <w:rPr>
          <w:rFonts w:ascii="GHEA Grapalat" w:hAnsi="GHEA Grapalat"/>
        </w:rPr>
        <w:t>К</w:t>
      </w:r>
      <w:r w:rsidRPr="009044F1">
        <w:rPr>
          <w:rFonts w:ascii="GHEA Grapalat" w:hAnsi="GHEA Grapalat"/>
        </w:rPr>
        <w:t>валификация участника по части этого критерия оценивается удовлетворительно, если последний обеспечивает условия и требования, предусмотренные настоящим подпунктом</w:t>
      </w:r>
      <w:r>
        <w:rPr>
          <w:rFonts w:ascii="GHEA Grapalat" w:hAnsi="GHEA Grapalat"/>
        </w:rPr>
        <w:t>.</w:t>
      </w:r>
    </w:p>
    <w:p w14:paraId="1D269B7F" w14:textId="5D28ADF5" w:rsidR="003D08B6" w:rsidRDefault="00C761DB" w:rsidP="00C761DB">
      <w:pPr>
        <w:ind w:right="-109" w:firstLine="630"/>
        <w:jc w:val="both"/>
        <w:rPr>
          <w:rFonts w:ascii="GHEA Grapalat" w:hAnsi="GHEA Grapalat"/>
        </w:rPr>
      </w:pPr>
      <w:r w:rsidRPr="00C761DB">
        <w:rPr>
          <w:rFonts w:ascii="GHEA Grapalat" w:hAnsi="GHEA Grapalat"/>
        </w:rPr>
        <w:t>Соответствие участников квалификационным критериям оценивается следующим образом:</w:t>
      </w:r>
    </w:p>
    <w:tbl>
      <w:tblPr>
        <w:tblW w:w="10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9"/>
        <w:gridCol w:w="2689"/>
        <w:gridCol w:w="2549"/>
        <w:gridCol w:w="4291"/>
      </w:tblGrid>
      <w:tr w:rsidR="00C761DB" w:rsidRPr="008059DB" w14:paraId="3E1947AD" w14:textId="77777777" w:rsidTr="00EA35BC">
        <w:trPr>
          <w:trHeight w:val="1320"/>
        </w:trPr>
        <w:tc>
          <w:tcPr>
            <w:tcW w:w="839"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08843F0A" w14:textId="2720ABA6" w:rsidR="00C761DB" w:rsidRPr="00C761DB" w:rsidRDefault="00C761DB" w:rsidP="00C761DB">
            <w:pPr>
              <w:ind w:firstLine="90"/>
              <w:jc w:val="center"/>
              <w:rPr>
                <w:rFonts w:ascii="GHEA Grapalat" w:hAnsi="GHEA Grapalat" w:cs="Sylfaen"/>
                <w:b/>
                <w:sz w:val="20"/>
              </w:rPr>
            </w:pPr>
            <w:r>
              <w:rPr>
                <w:rFonts w:ascii="GHEA Grapalat" w:hAnsi="GHEA Grapalat" w:cs="Sylfaen"/>
                <w:b/>
                <w:sz w:val="20"/>
                <w:lang w:val="en-US"/>
              </w:rPr>
              <w:t>NN</w:t>
            </w:r>
          </w:p>
        </w:tc>
        <w:tc>
          <w:tcPr>
            <w:tcW w:w="2689"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5473095F" w14:textId="73C57167" w:rsidR="00C761DB" w:rsidRPr="008059DB" w:rsidRDefault="00C761DB" w:rsidP="00C761DB">
            <w:pPr>
              <w:ind w:firstLine="90"/>
              <w:jc w:val="center"/>
              <w:rPr>
                <w:rFonts w:ascii="GHEA Grapalat" w:hAnsi="GHEA Grapalat" w:cs="Sylfaen"/>
                <w:b/>
                <w:sz w:val="20"/>
              </w:rPr>
            </w:pPr>
            <w:r w:rsidRPr="00C761DB">
              <w:rPr>
                <w:rFonts w:ascii="GHEA Grapalat" w:hAnsi="GHEA Grapalat" w:cs="Sylfaen"/>
                <w:b/>
                <w:sz w:val="20"/>
              </w:rPr>
              <w:t>Квалификационные критерии</w:t>
            </w:r>
          </w:p>
        </w:tc>
        <w:tc>
          <w:tcPr>
            <w:tcW w:w="2549"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5C3B57D4" w14:textId="0F8FF34E" w:rsidR="00C761DB" w:rsidRPr="008059DB" w:rsidRDefault="00C761DB" w:rsidP="00C761DB">
            <w:pPr>
              <w:ind w:firstLine="90"/>
              <w:jc w:val="center"/>
              <w:rPr>
                <w:rFonts w:ascii="GHEA Grapalat" w:hAnsi="GHEA Grapalat" w:cs="Sylfaen"/>
                <w:b/>
                <w:sz w:val="20"/>
              </w:rPr>
            </w:pPr>
            <w:r w:rsidRPr="00C761DB">
              <w:rPr>
                <w:rFonts w:ascii="GHEA Grapalat" w:hAnsi="GHEA Grapalat" w:cs="Sylfaen"/>
                <w:b/>
                <w:sz w:val="20"/>
              </w:rPr>
              <w:t>Оценочные баллы</w:t>
            </w:r>
          </w:p>
        </w:tc>
        <w:tc>
          <w:tcPr>
            <w:tcW w:w="4291"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6BA54371" w14:textId="59F98924" w:rsidR="00C761DB" w:rsidRPr="008059DB" w:rsidRDefault="00C761DB" w:rsidP="00C761DB">
            <w:pPr>
              <w:ind w:firstLine="90"/>
              <w:jc w:val="center"/>
              <w:rPr>
                <w:rFonts w:ascii="GHEA Grapalat" w:hAnsi="GHEA Grapalat" w:cs="Sylfaen"/>
                <w:b/>
                <w:sz w:val="20"/>
              </w:rPr>
            </w:pPr>
            <w:r w:rsidRPr="00C761DB">
              <w:rPr>
                <w:rFonts w:ascii="GHEA Grapalat" w:hAnsi="GHEA Grapalat" w:cs="Sylfaen"/>
                <w:b/>
                <w:sz w:val="20"/>
              </w:rPr>
              <w:t>Требования, установленные для оценки</w:t>
            </w:r>
          </w:p>
        </w:tc>
      </w:tr>
      <w:tr w:rsidR="00C761DB" w:rsidRPr="008059DB" w14:paraId="5DC60452" w14:textId="77777777" w:rsidTr="00EA35BC">
        <w:trPr>
          <w:trHeight w:val="1320"/>
        </w:trPr>
        <w:tc>
          <w:tcPr>
            <w:tcW w:w="839" w:type="dxa"/>
            <w:tcBorders>
              <w:top w:val="single" w:sz="4" w:space="0" w:color="auto"/>
              <w:left w:val="single" w:sz="4" w:space="0" w:color="auto"/>
              <w:bottom w:val="single" w:sz="4" w:space="0" w:color="auto"/>
              <w:right w:val="single" w:sz="4" w:space="0" w:color="auto"/>
            </w:tcBorders>
            <w:vAlign w:val="center"/>
            <w:hideMark/>
          </w:tcPr>
          <w:p w14:paraId="6ADF9AFA" w14:textId="77777777" w:rsidR="00C761DB" w:rsidRPr="008059DB" w:rsidRDefault="00C761DB" w:rsidP="00EA35BC">
            <w:pPr>
              <w:ind w:firstLine="567"/>
              <w:jc w:val="center"/>
              <w:rPr>
                <w:rFonts w:ascii="GHEA Grapalat" w:hAnsi="GHEA Grapalat" w:cs="Sylfaen"/>
                <w:b/>
                <w:sz w:val="20"/>
              </w:rPr>
            </w:pPr>
            <w:r w:rsidRPr="008059DB">
              <w:rPr>
                <w:rFonts w:ascii="GHEA Grapalat" w:hAnsi="GHEA Grapalat" w:cs="Sylfaen"/>
                <w:b/>
                <w:sz w:val="20"/>
              </w:rPr>
              <w:t>1</w:t>
            </w:r>
          </w:p>
        </w:tc>
        <w:tc>
          <w:tcPr>
            <w:tcW w:w="2689" w:type="dxa"/>
            <w:tcBorders>
              <w:top w:val="single" w:sz="4" w:space="0" w:color="auto"/>
              <w:left w:val="single" w:sz="4" w:space="0" w:color="auto"/>
              <w:bottom w:val="single" w:sz="4" w:space="0" w:color="auto"/>
              <w:right w:val="single" w:sz="4" w:space="0" w:color="auto"/>
            </w:tcBorders>
            <w:vAlign w:val="center"/>
            <w:hideMark/>
          </w:tcPr>
          <w:p w14:paraId="1F494E93" w14:textId="286CCADC" w:rsidR="00C761DB" w:rsidRPr="008059DB" w:rsidRDefault="00C761DB" w:rsidP="00EA35BC">
            <w:pPr>
              <w:ind w:firstLine="162"/>
              <w:rPr>
                <w:rFonts w:ascii="GHEA Grapalat" w:hAnsi="GHEA Grapalat" w:cs="Sylfaen"/>
                <w:b/>
                <w:sz w:val="20"/>
              </w:rPr>
            </w:pPr>
            <w:r w:rsidRPr="00C761DB">
              <w:rPr>
                <w:rFonts w:ascii="GHEA Grapalat" w:hAnsi="GHEA Grapalat" w:cs="Sylfaen"/>
                <w:b/>
                <w:sz w:val="20"/>
              </w:rPr>
              <w:t xml:space="preserve">Профессиональный опыт (ТП1)  </w:t>
            </w:r>
          </w:p>
        </w:tc>
        <w:tc>
          <w:tcPr>
            <w:tcW w:w="2549" w:type="dxa"/>
            <w:tcBorders>
              <w:top w:val="single" w:sz="4" w:space="0" w:color="auto"/>
              <w:left w:val="single" w:sz="4" w:space="0" w:color="auto"/>
              <w:bottom w:val="single" w:sz="4" w:space="0" w:color="auto"/>
              <w:right w:val="single" w:sz="4" w:space="0" w:color="auto"/>
            </w:tcBorders>
            <w:vAlign w:val="center"/>
            <w:hideMark/>
          </w:tcPr>
          <w:p w14:paraId="5A582AA7" w14:textId="77777777" w:rsidR="00C761DB" w:rsidRPr="008059DB" w:rsidRDefault="00C761DB" w:rsidP="00EA35BC">
            <w:pPr>
              <w:ind w:firstLine="567"/>
              <w:jc w:val="center"/>
              <w:rPr>
                <w:rFonts w:ascii="GHEA Grapalat" w:hAnsi="GHEA Grapalat" w:cs="Sylfaen"/>
                <w:b/>
                <w:sz w:val="20"/>
              </w:rPr>
            </w:pPr>
            <w:r w:rsidRPr="008059DB">
              <w:rPr>
                <w:rFonts w:ascii="GHEA Grapalat" w:hAnsi="GHEA Grapalat" w:cs="Sylfaen"/>
                <w:b/>
                <w:sz w:val="20"/>
              </w:rPr>
              <w:t>20-40</w:t>
            </w:r>
          </w:p>
        </w:tc>
        <w:tc>
          <w:tcPr>
            <w:tcW w:w="4291" w:type="dxa"/>
            <w:tcBorders>
              <w:top w:val="single" w:sz="4" w:space="0" w:color="auto"/>
              <w:left w:val="single" w:sz="4" w:space="0" w:color="auto"/>
              <w:bottom w:val="single" w:sz="4" w:space="0" w:color="auto"/>
              <w:right w:val="single" w:sz="4" w:space="0" w:color="auto"/>
            </w:tcBorders>
            <w:vAlign w:val="center"/>
            <w:hideMark/>
          </w:tcPr>
          <w:p w14:paraId="6EBF9F49" w14:textId="77777777" w:rsidR="00C761DB" w:rsidRPr="00C761DB" w:rsidRDefault="00C761DB" w:rsidP="00C761DB">
            <w:pPr>
              <w:ind w:firstLine="567"/>
              <w:jc w:val="center"/>
              <w:rPr>
                <w:rFonts w:ascii="GHEA Grapalat" w:hAnsi="GHEA Grapalat" w:cs="Sylfaen"/>
                <w:b/>
                <w:sz w:val="20"/>
              </w:rPr>
            </w:pPr>
            <w:r w:rsidRPr="00C761DB">
              <w:rPr>
                <w:rFonts w:ascii="GHEA Grapalat" w:hAnsi="GHEA Grapalat" w:cs="Sylfaen"/>
                <w:b/>
                <w:sz w:val="20"/>
              </w:rPr>
              <w:t>Минимальный порог оценки устанавливается в 20 баллов.</w:t>
            </w:r>
          </w:p>
          <w:p w14:paraId="5CF28314" w14:textId="2495227B" w:rsidR="00FE5812" w:rsidRDefault="00FE5812" w:rsidP="00C761DB">
            <w:pPr>
              <w:ind w:firstLine="567"/>
              <w:jc w:val="center"/>
              <w:rPr>
                <w:rFonts w:ascii="GHEA Grapalat" w:hAnsi="GHEA Grapalat" w:cs="Sylfaen"/>
                <w:b/>
                <w:sz w:val="20"/>
                <w:lang w:val="hy-AM"/>
              </w:rPr>
            </w:pPr>
            <w:r w:rsidRPr="00FE5812">
              <w:rPr>
                <w:rFonts w:ascii="GHEA Grapalat" w:hAnsi="GHEA Grapalat" w:cs="Sylfaen"/>
                <w:b/>
                <w:sz w:val="20"/>
              </w:rPr>
              <w:t xml:space="preserve">Минимальный балл </w:t>
            </w:r>
            <w:r w:rsidR="004173A6">
              <w:rPr>
                <w:rFonts w:ascii="GHEA Grapalat" w:hAnsi="GHEA Grapalat" w:cs="Sylfaen"/>
                <w:b/>
                <w:sz w:val="20"/>
              </w:rPr>
              <w:t>присва</w:t>
            </w:r>
            <w:r w:rsidR="00661FD2">
              <w:rPr>
                <w:rFonts w:ascii="GHEA Grapalat" w:hAnsi="GHEA Grapalat" w:cs="Sylfaen"/>
                <w:b/>
                <w:sz w:val="20"/>
              </w:rPr>
              <w:t>и</w:t>
            </w:r>
            <w:r w:rsidR="004173A6">
              <w:rPr>
                <w:rFonts w:ascii="GHEA Grapalat" w:hAnsi="GHEA Grapalat" w:cs="Sylfaen"/>
                <w:b/>
                <w:sz w:val="20"/>
              </w:rPr>
              <w:t>вается</w:t>
            </w:r>
            <w:r w:rsidRPr="00FE5812">
              <w:rPr>
                <w:rFonts w:ascii="GHEA Grapalat" w:hAnsi="GHEA Grapalat" w:cs="Sylfaen"/>
                <w:b/>
                <w:sz w:val="20"/>
              </w:rPr>
              <w:t xml:space="preserve"> </w:t>
            </w:r>
            <w:r>
              <w:rPr>
                <w:rFonts w:ascii="GHEA Grapalat" w:hAnsi="GHEA Grapalat" w:cs="Sylfaen"/>
                <w:b/>
                <w:sz w:val="20"/>
              </w:rPr>
              <w:t>в</w:t>
            </w:r>
            <w:r w:rsidR="00C761DB" w:rsidRPr="00C761DB">
              <w:rPr>
                <w:rFonts w:ascii="GHEA Grapalat" w:hAnsi="GHEA Grapalat" w:cs="Sylfaen"/>
                <w:b/>
                <w:sz w:val="20"/>
              </w:rPr>
              <w:t xml:space="preserve"> случае представления </w:t>
            </w:r>
            <w:r w:rsidR="00C761DB" w:rsidRPr="00FE5812">
              <w:rPr>
                <w:rFonts w:ascii="GHEA Grapalat" w:hAnsi="GHEA Grapalat" w:cs="Sylfaen"/>
                <w:b/>
                <w:i/>
                <w:iCs/>
                <w:color w:val="FF0000"/>
                <w:sz w:val="20"/>
              </w:rPr>
              <w:t>одного пакета</w:t>
            </w:r>
            <w:r w:rsidR="00C761DB" w:rsidRPr="00FE5812">
              <w:rPr>
                <w:rFonts w:ascii="GHEA Grapalat" w:hAnsi="GHEA Grapalat" w:cs="Sylfaen"/>
                <w:b/>
                <w:color w:val="FF0000"/>
                <w:sz w:val="20"/>
              </w:rPr>
              <w:t xml:space="preserve"> </w:t>
            </w:r>
            <w:r w:rsidR="00C761DB" w:rsidRPr="00C761DB">
              <w:rPr>
                <w:rFonts w:ascii="GHEA Grapalat" w:hAnsi="GHEA Grapalat" w:cs="Sylfaen"/>
                <w:b/>
                <w:sz w:val="20"/>
              </w:rPr>
              <w:t xml:space="preserve">документов, соответствующих «условиям, предъявляемым к опыту», представленным в пункте 2.4.1. </w:t>
            </w:r>
          </w:p>
          <w:p w14:paraId="484E9454" w14:textId="3B4453C8" w:rsidR="00C761DB" w:rsidRPr="00C761DB" w:rsidRDefault="00FE5812" w:rsidP="00C761DB">
            <w:pPr>
              <w:ind w:firstLine="567"/>
              <w:jc w:val="center"/>
              <w:rPr>
                <w:rFonts w:ascii="GHEA Grapalat" w:hAnsi="GHEA Grapalat" w:cs="Sylfaen"/>
                <w:b/>
                <w:sz w:val="20"/>
              </w:rPr>
            </w:pPr>
            <w:r>
              <w:rPr>
                <w:rFonts w:ascii="GHEA Grapalat" w:hAnsi="GHEA Grapalat" w:cs="Sylfaen"/>
                <w:b/>
                <w:sz w:val="20"/>
              </w:rPr>
              <w:t>К</w:t>
            </w:r>
            <w:r w:rsidR="00C761DB" w:rsidRPr="00C761DB">
              <w:rPr>
                <w:rFonts w:ascii="GHEA Grapalat" w:hAnsi="GHEA Grapalat" w:cs="Sylfaen"/>
                <w:b/>
                <w:sz w:val="20"/>
              </w:rPr>
              <w:t xml:space="preserve">аждый дополнительно представленный аналогичный пакет получает дополнительные 10 баллов. </w:t>
            </w:r>
            <w:r>
              <w:rPr>
                <w:rFonts w:ascii="GHEA Grapalat" w:hAnsi="GHEA Grapalat" w:cs="Sylfaen"/>
                <w:b/>
                <w:sz w:val="20"/>
              </w:rPr>
              <w:t>М</w:t>
            </w:r>
            <w:r w:rsidR="00C761DB" w:rsidRPr="00C761DB">
              <w:rPr>
                <w:rFonts w:ascii="GHEA Grapalat" w:hAnsi="GHEA Grapalat" w:cs="Sylfaen"/>
                <w:b/>
                <w:sz w:val="20"/>
              </w:rPr>
              <w:t>аксимальная оценка не может превышать 40 баллов</w:t>
            </w:r>
            <w:r>
              <w:rPr>
                <w:rFonts w:ascii="GHEA Grapalat" w:hAnsi="GHEA Grapalat" w:cs="Sylfaen"/>
                <w:b/>
                <w:sz w:val="20"/>
              </w:rPr>
              <w:t>.</w:t>
            </w:r>
          </w:p>
          <w:p w14:paraId="4B141DBF" w14:textId="2DA20818" w:rsidR="00C761DB" w:rsidRPr="00FE5812" w:rsidRDefault="00C761DB" w:rsidP="00FE5812">
            <w:pPr>
              <w:ind w:firstLine="567"/>
              <w:jc w:val="center"/>
              <w:rPr>
                <w:rFonts w:ascii="GHEA Grapalat" w:hAnsi="GHEA Grapalat" w:cs="Sylfaen"/>
                <w:b/>
                <w:color w:val="FF0000"/>
                <w:sz w:val="20"/>
              </w:rPr>
            </w:pPr>
            <w:r w:rsidRPr="00FE5812">
              <w:rPr>
                <w:rFonts w:ascii="GHEA Grapalat" w:hAnsi="GHEA Grapalat" w:cs="Sylfaen"/>
                <w:b/>
                <w:color w:val="FF0000"/>
                <w:sz w:val="20"/>
              </w:rPr>
              <w:t xml:space="preserve">/Будут рассматриваться только полностью выполненные (завершенные) </w:t>
            </w:r>
            <w:r w:rsidR="00467CF1" w:rsidRPr="00467CF1">
              <w:rPr>
                <w:rFonts w:ascii="GHEA Grapalat" w:hAnsi="GHEA Grapalat" w:cs="Sylfaen"/>
                <w:b/>
                <w:color w:val="FF0000"/>
                <w:sz w:val="20"/>
              </w:rPr>
              <w:t>договор</w:t>
            </w:r>
            <w:r w:rsidR="00467CF1">
              <w:rPr>
                <w:rFonts w:ascii="GHEA Grapalat" w:hAnsi="GHEA Grapalat" w:cs="Sylfaen"/>
                <w:b/>
                <w:color w:val="FF0000"/>
                <w:sz w:val="20"/>
              </w:rPr>
              <w:t>ы</w:t>
            </w:r>
            <w:r w:rsidRPr="00FE5812">
              <w:rPr>
                <w:rFonts w:ascii="GHEA Grapalat" w:hAnsi="GHEA Grapalat" w:cs="Sylfaen"/>
                <w:b/>
                <w:color w:val="FF0000"/>
                <w:sz w:val="20"/>
              </w:rPr>
              <w:t>/</w:t>
            </w:r>
          </w:p>
        </w:tc>
      </w:tr>
      <w:tr w:rsidR="00C761DB" w:rsidRPr="008059DB" w14:paraId="3FE9F98B" w14:textId="77777777" w:rsidTr="00EA35BC">
        <w:trPr>
          <w:trHeight w:val="890"/>
        </w:trPr>
        <w:tc>
          <w:tcPr>
            <w:tcW w:w="839" w:type="dxa"/>
            <w:tcBorders>
              <w:top w:val="single" w:sz="4" w:space="0" w:color="auto"/>
              <w:left w:val="single" w:sz="4" w:space="0" w:color="auto"/>
              <w:bottom w:val="single" w:sz="4" w:space="0" w:color="auto"/>
              <w:right w:val="single" w:sz="4" w:space="0" w:color="auto"/>
            </w:tcBorders>
            <w:vAlign w:val="center"/>
            <w:hideMark/>
          </w:tcPr>
          <w:p w14:paraId="10A0B920" w14:textId="77777777" w:rsidR="00C761DB" w:rsidRPr="008059DB" w:rsidRDefault="00C761DB" w:rsidP="00EA35BC">
            <w:pPr>
              <w:ind w:firstLine="567"/>
              <w:jc w:val="both"/>
              <w:rPr>
                <w:rFonts w:ascii="GHEA Grapalat" w:hAnsi="GHEA Grapalat" w:cs="Sylfaen"/>
                <w:b/>
                <w:sz w:val="20"/>
              </w:rPr>
            </w:pPr>
            <w:r w:rsidRPr="008059DB">
              <w:rPr>
                <w:rFonts w:ascii="GHEA Grapalat" w:hAnsi="GHEA Grapalat" w:cs="Sylfaen"/>
                <w:b/>
                <w:sz w:val="20"/>
              </w:rPr>
              <w:t>2</w:t>
            </w:r>
          </w:p>
        </w:tc>
        <w:tc>
          <w:tcPr>
            <w:tcW w:w="2689" w:type="dxa"/>
            <w:tcBorders>
              <w:top w:val="single" w:sz="4" w:space="0" w:color="auto"/>
              <w:left w:val="single" w:sz="4" w:space="0" w:color="auto"/>
              <w:bottom w:val="single" w:sz="4" w:space="0" w:color="auto"/>
              <w:right w:val="single" w:sz="4" w:space="0" w:color="auto"/>
            </w:tcBorders>
            <w:vAlign w:val="center"/>
            <w:hideMark/>
          </w:tcPr>
          <w:p w14:paraId="00EAB35B" w14:textId="755DBEC7" w:rsidR="00C761DB" w:rsidRPr="008059DB" w:rsidRDefault="00C761DB" w:rsidP="00EA35BC">
            <w:pPr>
              <w:ind w:hanging="18"/>
              <w:jc w:val="center"/>
              <w:rPr>
                <w:rFonts w:ascii="GHEA Grapalat" w:hAnsi="GHEA Grapalat" w:cs="Sylfaen"/>
                <w:b/>
                <w:sz w:val="20"/>
              </w:rPr>
            </w:pPr>
            <w:r w:rsidRPr="00C761DB">
              <w:rPr>
                <w:rFonts w:ascii="GHEA Grapalat" w:hAnsi="GHEA Grapalat" w:cs="Sylfaen"/>
                <w:b/>
                <w:sz w:val="20"/>
              </w:rPr>
              <w:t>Трудовые ресурсы (ТП2)</w:t>
            </w:r>
          </w:p>
        </w:tc>
        <w:tc>
          <w:tcPr>
            <w:tcW w:w="2549" w:type="dxa"/>
            <w:tcBorders>
              <w:top w:val="single" w:sz="4" w:space="0" w:color="auto"/>
              <w:left w:val="single" w:sz="4" w:space="0" w:color="auto"/>
              <w:bottom w:val="single" w:sz="4" w:space="0" w:color="auto"/>
              <w:right w:val="single" w:sz="4" w:space="0" w:color="auto"/>
            </w:tcBorders>
            <w:vAlign w:val="center"/>
            <w:hideMark/>
          </w:tcPr>
          <w:p w14:paraId="46EF5C69" w14:textId="77777777" w:rsidR="00C761DB" w:rsidRPr="008059DB" w:rsidRDefault="00C761DB" w:rsidP="00EA35BC">
            <w:pPr>
              <w:ind w:firstLine="567"/>
              <w:jc w:val="center"/>
              <w:rPr>
                <w:rFonts w:ascii="GHEA Grapalat" w:hAnsi="GHEA Grapalat" w:cs="Sylfaen"/>
                <w:b/>
                <w:sz w:val="20"/>
              </w:rPr>
            </w:pPr>
            <w:r w:rsidRPr="008059DB">
              <w:rPr>
                <w:rFonts w:ascii="GHEA Grapalat" w:hAnsi="GHEA Grapalat" w:cs="Sylfaen"/>
                <w:b/>
                <w:sz w:val="20"/>
              </w:rPr>
              <w:t>20-30</w:t>
            </w:r>
          </w:p>
        </w:tc>
        <w:tc>
          <w:tcPr>
            <w:tcW w:w="4291" w:type="dxa"/>
            <w:tcBorders>
              <w:top w:val="single" w:sz="4" w:space="0" w:color="auto"/>
              <w:left w:val="single" w:sz="4" w:space="0" w:color="auto"/>
              <w:bottom w:val="single" w:sz="4" w:space="0" w:color="auto"/>
              <w:right w:val="single" w:sz="4" w:space="0" w:color="auto"/>
            </w:tcBorders>
            <w:vAlign w:val="center"/>
            <w:hideMark/>
          </w:tcPr>
          <w:p w14:paraId="4A655D94" w14:textId="4F217E1B" w:rsidR="00661FD2" w:rsidRDefault="00661FD2" w:rsidP="00EA35BC">
            <w:pPr>
              <w:ind w:firstLine="567"/>
              <w:jc w:val="center"/>
              <w:rPr>
                <w:rFonts w:ascii="GHEA Grapalat" w:hAnsi="GHEA Grapalat" w:cs="Sylfaen"/>
                <w:b/>
                <w:sz w:val="20"/>
              </w:rPr>
            </w:pPr>
            <w:r w:rsidRPr="00661FD2">
              <w:rPr>
                <w:rFonts w:ascii="GHEA Grapalat" w:hAnsi="GHEA Grapalat" w:cs="Sylfaen"/>
                <w:b/>
                <w:sz w:val="20"/>
              </w:rPr>
              <w:t xml:space="preserve">Минимальный порог оценки устанавливается в 20 баллов. </w:t>
            </w:r>
            <w:r>
              <w:rPr>
                <w:rFonts w:ascii="GHEA Grapalat" w:hAnsi="GHEA Grapalat" w:cs="Sylfaen"/>
                <w:b/>
                <w:sz w:val="20"/>
              </w:rPr>
              <w:t>В</w:t>
            </w:r>
            <w:r w:rsidRPr="00661FD2">
              <w:rPr>
                <w:rFonts w:ascii="GHEA Grapalat" w:hAnsi="GHEA Grapalat" w:cs="Sylfaen"/>
                <w:b/>
                <w:sz w:val="20"/>
              </w:rPr>
              <w:t xml:space="preserve"> результате оценки трудовых ресурсов </w:t>
            </w:r>
            <w:r>
              <w:rPr>
                <w:rFonts w:ascii="GHEA Grapalat" w:hAnsi="GHEA Grapalat" w:cs="Sylfaen"/>
                <w:b/>
                <w:sz w:val="20"/>
              </w:rPr>
              <w:lastRenderedPageBreak/>
              <w:t>м</w:t>
            </w:r>
            <w:r w:rsidRPr="00661FD2">
              <w:rPr>
                <w:rFonts w:ascii="GHEA Grapalat" w:hAnsi="GHEA Grapalat" w:cs="Sylfaen"/>
                <w:b/>
                <w:sz w:val="20"/>
              </w:rPr>
              <w:t>инимальный балл присваивается</w:t>
            </w:r>
            <w:r>
              <w:t xml:space="preserve"> </w:t>
            </w:r>
            <w:r>
              <w:rPr>
                <w:rFonts w:ascii="GHEA Grapalat" w:hAnsi="GHEA Grapalat" w:cs="Sylfaen"/>
                <w:b/>
                <w:sz w:val="20"/>
              </w:rPr>
              <w:t>в</w:t>
            </w:r>
            <w:r w:rsidRPr="00C761DB">
              <w:rPr>
                <w:rFonts w:ascii="GHEA Grapalat" w:hAnsi="GHEA Grapalat" w:cs="Sylfaen"/>
                <w:b/>
                <w:sz w:val="20"/>
              </w:rPr>
              <w:t xml:space="preserve"> случае </w:t>
            </w:r>
            <w:r w:rsidRPr="00661FD2">
              <w:rPr>
                <w:rFonts w:ascii="GHEA Grapalat" w:hAnsi="GHEA Grapalat" w:cs="Sylfaen"/>
                <w:b/>
                <w:sz w:val="20"/>
              </w:rPr>
              <w:t>соответствия</w:t>
            </w:r>
            <w:r>
              <w:rPr>
                <w:rFonts w:ascii="GHEA Grapalat" w:hAnsi="GHEA Grapalat" w:cs="Sylfaen"/>
                <w:b/>
                <w:sz w:val="20"/>
              </w:rPr>
              <w:t xml:space="preserve"> </w:t>
            </w:r>
            <w:r w:rsidRPr="00661FD2">
              <w:rPr>
                <w:rFonts w:ascii="GHEA Grapalat" w:hAnsi="GHEA Grapalat" w:cs="Sylfaen"/>
                <w:b/>
                <w:sz w:val="20"/>
              </w:rPr>
              <w:t>специалист</w:t>
            </w:r>
            <w:r>
              <w:rPr>
                <w:rFonts w:ascii="GHEA Grapalat" w:hAnsi="GHEA Grapalat" w:cs="Sylfaen"/>
                <w:b/>
                <w:sz w:val="20"/>
              </w:rPr>
              <w:t>ов</w:t>
            </w:r>
            <w:r w:rsidRPr="00661FD2">
              <w:rPr>
                <w:rFonts w:ascii="GHEA Grapalat" w:hAnsi="GHEA Grapalat" w:cs="Sylfaen"/>
                <w:b/>
                <w:sz w:val="20"/>
              </w:rPr>
              <w:t>, включенны</w:t>
            </w:r>
            <w:r>
              <w:rPr>
                <w:rFonts w:ascii="GHEA Grapalat" w:hAnsi="GHEA Grapalat" w:cs="Sylfaen"/>
                <w:b/>
                <w:sz w:val="20"/>
              </w:rPr>
              <w:t>х</w:t>
            </w:r>
            <w:r w:rsidRPr="00661FD2">
              <w:rPr>
                <w:rFonts w:ascii="GHEA Grapalat" w:hAnsi="GHEA Grapalat" w:cs="Sylfaen"/>
                <w:b/>
                <w:sz w:val="20"/>
              </w:rPr>
              <w:t xml:space="preserve"> в основной </w:t>
            </w:r>
            <w:r>
              <w:rPr>
                <w:rFonts w:ascii="GHEA Grapalat" w:hAnsi="GHEA Grapalat" w:cs="Sylfaen"/>
                <w:b/>
                <w:sz w:val="20"/>
              </w:rPr>
              <w:t>персонал</w:t>
            </w:r>
            <w:r w:rsidRPr="00661FD2">
              <w:rPr>
                <w:rFonts w:ascii="GHEA Grapalat" w:hAnsi="GHEA Grapalat" w:cs="Sylfaen"/>
                <w:b/>
                <w:sz w:val="20"/>
              </w:rPr>
              <w:t>, минимальным требованиям, установленным приглашением</w:t>
            </w:r>
            <w:r>
              <w:rPr>
                <w:rFonts w:ascii="GHEA Grapalat" w:hAnsi="GHEA Grapalat" w:cs="Sylfaen"/>
                <w:b/>
                <w:sz w:val="20"/>
              </w:rPr>
              <w:t>.</w:t>
            </w:r>
          </w:p>
          <w:p w14:paraId="67B90461" w14:textId="7928CD9D" w:rsidR="00C761DB" w:rsidRPr="008059DB" w:rsidRDefault="00661FD2" w:rsidP="00661FD2">
            <w:pPr>
              <w:ind w:firstLine="567"/>
              <w:jc w:val="center"/>
              <w:rPr>
                <w:rFonts w:ascii="GHEA Grapalat" w:hAnsi="GHEA Grapalat" w:cs="Sylfaen"/>
                <w:b/>
                <w:sz w:val="20"/>
              </w:rPr>
            </w:pPr>
            <w:r>
              <w:rPr>
                <w:rFonts w:ascii="GHEA Grapalat" w:hAnsi="GHEA Grapalat" w:cs="Sylfaen"/>
                <w:b/>
                <w:sz w:val="20"/>
              </w:rPr>
              <w:t>П</w:t>
            </w:r>
            <w:r w:rsidRPr="00661FD2">
              <w:rPr>
                <w:rFonts w:ascii="GHEA Grapalat" w:hAnsi="GHEA Grapalat" w:cs="Sylfaen"/>
                <w:b/>
                <w:sz w:val="20"/>
              </w:rPr>
              <w:t xml:space="preserve">ри представлении каждого дополнительного специалиста присваивается дополнительно 5 баллов. </w:t>
            </w:r>
            <w:r>
              <w:rPr>
                <w:rFonts w:ascii="GHEA Grapalat" w:hAnsi="GHEA Grapalat" w:cs="Sylfaen"/>
                <w:b/>
                <w:sz w:val="20"/>
              </w:rPr>
              <w:t>М</w:t>
            </w:r>
            <w:r w:rsidRPr="00661FD2">
              <w:rPr>
                <w:rFonts w:ascii="GHEA Grapalat" w:hAnsi="GHEA Grapalat" w:cs="Sylfaen"/>
                <w:b/>
                <w:sz w:val="20"/>
              </w:rPr>
              <w:t>аксимальная оценка не может превышать 30 баллов</w:t>
            </w:r>
            <w:r>
              <w:rPr>
                <w:rFonts w:ascii="GHEA Grapalat" w:hAnsi="GHEA Grapalat" w:cs="Sylfaen"/>
                <w:b/>
                <w:sz w:val="20"/>
              </w:rPr>
              <w:t>.</w:t>
            </w:r>
          </w:p>
        </w:tc>
      </w:tr>
    </w:tbl>
    <w:p w14:paraId="3793474C" w14:textId="77777777" w:rsidR="00C761DB" w:rsidRDefault="00C761DB" w:rsidP="00C761DB">
      <w:pPr>
        <w:ind w:right="-109"/>
        <w:jc w:val="both"/>
        <w:rPr>
          <w:rFonts w:ascii="GHEA Grapalat" w:hAnsi="GHEA Grapalat"/>
        </w:rPr>
      </w:pPr>
    </w:p>
    <w:p w14:paraId="2B5636F3" w14:textId="40601676" w:rsidR="00E87144" w:rsidRDefault="00E87144" w:rsidP="00B46D58">
      <w:pPr>
        <w:pStyle w:val="norm"/>
        <w:widowControl w:val="0"/>
        <w:tabs>
          <w:tab w:val="left" w:pos="1134"/>
        </w:tabs>
        <w:spacing w:after="160" w:line="240" w:lineRule="auto"/>
        <w:ind w:firstLine="567"/>
        <w:rPr>
          <w:rFonts w:ascii="GHEA Grapalat" w:hAnsi="GHEA Grapalat"/>
          <w:sz w:val="24"/>
          <w:szCs w:val="24"/>
        </w:rPr>
      </w:pPr>
      <w:r w:rsidRPr="00E87144">
        <w:rPr>
          <w:rFonts w:ascii="GHEA Grapalat" w:hAnsi="GHEA Grapalat"/>
          <w:sz w:val="24"/>
          <w:szCs w:val="24"/>
        </w:rPr>
        <w:t>Заявки участников оцениваются в следующем порядке:</w:t>
      </w:r>
    </w:p>
    <w:p w14:paraId="2AB8F4CD" w14:textId="77777777" w:rsidR="00E87144" w:rsidRPr="00E87144" w:rsidRDefault="00E87144" w:rsidP="00E87144">
      <w:pPr>
        <w:pStyle w:val="norm"/>
        <w:widowControl w:val="0"/>
        <w:tabs>
          <w:tab w:val="left" w:pos="1134"/>
        </w:tabs>
        <w:spacing w:after="160" w:line="240" w:lineRule="auto"/>
        <w:ind w:firstLine="567"/>
        <w:rPr>
          <w:rFonts w:ascii="GHEA Grapalat" w:hAnsi="GHEA Grapalat"/>
          <w:sz w:val="24"/>
          <w:szCs w:val="24"/>
        </w:rPr>
      </w:pPr>
      <w:r w:rsidRPr="00E87144">
        <w:rPr>
          <w:rFonts w:ascii="GHEA Grapalat" w:hAnsi="GHEA Grapalat"/>
          <w:sz w:val="24"/>
          <w:szCs w:val="24"/>
        </w:rPr>
        <w:t>а. финансовое предложение участника, представившего минимальное ценовое предложение, оценивается в сто баллов, а баллы, начисленные финансовым предложениям других участников, рассчитываются по следующей формуле:</w:t>
      </w:r>
    </w:p>
    <w:p w14:paraId="112E9831" w14:textId="713F7F52" w:rsidR="00E87144" w:rsidRPr="00E87144" w:rsidRDefault="00E87144" w:rsidP="00E87144">
      <w:pPr>
        <w:pStyle w:val="norm"/>
        <w:widowControl w:val="0"/>
        <w:tabs>
          <w:tab w:val="left" w:pos="1134"/>
        </w:tabs>
        <w:spacing w:after="160" w:line="240" w:lineRule="auto"/>
        <w:ind w:firstLine="567"/>
        <w:rPr>
          <w:rFonts w:ascii="GHEA Grapalat" w:hAnsi="GHEA Grapalat"/>
          <w:sz w:val="24"/>
          <w:szCs w:val="24"/>
        </w:rPr>
      </w:pPr>
      <w:r w:rsidRPr="00E87144">
        <w:rPr>
          <w:rFonts w:ascii="Calibri" w:hAnsi="Calibri" w:cs="Calibri"/>
          <w:sz w:val="24"/>
          <w:szCs w:val="24"/>
        </w:rPr>
        <w:t> </w:t>
      </w:r>
      <w:r w:rsidRPr="00E87144">
        <w:rPr>
          <w:rFonts w:ascii="GHEA Grapalat" w:hAnsi="GHEA Grapalat"/>
          <w:sz w:val="24"/>
          <w:szCs w:val="24"/>
        </w:rPr>
        <w:t>ЦБ= МЦ X 100/ОЦ,</w:t>
      </w:r>
    </w:p>
    <w:p w14:paraId="37478709" w14:textId="2C0473A9" w:rsidR="00E87144" w:rsidRPr="00E87144" w:rsidRDefault="00E87144" w:rsidP="00E87144">
      <w:pPr>
        <w:pStyle w:val="norm"/>
        <w:widowControl w:val="0"/>
        <w:tabs>
          <w:tab w:val="left" w:pos="1134"/>
        </w:tabs>
        <w:spacing w:after="160" w:line="240" w:lineRule="auto"/>
        <w:ind w:firstLine="567"/>
        <w:rPr>
          <w:rFonts w:ascii="GHEA Grapalat" w:hAnsi="GHEA Grapalat"/>
          <w:sz w:val="24"/>
          <w:szCs w:val="24"/>
        </w:rPr>
      </w:pPr>
      <w:r w:rsidRPr="00E87144">
        <w:rPr>
          <w:rFonts w:ascii="Calibri" w:hAnsi="Calibri" w:cs="Calibri"/>
          <w:sz w:val="24"/>
          <w:szCs w:val="24"/>
        </w:rPr>
        <w:t> </w:t>
      </w:r>
      <w:r w:rsidRPr="00E87144">
        <w:rPr>
          <w:rFonts w:ascii="GHEA Grapalat" w:hAnsi="GHEA Grapalat"/>
          <w:sz w:val="24"/>
          <w:szCs w:val="24"/>
        </w:rPr>
        <w:t>где:</w:t>
      </w:r>
    </w:p>
    <w:p w14:paraId="4E142A07" w14:textId="77777777" w:rsidR="00E87144" w:rsidRPr="00E87144" w:rsidRDefault="00E87144" w:rsidP="00E87144">
      <w:pPr>
        <w:pStyle w:val="norm"/>
        <w:widowControl w:val="0"/>
        <w:tabs>
          <w:tab w:val="left" w:pos="1134"/>
        </w:tabs>
        <w:spacing w:after="160" w:line="240" w:lineRule="auto"/>
        <w:ind w:firstLine="567"/>
        <w:rPr>
          <w:rFonts w:ascii="GHEA Grapalat" w:hAnsi="GHEA Grapalat"/>
          <w:sz w:val="24"/>
          <w:szCs w:val="24"/>
        </w:rPr>
      </w:pPr>
      <w:r w:rsidRPr="00E87144">
        <w:rPr>
          <w:rFonts w:ascii="GHEA Grapalat" w:hAnsi="GHEA Grapalat"/>
          <w:sz w:val="24"/>
          <w:szCs w:val="24"/>
        </w:rPr>
        <w:t>ЦБ - это бал предоставляемый за ценовое предложение,</w:t>
      </w:r>
    </w:p>
    <w:p w14:paraId="769D2C80" w14:textId="77777777" w:rsidR="00E87144" w:rsidRPr="00E87144" w:rsidRDefault="00E87144" w:rsidP="00E87144">
      <w:pPr>
        <w:pStyle w:val="norm"/>
        <w:widowControl w:val="0"/>
        <w:tabs>
          <w:tab w:val="left" w:pos="1134"/>
        </w:tabs>
        <w:spacing w:after="160" w:line="240" w:lineRule="auto"/>
        <w:ind w:firstLine="567"/>
        <w:rPr>
          <w:rFonts w:ascii="GHEA Grapalat" w:hAnsi="GHEA Grapalat"/>
          <w:sz w:val="24"/>
          <w:szCs w:val="24"/>
        </w:rPr>
      </w:pPr>
      <w:r w:rsidRPr="00E87144">
        <w:rPr>
          <w:rFonts w:ascii="GHEA Grapalat" w:hAnsi="GHEA Grapalat"/>
          <w:sz w:val="24"/>
          <w:szCs w:val="24"/>
        </w:rPr>
        <w:t>МЦ - это минимальная цена,</w:t>
      </w:r>
    </w:p>
    <w:p w14:paraId="06C1222A" w14:textId="77777777" w:rsidR="00E87144" w:rsidRPr="00E87144" w:rsidRDefault="00E87144" w:rsidP="00E87144">
      <w:pPr>
        <w:pStyle w:val="norm"/>
        <w:widowControl w:val="0"/>
        <w:tabs>
          <w:tab w:val="left" w:pos="1134"/>
        </w:tabs>
        <w:spacing w:after="160" w:line="240" w:lineRule="auto"/>
        <w:ind w:firstLine="567"/>
        <w:rPr>
          <w:rFonts w:ascii="GHEA Grapalat" w:hAnsi="GHEA Grapalat"/>
          <w:sz w:val="24"/>
          <w:szCs w:val="24"/>
        </w:rPr>
      </w:pPr>
      <w:r w:rsidRPr="00E87144">
        <w:rPr>
          <w:rFonts w:ascii="GHEA Grapalat" w:hAnsi="GHEA Grapalat"/>
          <w:sz w:val="24"/>
          <w:szCs w:val="24"/>
        </w:rPr>
        <w:t>ОЦ - это цена, предложенная оцениваемым участником.</w:t>
      </w:r>
    </w:p>
    <w:p w14:paraId="710E9087" w14:textId="60E64D08" w:rsidR="00E87144" w:rsidRDefault="00E87144" w:rsidP="00B46D58">
      <w:pPr>
        <w:pStyle w:val="norm"/>
        <w:widowControl w:val="0"/>
        <w:tabs>
          <w:tab w:val="left" w:pos="1134"/>
        </w:tabs>
        <w:spacing w:after="160" w:line="240" w:lineRule="auto"/>
        <w:ind w:firstLine="567"/>
        <w:rPr>
          <w:rFonts w:ascii="GHEA Grapalat" w:hAnsi="GHEA Grapalat"/>
          <w:sz w:val="24"/>
          <w:szCs w:val="24"/>
        </w:rPr>
      </w:pPr>
      <w:r w:rsidRPr="00E87144">
        <w:rPr>
          <w:rFonts w:ascii="GHEA Grapalat" w:hAnsi="GHEA Grapalat"/>
          <w:sz w:val="24"/>
          <w:szCs w:val="24"/>
        </w:rPr>
        <w:t>Б. оценка, присваиваемая каждому участнику, получившему удовлетворительную оценку, рассчитывается по следующей формуле:</w:t>
      </w:r>
    </w:p>
    <w:p w14:paraId="6A9CB303" w14:textId="77777777" w:rsidR="00E87144" w:rsidRPr="00E87144" w:rsidRDefault="00E87144" w:rsidP="00E87144">
      <w:pPr>
        <w:pStyle w:val="norm"/>
        <w:widowControl w:val="0"/>
        <w:tabs>
          <w:tab w:val="left" w:pos="1134"/>
        </w:tabs>
        <w:spacing w:after="160" w:line="240" w:lineRule="auto"/>
        <w:ind w:firstLine="567"/>
        <w:rPr>
          <w:rFonts w:ascii="GHEA Grapalat" w:hAnsi="GHEA Grapalat"/>
          <w:sz w:val="24"/>
          <w:szCs w:val="24"/>
        </w:rPr>
      </w:pPr>
      <w:r w:rsidRPr="00E87144">
        <w:rPr>
          <w:rFonts w:ascii="GHEA Grapalat" w:hAnsi="GHEA Grapalat"/>
          <w:sz w:val="24"/>
          <w:szCs w:val="24"/>
        </w:rPr>
        <w:t>ОУ = (ЦБ X 0.7) + (ТП X 0.3),</w:t>
      </w:r>
    </w:p>
    <w:p w14:paraId="5EB85260" w14:textId="0FC0C483" w:rsidR="00E87144" w:rsidRPr="00E87144" w:rsidRDefault="00E87144" w:rsidP="00E87144">
      <w:pPr>
        <w:pStyle w:val="norm"/>
        <w:widowControl w:val="0"/>
        <w:tabs>
          <w:tab w:val="left" w:pos="1134"/>
        </w:tabs>
        <w:spacing w:after="160" w:line="240" w:lineRule="auto"/>
        <w:ind w:firstLine="567"/>
        <w:rPr>
          <w:rFonts w:ascii="GHEA Grapalat" w:hAnsi="GHEA Grapalat"/>
          <w:sz w:val="24"/>
          <w:szCs w:val="24"/>
        </w:rPr>
      </w:pPr>
      <w:r w:rsidRPr="00E87144">
        <w:rPr>
          <w:rFonts w:ascii="Calibri" w:hAnsi="Calibri" w:cs="Calibri"/>
          <w:sz w:val="24"/>
          <w:szCs w:val="24"/>
        </w:rPr>
        <w:t> </w:t>
      </w:r>
      <w:r w:rsidRPr="00E87144">
        <w:rPr>
          <w:rFonts w:ascii="GHEA Grapalat" w:hAnsi="GHEA Grapalat"/>
          <w:sz w:val="24"/>
          <w:szCs w:val="24"/>
        </w:rPr>
        <w:t>где:</w:t>
      </w:r>
    </w:p>
    <w:p w14:paraId="2308EBB2" w14:textId="77777777" w:rsidR="00E87144" w:rsidRPr="00E87144" w:rsidRDefault="00E87144" w:rsidP="00E87144">
      <w:pPr>
        <w:pStyle w:val="norm"/>
        <w:widowControl w:val="0"/>
        <w:tabs>
          <w:tab w:val="left" w:pos="1134"/>
        </w:tabs>
        <w:spacing w:after="160" w:line="240" w:lineRule="auto"/>
        <w:ind w:firstLine="567"/>
        <w:rPr>
          <w:rFonts w:ascii="GHEA Grapalat" w:hAnsi="GHEA Grapalat"/>
          <w:sz w:val="24"/>
          <w:szCs w:val="24"/>
        </w:rPr>
      </w:pPr>
      <w:r w:rsidRPr="00E87144">
        <w:rPr>
          <w:rFonts w:ascii="GHEA Grapalat" w:hAnsi="GHEA Grapalat"/>
          <w:sz w:val="24"/>
          <w:szCs w:val="24"/>
        </w:rPr>
        <w:t>ОУ - это оценка, данная участнику,</w:t>
      </w:r>
    </w:p>
    <w:p w14:paraId="2846C01E" w14:textId="77777777" w:rsidR="00E87144" w:rsidRPr="00E87144" w:rsidRDefault="00E87144" w:rsidP="00E87144">
      <w:pPr>
        <w:pStyle w:val="norm"/>
        <w:widowControl w:val="0"/>
        <w:tabs>
          <w:tab w:val="left" w:pos="1134"/>
        </w:tabs>
        <w:spacing w:after="160" w:line="240" w:lineRule="auto"/>
        <w:ind w:firstLine="567"/>
        <w:rPr>
          <w:rFonts w:ascii="GHEA Grapalat" w:hAnsi="GHEA Grapalat"/>
          <w:sz w:val="24"/>
          <w:szCs w:val="24"/>
        </w:rPr>
      </w:pPr>
      <w:r w:rsidRPr="00E87144">
        <w:rPr>
          <w:rFonts w:ascii="GHEA Grapalat" w:hAnsi="GHEA Grapalat"/>
          <w:sz w:val="24"/>
          <w:szCs w:val="24"/>
        </w:rPr>
        <w:t>ЦБ - это бал, данный за ценовое предложениe участника,</w:t>
      </w:r>
    </w:p>
    <w:p w14:paraId="3D44F812" w14:textId="73FEACFE" w:rsidR="00E87144" w:rsidRPr="00E87144" w:rsidRDefault="00E87144" w:rsidP="00E87144">
      <w:pPr>
        <w:pStyle w:val="norm"/>
        <w:widowControl w:val="0"/>
        <w:tabs>
          <w:tab w:val="left" w:pos="1134"/>
        </w:tabs>
        <w:spacing w:after="160" w:line="240" w:lineRule="auto"/>
        <w:ind w:firstLine="567"/>
        <w:rPr>
          <w:rFonts w:ascii="GHEA Grapalat" w:hAnsi="GHEA Grapalat"/>
          <w:sz w:val="24"/>
          <w:szCs w:val="24"/>
        </w:rPr>
      </w:pPr>
      <w:r w:rsidRPr="00E87144">
        <w:rPr>
          <w:rFonts w:ascii="GHEA Grapalat" w:hAnsi="GHEA Grapalat"/>
          <w:sz w:val="24"/>
          <w:szCs w:val="24"/>
        </w:rPr>
        <w:t>ТП - это бал, данная техническому предложению участника</w:t>
      </w:r>
      <w:r>
        <w:rPr>
          <w:rFonts w:ascii="GHEA Grapalat" w:hAnsi="GHEA Grapalat"/>
          <w:sz w:val="24"/>
          <w:szCs w:val="24"/>
        </w:rPr>
        <w:t>:</w:t>
      </w:r>
      <w:r w:rsidRPr="00E87144">
        <w:t xml:space="preserve"> </w:t>
      </w:r>
      <w:r w:rsidRPr="00E87144">
        <w:rPr>
          <w:rFonts w:ascii="GHEA Grapalat" w:hAnsi="GHEA Grapalat"/>
          <w:sz w:val="24"/>
          <w:szCs w:val="24"/>
        </w:rPr>
        <w:t xml:space="preserve">ТП =ТП 1 + ТП 2. </w:t>
      </w:r>
    </w:p>
    <w:p w14:paraId="31D71110" w14:textId="057C2D02" w:rsidR="00E87144" w:rsidRDefault="00B52903" w:rsidP="00B46D58">
      <w:pPr>
        <w:pStyle w:val="norm"/>
        <w:widowControl w:val="0"/>
        <w:tabs>
          <w:tab w:val="left" w:pos="1134"/>
        </w:tabs>
        <w:spacing w:after="160" w:line="240" w:lineRule="auto"/>
        <w:ind w:firstLine="567"/>
        <w:rPr>
          <w:rFonts w:ascii="GHEA Grapalat" w:hAnsi="GHEA Grapalat"/>
          <w:sz w:val="24"/>
          <w:szCs w:val="24"/>
        </w:rPr>
      </w:pPr>
      <w:r w:rsidRPr="00B52903">
        <w:rPr>
          <w:rFonts w:ascii="GHEA Grapalat" w:hAnsi="GHEA Grapalat"/>
          <w:sz w:val="24"/>
          <w:szCs w:val="24"/>
        </w:rPr>
        <w:t>Выбранным участником признается участник, которому присвоен наивысший балл (</w:t>
      </w:r>
      <w:r>
        <w:rPr>
          <w:rFonts w:ascii="GHEA Grapalat" w:hAnsi="GHEA Grapalat"/>
          <w:sz w:val="24"/>
          <w:szCs w:val="24"/>
        </w:rPr>
        <w:t>ОУ</w:t>
      </w:r>
      <w:r w:rsidRPr="00B52903">
        <w:rPr>
          <w:rFonts w:ascii="GHEA Grapalat" w:hAnsi="GHEA Grapalat"/>
          <w:sz w:val="24"/>
          <w:szCs w:val="24"/>
        </w:rPr>
        <w:t>).</w:t>
      </w:r>
    </w:p>
    <w:p w14:paraId="2A89563A" w14:textId="385C0029" w:rsidR="00E434F8" w:rsidRPr="00E434F8" w:rsidRDefault="00E434F8" w:rsidP="00B46D58">
      <w:pPr>
        <w:pStyle w:val="norm"/>
        <w:widowControl w:val="0"/>
        <w:tabs>
          <w:tab w:val="left" w:pos="1134"/>
        </w:tabs>
        <w:spacing w:after="160" w:line="240" w:lineRule="auto"/>
        <w:ind w:firstLine="567"/>
        <w:rPr>
          <w:rFonts w:ascii="GHEA Grapalat" w:hAnsi="GHEA Grapalat"/>
          <w:b/>
          <w:bCs/>
          <w:color w:val="FF0000"/>
          <w:sz w:val="24"/>
          <w:szCs w:val="24"/>
        </w:rPr>
      </w:pPr>
      <w:r w:rsidRPr="00E434F8">
        <w:rPr>
          <w:rFonts w:ascii="GHEA Grapalat" w:hAnsi="GHEA Grapalat"/>
          <w:b/>
          <w:bCs/>
          <w:color w:val="FF0000"/>
          <w:sz w:val="24"/>
          <w:szCs w:val="24"/>
        </w:rPr>
        <w:t>Несоответствие участника неценовым минимальным условиям является основанием для отклонения заявки, и это обстоятельство считается нарушением обязательств, взятых в рамках процесса закупки</w:t>
      </w:r>
      <w:r>
        <w:rPr>
          <w:rFonts w:ascii="GHEA Grapalat" w:hAnsi="GHEA Grapalat"/>
          <w:b/>
          <w:bCs/>
          <w:color w:val="FF0000"/>
          <w:sz w:val="24"/>
          <w:szCs w:val="24"/>
        </w:rPr>
        <w:t>.</w:t>
      </w:r>
    </w:p>
    <w:p w14:paraId="6D280DFB" w14:textId="5AFCB26F" w:rsidR="000A6B75" w:rsidRPr="009044F1" w:rsidRDefault="000A6B75"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A4643">
        <w:rPr>
          <w:rFonts w:ascii="GHEA Grapalat" w:hAnsi="GHEA Grapalat"/>
          <w:sz w:val="24"/>
          <w:szCs w:val="24"/>
        </w:rPr>
        <w:t>5</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Pr>
          <w:rFonts w:ascii="GHEA Grapalat" w:hAnsi="GHEA Grapalat"/>
          <w:sz w:val="24"/>
          <w:szCs w:val="24"/>
        </w:rPr>
        <w:t xml:space="preserve"> </w:t>
      </w:r>
      <w:r w:rsidR="00C366B6">
        <w:rPr>
          <w:rFonts w:ascii="GHEA Grapalat" w:hAnsi="GHEA Grapalat"/>
        </w:rPr>
        <w:t>(на о</w:t>
      </w:r>
      <w:r w:rsidR="00C366B6" w:rsidRPr="00325476">
        <w:rPr>
          <w:rFonts w:ascii="GHEA Grapalat" w:hAnsi="GHEA Grapalat"/>
          <w:sz w:val="24"/>
          <w:szCs w:val="24"/>
        </w:rPr>
        <w:t>дин и тот же</w:t>
      </w:r>
      <w:r w:rsidR="00C366B6">
        <w:rPr>
          <w:rFonts w:ascii="GHEA Grapalat" w:hAnsi="GHEA Grapalat"/>
        </w:rPr>
        <w:t xml:space="preserve"> лот)</w:t>
      </w:r>
      <w:r w:rsidRPr="009044F1">
        <w:rPr>
          <w:rFonts w:ascii="GHEA Grapalat" w:hAnsi="GHEA Grapalat"/>
          <w:sz w:val="24"/>
          <w:szCs w:val="24"/>
        </w:rPr>
        <w:t xml:space="preserve">. </w:t>
      </w:r>
    </w:p>
    <w:p w14:paraId="34AD54E3" w14:textId="77777777" w:rsidR="009E07EE" w:rsidRPr="009044F1" w:rsidRDefault="000A6B75" w:rsidP="00B46D58">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14:paraId="789E684C" w14:textId="77777777" w:rsidR="000A6B75" w:rsidRPr="009044F1" w:rsidRDefault="000A6B75" w:rsidP="00B46D58">
      <w:pPr>
        <w:pStyle w:val="BodyTextIndent2"/>
        <w:widowControl w:val="0"/>
        <w:spacing w:after="160" w:line="240" w:lineRule="auto"/>
        <w:rPr>
          <w:rFonts w:ascii="GHEA Grapalat" w:hAnsi="GHEA Grapalat" w:cs="Sylfaen"/>
          <w:sz w:val="24"/>
          <w:szCs w:val="24"/>
        </w:rPr>
      </w:pPr>
      <w:r w:rsidRPr="009044F1">
        <w:rPr>
          <w:rFonts w:ascii="GHEA Grapalat" w:hAnsi="GHEA Grapalat"/>
          <w:sz w:val="24"/>
          <w:szCs w:val="24"/>
        </w:rPr>
        <w:t>В подобном случае:</w:t>
      </w:r>
    </w:p>
    <w:p w14:paraId="701411A9" w14:textId="77777777" w:rsidR="005A405F" w:rsidRPr="00ED3BA4" w:rsidRDefault="00C366B6" w:rsidP="00B46D58">
      <w:pPr>
        <w:pStyle w:val="BodyTextIndent2"/>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 xml:space="preserve">ни одна из сторон договора о совместной деятельности не может </w:t>
      </w:r>
      <w:r w:rsidR="000A6B75" w:rsidRPr="009044F1">
        <w:rPr>
          <w:rFonts w:ascii="GHEA Grapalat" w:hAnsi="GHEA Grapalat"/>
          <w:sz w:val="24"/>
          <w:szCs w:val="24"/>
        </w:rPr>
        <w:lastRenderedPageBreak/>
        <w:t>подать отдельную заявку на одну и ту же процедуру</w:t>
      </w:r>
      <w:r w:rsidR="00796D4A">
        <w:rPr>
          <w:rFonts w:ascii="GHEA Grapalat" w:hAnsi="GHEA Grapalat"/>
          <w:sz w:val="24"/>
          <w:szCs w:val="24"/>
        </w:rPr>
        <w:t xml:space="preserve"> </w:t>
      </w:r>
      <w:r w:rsidR="00796D4A" w:rsidRPr="00613836">
        <w:rPr>
          <w:rFonts w:ascii="GHEA Grapalat" w:hAnsi="GHEA Grapalat"/>
          <w:sz w:val="24"/>
          <w:szCs w:val="24"/>
        </w:rPr>
        <w:t>(на о</w:t>
      </w:r>
      <w:r w:rsidR="00796D4A" w:rsidRPr="00325476">
        <w:rPr>
          <w:rFonts w:ascii="GHEA Grapalat" w:hAnsi="GHEA Grapalat"/>
          <w:sz w:val="24"/>
          <w:szCs w:val="24"/>
        </w:rPr>
        <w:t>дин и тот же</w:t>
      </w:r>
      <w:r w:rsidR="00796D4A" w:rsidRPr="00613836">
        <w:rPr>
          <w:rFonts w:ascii="GHEA Grapalat" w:hAnsi="GHEA Grapalat"/>
          <w:sz w:val="24"/>
          <w:szCs w:val="24"/>
        </w:rPr>
        <w:t xml:space="preserve"> лот</w:t>
      </w:r>
      <w:r w:rsidR="00796D4A">
        <w:rPr>
          <w:rFonts w:ascii="GHEA Grapalat" w:hAnsi="GHEA Grapalat"/>
        </w:rPr>
        <w:t>)</w:t>
      </w:r>
      <w:r w:rsidR="000A6B75" w:rsidRPr="009044F1">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14:paraId="4CF66985" w14:textId="77777777" w:rsidR="000A6B75" w:rsidRPr="009044F1" w:rsidRDefault="00C366B6" w:rsidP="00B46D58">
      <w:pPr>
        <w:pStyle w:val="BodyTextIndent2"/>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sidR="000A6B75" w:rsidRPr="009044F1">
        <w:rPr>
          <w:rFonts w:ascii="GHEA Grapalat" w:hAnsi="GHEA Grapalat"/>
          <w:sz w:val="24"/>
          <w:szCs w:val="24"/>
        </w:rPr>
        <w:t>)</w:t>
      </w:r>
      <w:r w:rsidR="00911F57" w:rsidRPr="00911F57">
        <w:rPr>
          <w:rFonts w:ascii="GHEA Grapalat" w:hAnsi="GHEA Grapalat"/>
          <w:sz w:val="24"/>
          <w:szCs w:val="24"/>
        </w:rPr>
        <w:tab/>
      </w:r>
      <w:r w:rsidR="000A6B75"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14:paraId="243AE72A" w14:textId="77777777" w:rsidR="00096865" w:rsidRPr="009044F1" w:rsidRDefault="00ED2352" w:rsidP="00B46D58">
      <w:pPr>
        <w:widowControl w:val="0"/>
        <w:spacing w:after="160"/>
        <w:jc w:val="center"/>
        <w:rPr>
          <w:rFonts w:ascii="GHEA Grapalat" w:hAnsi="GHEA Grapalat" w:cs="Arial"/>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 xml:space="preserve">И ПОРЯДОК ВНЕСЕНИЯ ИЗМЕНЕНИЯ В ПРИГЛАШЕНИЕ </w:t>
      </w:r>
    </w:p>
    <w:p w14:paraId="02C2F38E" w14:textId="77777777"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14:paraId="0C063208" w14:textId="3AE2379E" w:rsidR="00096865" w:rsidRPr="009044F1" w:rsidRDefault="00096865" w:rsidP="00B46D58">
      <w:pPr>
        <w:widowControl w:val="0"/>
        <w:autoSpaceDE w:val="0"/>
        <w:autoSpaceDN w:val="0"/>
        <w:adjustRightInd w:val="0"/>
        <w:spacing w:after="160"/>
        <w:ind w:firstLine="567"/>
        <w:jc w:val="both"/>
        <w:rPr>
          <w:rFonts w:ascii="GHEA Grapalat" w:hAnsi="GHEA Grapalat"/>
        </w:rPr>
      </w:pPr>
      <w:r w:rsidRPr="009044F1">
        <w:rPr>
          <w:rFonts w:ascii="GHEA Grapalat" w:hAnsi="GHEA Grapalat"/>
        </w:rPr>
        <w:t>Участник имеет право посредством системы требовать от комиссии разъяснения приглашения как минимум за пять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r w:rsidR="00AA7117">
        <w:rPr>
          <w:rFonts w:ascii="GHEA Grapalat" w:hAnsi="GHEA Grapalat"/>
        </w:rPr>
        <w:t xml:space="preserve"> </w:t>
      </w:r>
    </w:p>
    <w:p w14:paraId="64BA0D29" w14:textId="77777777"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содержании разъяснения опубликовывается в системе и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14:paraId="5097CDD4" w14:textId="77777777" w:rsidR="00462E00" w:rsidRPr="00204EEA" w:rsidRDefault="00096865" w:rsidP="00B46D58">
      <w:pPr>
        <w:widowControl w:val="0"/>
        <w:tabs>
          <w:tab w:val="left" w:pos="1134"/>
        </w:tabs>
        <w:autoSpaceDE w:val="0"/>
        <w:autoSpaceDN w:val="0"/>
        <w:adjustRightInd w:val="0"/>
        <w:spacing w:after="160"/>
        <w:ind w:firstLine="567"/>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6B0B49">
        <w:rPr>
          <w:rFonts w:ascii="GHEA Grapalat" w:hAnsi="GHEA Grapalat"/>
        </w:rPr>
        <w:t xml:space="preserve">. </w:t>
      </w:r>
      <w:r w:rsidRPr="007D4470">
        <w:rPr>
          <w:rFonts w:ascii="GHEA Grapalat" w:hAnsi="GHEA Grapalat"/>
        </w:rPr>
        <w:t>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14:paraId="6AC016CE" w14:textId="77777777" w:rsidR="00096865" w:rsidRDefault="00096865" w:rsidP="00B46D58">
      <w:pPr>
        <w:widowControl w:val="0"/>
        <w:tabs>
          <w:tab w:val="left" w:pos="1134"/>
        </w:tabs>
        <w:autoSpaceDE w:val="0"/>
        <w:autoSpaceDN w:val="0"/>
        <w:adjustRightInd w:val="0"/>
        <w:spacing w:after="160"/>
        <w:ind w:firstLine="567"/>
        <w:jc w:val="both"/>
        <w:rPr>
          <w:rFonts w:ascii="GHEA Grapalat" w:hAnsi="GHEA Grapalat"/>
          <w:lang w:val="hy-AM"/>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системе и в бюллетене опубликовывается объявление о внесении изменений и условиях их предоставления. </w:t>
      </w:r>
    </w:p>
    <w:p w14:paraId="6637C00A" w14:textId="77777777" w:rsidR="002D7D70" w:rsidRPr="000811C1" w:rsidRDefault="002D7D70" w:rsidP="00B46D58">
      <w:pPr>
        <w:widowControl w:val="0"/>
        <w:tabs>
          <w:tab w:val="left" w:pos="1134"/>
        </w:tabs>
        <w:autoSpaceDE w:val="0"/>
        <w:autoSpaceDN w:val="0"/>
        <w:adjustRightInd w:val="0"/>
        <w:spacing w:after="160"/>
        <w:ind w:firstLine="567"/>
        <w:jc w:val="both"/>
        <w:rPr>
          <w:rFonts w:ascii="GHEA Grapalat" w:hAnsi="GHEA Grapalat" w:cs="Arial Unicode"/>
          <w:lang w:val="hy-AM"/>
        </w:rPr>
      </w:pPr>
      <w:r>
        <w:rPr>
          <w:rFonts w:ascii="GHEA Grapalat" w:hAnsi="GHEA Grapalat"/>
          <w:lang w:val="hy-AM"/>
        </w:rPr>
        <w:t>3.5</w:t>
      </w:r>
      <w:r w:rsidR="00F9791A">
        <w:rPr>
          <w:rFonts w:ascii="GHEA Grapalat" w:hAnsi="GHEA Grapalat"/>
        </w:rPr>
        <w:t xml:space="preserve"> </w:t>
      </w:r>
      <w:r w:rsidR="00F9791A" w:rsidRPr="00F9791A">
        <w:rPr>
          <w:rFonts w:ascii="GHEA Grapalat" w:hAnsi="GHEA Grapalat"/>
          <w:lang w:val="hy-AM"/>
        </w:rPr>
        <w:t>Кажд</w:t>
      </w:r>
      <w:r w:rsidR="00F9791A">
        <w:rPr>
          <w:rFonts w:ascii="GHEA Grapalat" w:hAnsi="GHEA Grapalat"/>
        </w:rPr>
        <w:t>ое лиц</w:t>
      </w:r>
      <w:r w:rsidR="00CA1F39">
        <w:rPr>
          <w:rFonts w:ascii="GHEA Grapalat" w:hAnsi="GHEA Grapalat"/>
        </w:rPr>
        <w:t>о</w:t>
      </w:r>
      <w:r w:rsidR="00CA1F39" w:rsidRPr="00CA1F39">
        <w:rPr>
          <w:rFonts w:ascii="GHEA Grapalat" w:hAnsi="GHEA Grapalat"/>
          <w:lang w:val="hy-AM"/>
        </w:rPr>
        <w:t xml:space="preserve"> </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Pr>
          <w:rFonts w:ascii="GHEA Grapalat" w:hAnsi="GHEA Grapalat"/>
        </w:rPr>
        <w:t xml:space="preserve"> </w:t>
      </w:r>
      <w:r w:rsidR="00F9791A"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F9791A" w:rsidRPr="00F9791A">
        <w:rPr>
          <w:rFonts w:ascii="GHEA Grapalat" w:hAnsi="GHEA Grapalat"/>
          <w:lang w:val="hy-AM"/>
        </w:rPr>
        <w:t xml:space="preserve"> </w:t>
      </w:r>
      <w:r w:rsidR="00750FFF"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14:paraId="03CF2C5C" w14:textId="137C8A42" w:rsidR="00096865" w:rsidRPr="009044F1" w:rsidRDefault="00096865" w:rsidP="00B46D58">
      <w:pPr>
        <w:widowControl w:val="0"/>
        <w:tabs>
          <w:tab w:val="left" w:pos="1134"/>
        </w:tabs>
        <w:autoSpaceDE w:val="0"/>
        <w:autoSpaceDN w:val="0"/>
        <w:adjustRightInd w:val="0"/>
        <w:spacing w:after="160"/>
        <w:ind w:firstLine="567"/>
        <w:jc w:val="both"/>
        <w:rPr>
          <w:rFonts w:ascii="GHEA Grapalat" w:hAnsi="GHEA Grapalat" w:cs="Arial Unicode"/>
        </w:rPr>
      </w:pPr>
      <w:r w:rsidRPr="009044F1">
        <w:rPr>
          <w:rFonts w:ascii="GHEA Grapalat" w:hAnsi="GHEA Grapalat"/>
        </w:rPr>
        <w:t>3.</w:t>
      </w:r>
      <w:r w:rsidR="00E648D1">
        <w:rPr>
          <w:rFonts w:ascii="GHEA Grapalat" w:hAnsi="GHEA Grapalat"/>
          <w:lang w:val="hy-AM"/>
        </w:rPr>
        <w:t>6</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 xml:space="preserve">При внесении изменений в приглашение окончательный срок подачи </w:t>
      </w:r>
      <w:r w:rsidRPr="009044F1">
        <w:rPr>
          <w:rFonts w:ascii="GHEA Grapalat" w:hAnsi="GHEA Grapalat"/>
        </w:rPr>
        <w:lastRenderedPageBreak/>
        <w:t>заявок исчисляется со дня опубликования в системе и в бюллетене объявления об</w:t>
      </w:r>
      <w:r w:rsidR="00775FAF">
        <w:rPr>
          <w:rFonts w:ascii="Courier New" w:hAnsi="Courier New" w:cs="Courier New"/>
          <w:lang w:val="en-US"/>
        </w:rPr>
        <w:t> </w:t>
      </w:r>
      <w:r w:rsidRPr="009044F1">
        <w:rPr>
          <w:rFonts w:ascii="GHEA Grapalat" w:hAnsi="GHEA Grapalat"/>
        </w:rPr>
        <w:t xml:space="preserve">этих изменениях. </w:t>
      </w:r>
    </w:p>
    <w:p w14:paraId="3DE5680A" w14:textId="77777777" w:rsidR="00096865" w:rsidRPr="00995804" w:rsidRDefault="00955A1E" w:rsidP="00B46D58">
      <w:pPr>
        <w:widowControl w:val="0"/>
        <w:spacing w:after="160"/>
        <w:jc w:val="center"/>
        <w:rPr>
          <w:rFonts w:ascii="GHEA Grapalat" w:hAnsi="GHEA Grapalat" w:cs="Arial"/>
          <w:b/>
        </w:rPr>
      </w:pPr>
      <w:r w:rsidRPr="00995804">
        <w:rPr>
          <w:rFonts w:ascii="GHEA Grapalat" w:hAnsi="GHEA Grapalat"/>
          <w:b/>
        </w:rPr>
        <w:t>4. ПОРЯДОК ПОДАЧИ ЗАЯВКИ</w:t>
      </w:r>
    </w:p>
    <w:p w14:paraId="24D51E54" w14:textId="77777777" w:rsidR="00096865" w:rsidRPr="009044F1" w:rsidRDefault="00096865" w:rsidP="00B46D58">
      <w:pPr>
        <w:widowControl w:val="0"/>
        <w:tabs>
          <w:tab w:val="left" w:pos="1134"/>
        </w:tabs>
        <w:spacing w:after="160"/>
        <w:ind w:firstLine="567"/>
        <w:jc w:val="both"/>
        <w:rPr>
          <w:rFonts w:ascii="GHEA Grapalat" w:hAnsi="GHEA Grapalat"/>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Для участия в настоящей процедуре участник посредством системы подает заявку в Комиссию. Заявка — это предложение, представляемое участником на основании настоящего Приглашения.</w:t>
      </w:r>
    </w:p>
    <w:p w14:paraId="1EF93610" w14:textId="77777777" w:rsidR="00486B55" w:rsidRPr="009044F1" w:rsidRDefault="00096865" w:rsidP="00B46D58">
      <w:pPr>
        <w:pStyle w:val="BodyTextIndent2"/>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Участник может подать заявку как для каждого лота, так и для нескольких или всех лотов</w:t>
      </w:r>
      <w:r w:rsidR="00936FBF">
        <w:rPr>
          <w:rStyle w:val="FootnoteReference"/>
          <w:rFonts w:ascii="GHEA Grapalat" w:hAnsi="GHEA Grapalat"/>
          <w:sz w:val="24"/>
          <w:szCs w:val="24"/>
        </w:rPr>
        <w:footnoteReference w:customMarkFollows="1" w:id="1"/>
        <w:t>7</w:t>
      </w:r>
      <w:r w:rsidRPr="009044F1">
        <w:rPr>
          <w:rFonts w:ascii="GHEA Grapalat" w:hAnsi="GHEA Grapalat"/>
          <w:sz w:val="24"/>
          <w:szCs w:val="24"/>
        </w:rPr>
        <w:t>.</w:t>
      </w:r>
      <w:r w:rsidR="00AA7117">
        <w:rPr>
          <w:rFonts w:ascii="GHEA Grapalat" w:hAnsi="GHEA Grapalat"/>
          <w:sz w:val="24"/>
          <w:szCs w:val="24"/>
        </w:rPr>
        <w:t xml:space="preserve"> </w:t>
      </w:r>
    </w:p>
    <w:p w14:paraId="599BCA78" w14:textId="77777777" w:rsidR="00096865" w:rsidRPr="009044F1" w:rsidRDefault="000946A3" w:rsidP="00B46D58">
      <w:pPr>
        <w:pStyle w:val="BodyTextIndent2"/>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14:paraId="48B34272" w14:textId="1C9C705F" w:rsidR="00096865" w:rsidRPr="005114D0" w:rsidRDefault="000946A3"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Порядок подготовки заявки описан в части 2 настоящего приглашения - в инструкции по подготовке заявок на </w:t>
      </w:r>
      <w:r w:rsidR="00C50A7C">
        <w:rPr>
          <w:rFonts w:ascii="GHEA Grapalat" w:hAnsi="GHEA Grapalat"/>
          <w:sz w:val="24"/>
          <w:szCs w:val="24"/>
        </w:rPr>
        <w:t>неотложный открытый конкурс</w:t>
      </w:r>
      <w:r w:rsidRPr="009044F1">
        <w:rPr>
          <w:rFonts w:ascii="GHEA Grapalat" w:hAnsi="GHEA Grapalat"/>
          <w:sz w:val="24"/>
          <w:szCs w:val="24"/>
        </w:rPr>
        <w:t>.</w:t>
      </w:r>
    </w:p>
    <w:p w14:paraId="2008FBFD" w14:textId="5F6D4804" w:rsidR="008B1605" w:rsidRPr="009044F1" w:rsidRDefault="00096865"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4.2</w:t>
      </w:r>
      <w:r w:rsidR="00444026" w:rsidRPr="00444026">
        <w:rPr>
          <w:rFonts w:ascii="GHEA Grapalat" w:hAnsi="GHEA Grapalat"/>
          <w:sz w:val="24"/>
          <w:szCs w:val="24"/>
        </w:rPr>
        <w:t>.</w:t>
      </w:r>
      <w:r w:rsidR="003065C4" w:rsidRPr="00444026">
        <w:rPr>
          <w:rFonts w:ascii="GHEA Grapalat" w:hAnsi="GHEA Grapalat"/>
          <w:sz w:val="24"/>
          <w:szCs w:val="24"/>
        </w:rPr>
        <w:tab/>
      </w:r>
      <w:r w:rsidRPr="009044F1">
        <w:rPr>
          <w:rFonts w:ascii="GHEA Grapalat" w:hAnsi="GHEA Grapalat"/>
          <w:sz w:val="24"/>
          <w:szCs w:val="24"/>
        </w:rPr>
        <w:t xml:space="preserve">Заявки на процедуру необходимо подать посредством системы не позднее, чем </w:t>
      </w:r>
      <w:r w:rsidR="00C428A0" w:rsidRPr="00C428A0">
        <w:rPr>
          <w:rFonts w:ascii="GHEA Grapalat" w:hAnsi="GHEA Grapalat"/>
          <w:b/>
          <w:bCs/>
          <w:sz w:val="24"/>
          <w:szCs w:val="24"/>
        </w:rPr>
        <w:t>1</w:t>
      </w:r>
      <w:r w:rsidR="002C32F1" w:rsidRPr="002C32F1">
        <w:rPr>
          <w:rFonts w:ascii="GHEA Grapalat" w:hAnsi="GHEA Grapalat"/>
          <w:b/>
          <w:bCs/>
          <w:sz w:val="24"/>
          <w:szCs w:val="24"/>
        </w:rPr>
        <w:t>0</w:t>
      </w:r>
      <w:r w:rsidR="00C428A0" w:rsidRPr="00C428A0">
        <w:rPr>
          <w:rFonts w:ascii="GHEA Grapalat" w:hAnsi="GHEA Grapalat"/>
          <w:b/>
          <w:bCs/>
          <w:sz w:val="24"/>
          <w:szCs w:val="24"/>
        </w:rPr>
        <w:t xml:space="preserve">:00 часов </w:t>
      </w:r>
      <w:r w:rsidR="002C32F1" w:rsidRPr="002C32F1">
        <w:rPr>
          <w:rFonts w:ascii="GHEA Grapalat" w:hAnsi="GHEA Grapalat"/>
          <w:b/>
          <w:bCs/>
          <w:sz w:val="24"/>
          <w:szCs w:val="24"/>
          <w:highlight w:val="yellow"/>
        </w:rPr>
        <w:t>2</w:t>
      </w:r>
      <w:r w:rsidR="001E1A12" w:rsidRPr="000A7BB6">
        <w:rPr>
          <w:rFonts w:ascii="GHEA Grapalat" w:hAnsi="GHEA Grapalat"/>
          <w:b/>
          <w:bCs/>
          <w:sz w:val="24"/>
          <w:szCs w:val="24"/>
          <w:highlight w:val="yellow"/>
        </w:rPr>
        <w:t>4</w:t>
      </w:r>
      <w:r w:rsidR="009B4090" w:rsidRPr="000A7BB6">
        <w:rPr>
          <w:rFonts w:ascii="GHEA Grapalat" w:hAnsi="GHEA Grapalat"/>
          <w:b/>
          <w:bCs/>
          <w:sz w:val="24"/>
          <w:szCs w:val="24"/>
          <w:highlight w:val="yellow"/>
        </w:rPr>
        <w:t>.06</w:t>
      </w:r>
      <w:r w:rsidR="00C428A0" w:rsidRPr="00C428A0">
        <w:rPr>
          <w:rFonts w:ascii="GHEA Grapalat" w:hAnsi="GHEA Grapalat"/>
          <w:b/>
          <w:bCs/>
          <w:sz w:val="24"/>
          <w:szCs w:val="24"/>
        </w:rPr>
        <w:t>.2025г</w:t>
      </w:r>
      <w:r w:rsidRPr="009044F1">
        <w:rPr>
          <w:rFonts w:ascii="GHEA Grapalat" w:hAnsi="GHEA Grapalat"/>
          <w:sz w:val="24"/>
          <w:szCs w:val="24"/>
        </w:rPr>
        <w:t>.</w:t>
      </w:r>
      <w:r w:rsidR="00AA7117">
        <w:rPr>
          <w:rFonts w:ascii="GHEA Grapalat" w:hAnsi="GHEA Grapalat"/>
          <w:sz w:val="24"/>
          <w:szCs w:val="24"/>
        </w:rPr>
        <w:t xml:space="preserve"> </w:t>
      </w:r>
      <w:r w:rsidRPr="009044F1">
        <w:rPr>
          <w:rFonts w:ascii="GHEA Grapalat" w:hAnsi="GHEA Grapalat"/>
          <w:sz w:val="24"/>
          <w:szCs w:val="24"/>
        </w:rPr>
        <w:t>Заявки, поданные по истечении окончательного срока подачи заявок, не принимаются системой.</w:t>
      </w:r>
    </w:p>
    <w:p w14:paraId="13B7D3F5" w14:textId="77777777" w:rsidR="00B67CCD" w:rsidRPr="00D3436F" w:rsidRDefault="00B67CCD" w:rsidP="00B46D58">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14:paraId="0E4B1694" w14:textId="77777777" w:rsidR="005F25EF" w:rsidRDefault="005F25EF" w:rsidP="00B46D58">
      <w:pPr>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sidR="003C5795">
        <w:rPr>
          <w:rFonts w:ascii="GHEA Grapalat" w:hAnsi="GHEA Grapalat"/>
          <w:lang w:val="hy-AM"/>
        </w:rPr>
        <w:t xml:space="preserve"> </w:t>
      </w:r>
      <w:r w:rsidR="003C5795">
        <w:rPr>
          <w:rFonts w:ascii="GHEA Grapalat" w:hAnsi="GHEA Grapalat"/>
        </w:rPr>
        <w:t xml:space="preserve">указав адрес электронной почты, учетный номер налогоплательщика, адрес деятельности и номер телефона </w:t>
      </w:r>
      <w:r>
        <w:rPr>
          <w:rFonts w:ascii="GHEA Grapalat" w:hAnsi="GHEA Grapalat"/>
        </w:rPr>
        <w:t>, которое включает:</w:t>
      </w:r>
    </w:p>
    <w:p w14:paraId="71ADE48F" w14:textId="77777777" w:rsidR="005F25EF" w:rsidRDefault="005F25EF" w:rsidP="00B46D58">
      <w:pPr>
        <w:jc w:val="both"/>
        <w:rPr>
          <w:rFonts w:ascii="GHEA Grapalat" w:hAnsi="GHEA Grapalat"/>
        </w:rPr>
      </w:pPr>
      <w:r>
        <w:rPr>
          <w:rFonts w:ascii="GHEA Grapalat" w:hAnsi="GHEA Grapalat"/>
        </w:rPr>
        <w:t xml:space="preserve">   а) </w:t>
      </w:r>
      <w:r w:rsidR="003C5795">
        <w:rPr>
          <w:rFonts w:ascii="GHEA Grapalat" w:hAnsi="GHEA Grapalat"/>
        </w:rPr>
        <w:t xml:space="preserve">подтверждение </w:t>
      </w:r>
      <w:r>
        <w:rPr>
          <w:rFonts w:ascii="GHEA Grapalat" w:hAnsi="GHEA Grapalat"/>
        </w:rPr>
        <w:t>о соответствии своих данных</w:t>
      </w:r>
      <w:ins w:id="7" w:author="Vardan" w:date="2022-10-29T21:56:00Z">
        <w:r w:rsidR="00F17D5F">
          <w:rPr>
            <w:rFonts w:ascii="GHEA Grapalat" w:hAnsi="GHEA Grapalat"/>
          </w:rPr>
          <w:t xml:space="preserve"> </w:t>
        </w:r>
      </w:ins>
      <w:r w:rsidR="00F17D5F">
        <w:rPr>
          <w:rFonts w:ascii="GHEA Grapalat" w:hAnsi="GHEA Grapalat"/>
        </w:rPr>
        <w:t>и данных аффилированных с ним лиц</w:t>
      </w:r>
      <w:r>
        <w:rPr>
          <w:rFonts w:ascii="GHEA Grapalat" w:hAnsi="GHEA Grapalat"/>
        </w:rPr>
        <w:t xml:space="preserve"> требованиям права на участие, установленным настоящим приглашением;</w:t>
      </w:r>
    </w:p>
    <w:p w14:paraId="37263604" w14:textId="77777777" w:rsidR="00C648DF" w:rsidRDefault="005F25EF" w:rsidP="00B46D58">
      <w:pPr>
        <w:jc w:val="both"/>
        <w:rPr>
          <w:rFonts w:ascii="GHEA Grapalat" w:hAnsi="GHEA Grapalat"/>
        </w:rPr>
      </w:pPr>
      <w:r>
        <w:rPr>
          <w:rFonts w:ascii="GHEA Grapalat" w:hAnsi="GHEA Grapalat"/>
        </w:rPr>
        <w:t xml:space="preserve">   б) </w:t>
      </w:r>
      <w:r w:rsidR="00503B90" w:rsidRPr="008C1FF8">
        <w:rPr>
          <w:rFonts w:ascii="GHEA Grapalat" w:hAnsi="GHEA Grapalat"/>
        </w:rPr>
        <w:t>документы, предусмотренные настоящим приглашением, подтверждающие его соответствие квалификационным критериям</w:t>
      </w:r>
      <w:r w:rsidR="003624C3" w:rsidRPr="003624C3">
        <w:rPr>
          <w:rFonts w:ascii="GHEA Grapalat" w:hAnsi="GHEA Grapalat"/>
        </w:rPr>
        <w:t>;</w:t>
      </w:r>
      <w:r w:rsidR="00990B4D">
        <w:rPr>
          <w:rFonts w:ascii="GHEA Grapalat" w:hAnsi="GHEA Grapalat"/>
        </w:rPr>
        <w:t xml:space="preserve"> </w:t>
      </w:r>
    </w:p>
    <w:p w14:paraId="4FF2F8DD" w14:textId="77777777" w:rsidR="005F25EF" w:rsidRDefault="005F25EF" w:rsidP="00C648DF">
      <w:pPr>
        <w:ind w:firstLine="284"/>
        <w:jc w:val="both"/>
        <w:rPr>
          <w:rFonts w:ascii="GHEA Grapalat" w:hAnsi="GHEA Grapalat"/>
        </w:rPr>
      </w:pPr>
      <w:r>
        <w:rPr>
          <w:rFonts w:ascii="GHEA Grapalat" w:hAnsi="GHEA Grapalat"/>
        </w:rPr>
        <w:t>в) объявление об отсутствии</w:t>
      </w:r>
      <w:r w:rsidR="00A61383">
        <w:rPr>
          <w:rFonts w:ascii="GHEA Grapalat" w:hAnsi="GHEA Grapalat"/>
        </w:rPr>
        <w:t xml:space="preserve"> недобросовестной конкуренции, </w:t>
      </w:r>
      <w:r>
        <w:rPr>
          <w:rFonts w:ascii="GHEA Grapalat" w:hAnsi="GHEA Grapalat"/>
        </w:rPr>
        <w:t xml:space="preserve"> злоупотребления доминирующим положением и антиконкурентного соглашения в рамках настоящей процедуры</w:t>
      </w:r>
    </w:p>
    <w:p w14:paraId="37422614" w14:textId="77777777" w:rsidR="005F25EF" w:rsidRDefault="005F25EF" w:rsidP="00B46D58">
      <w:pPr>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14:paraId="7FBBA767" w14:textId="77777777" w:rsidR="00EA0D10" w:rsidRPr="002D0E98" w:rsidRDefault="001361B2" w:rsidP="00B46D58">
      <w:pPr>
        <w:pStyle w:val="norm"/>
        <w:widowControl w:val="0"/>
        <w:tabs>
          <w:tab w:val="left" w:pos="1134"/>
        </w:tabs>
        <w:spacing w:after="160" w:line="240" w:lineRule="auto"/>
        <w:ind w:firstLine="284"/>
        <w:rPr>
          <w:rFonts w:ascii="GHEA Grapalat" w:hAnsi="GHEA Grapalat"/>
          <w:lang w:val="hy-AM"/>
        </w:rPr>
      </w:pPr>
      <w:r>
        <w:rPr>
          <w:rFonts w:ascii="GHEA Grapalat" w:hAnsi="GHEA Grapalat"/>
        </w:rPr>
        <w:t xml:space="preserve">д) </w:t>
      </w:r>
      <w:r w:rsidR="001A424D" w:rsidRPr="002E51EC">
        <w:rPr>
          <w:rFonts w:ascii="GHEA Grapalat" w:hAnsi="GHEA Grapalat"/>
          <w:sz w:val="24"/>
          <w:szCs w:val="24"/>
        </w:rPr>
        <w:t>деклараци</w:t>
      </w:r>
      <w:r w:rsidR="00C22EC0">
        <w:rPr>
          <w:rFonts w:ascii="GHEA Grapalat" w:hAnsi="GHEA Grapalat"/>
          <w:sz w:val="24"/>
          <w:szCs w:val="24"/>
        </w:rPr>
        <w:t>ю</w:t>
      </w:r>
      <w:r w:rsidR="001A424D" w:rsidRPr="002E51EC">
        <w:rPr>
          <w:rFonts w:ascii="GHEA Grapalat" w:hAnsi="GHEA Grapalat"/>
          <w:sz w:val="24"/>
          <w:szCs w:val="24"/>
        </w:rPr>
        <w:t xml:space="preserve"> о реальных бенефициарах согласно Приложению 1. Декларация </w:t>
      </w:r>
      <w:r w:rsidR="001A424D" w:rsidRPr="00EE68A4">
        <w:rPr>
          <w:rFonts w:ascii="GHEA Grapalat" w:hAnsi="GHEA Grapalat"/>
          <w:sz w:val="24"/>
          <w:szCs w:val="24"/>
        </w:rPr>
        <w:t>не представляется, если участник является индивидуальным предпринимателем или физическим лицом</w:t>
      </w:r>
      <w:r w:rsidR="002F4914">
        <w:rPr>
          <w:rFonts w:ascii="GHEA Grapalat" w:hAnsi="GHEA Grapalat"/>
        </w:rPr>
        <w:t xml:space="preserve"> </w:t>
      </w:r>
      <w:r>
        <w:rPr>
          <w:rFonts w:ascii="GHEA Grapalat" w:hAnsi="GHEA Grapalat"/>
          <w:spacing w:val="-6"/>
          <w:sz w:val="24"/>
          <w:szCs w:val="24"/>
        </w:rPr>
        <w:t xml:space="preserve">При этом, если участник объявляется отобранным участником, то предусмотренная настоящим абзацем </w:t>
      </w:r>
      <w:r w:rsidR="00470B0D">
        <w:rPr>
          <w:rFonts w:ascii="GHEA Grapalat" w:hAnsi="GHEA Grapalat"/>
          <w:spacing w:val="-6"/>
          <w:sz w:val="24"/>
          <w:szCs w:val="24"/>
        </w:rPr>
        <w:t>декларация</w:t>
      </w:r>
      <w:r>
        <w:rPr>
          <w:rFonts w:ascii="GHEA Grapalat" w:hAnsi="GHEA Grapalat"/>
          <w:spacing w:val="-6"/>
          <w:sz w:val="24"/>
          <w:szCs w:val="24"/>
        </w:rPr>
        <w:t>, которая после вскрытия заявок автоматически публик</w:t>
      </w:r>
      <w:r w:rsidR="00900B54">
        <w:rPr>
          <w:rFonts w:ascii="GHEA Grapalat" w:hAnsi="GHEA Grapalat"/>
          <w:spacing w:val="-6"/>
          <w:sz w:val="24"/>
          <w:szCs w:val="24"/>
        </w:rPr>
        <w:t>у</w:t>
      </w:r>
      <w:r>
        <w:rPr>
          <w:rFonts w:ascii="GHEA Grapalat" w:hAnsi="GHEA Grapalat"/>
          <w:spacing w:val="-6"/>
          <w:sz w:val="24"/>
          <w:szCs w:val="24"/>
        </w:rPr>
        <w:t>ется в системе, одновременно публик</w:t>
      </w:r>
      <w:r w:rsidR="00900B54">
        <w:rPr>
          <w:rFonts w:ascii="GHEA Grapalat" w:hAnsi="GHEA Grapalat"/>
          <w:spacing w:val="-6"/>
          <w:sz w:val="24"/>
          <w:szCs w:val="24"/>
        </w:rPr>
        <w:t>у</w:t>
      </w:r>
      <w:r>
        <w:rPr>
          <w:rFonts w:ascii="GHEA Grapalat" w:hAnsi="GHEA Grapalat"/>
          <w:spacing w:val="-6"/>
          <w:sz w:val="24"/>
          <w:szCs w:val="24"/>
        </w:rPr>
        <w:t xml:space="preserve">ется в </w:t>
      </w:r>
      <w:r w:rsidRPr="002D0E98">
        <w:rPr>
          <w:rFonts w:ascii="GHEA Grapalat" w:hAnsi="GHEA Grapalat"/>
          <w:spacing w:val="-6"/>
          <w:sz w:val="24"/>
          <w:szCs w:val="24"/>
        </w:rPr>
        <w:t>бюллетене вместе с объявлением о</w:t>
      </w:r>
      <w:r w:rsidRPr="002D0E98">
        <w:rPr>
          <w:rFonts w:ascii="GHEA Grapalat" w:hAnsi="GHEA Grapalat"/>
          <w:sz w:val="24"/>
          <w:szCs w:val="24"/>
        </w:rPr>
        <w:t xml:space="preserve"> решении заключить договор;</w:t>
      </w:r>
      <w:r w:rsidR="005F25EF" w:rsidRPr="002D0E98">
        <w:rPr>
          <w:rFonts w:ascii="GHEA Grapalat" w:hAnsi="GHEA Grapalat"/>
        </w:rPr>
        <w:t xml:space="preserve"> </w:t>
      </w:r>
      <w:r w:rsidR="00E44BA9" w:rsidRPr="002D0E98">
        <w:rPr>
          <w:rFonts w:ascii="GHEA Grapalat" w:hAnsi="GHEA Grapalat"/>
          <w:vertAlign w:val="superscript"/>
        </w:rPr>
        <w:t>7</w:t>
      </w:r>
      <w:r w:rsidR="002D0E98" w:rsidRPr="002D0E98">
        <w:rPr>
          <w:rFonts w:ascii="GHEA Grapalat" w:hAnsi="GHEA Grapalat"/>
          <w:vertAlign w:val="superscript"/>
          <w:lang w:val="hy-AM"/>
        </w:rPr>
        <w:t>.1</w:t>
      </w:r>
    </w:p>
    <w:p w14:paraId="5D1207F6" w14:textId="77777777" w:rsidR="00B67CCD" w:rsidRPr="009044F1" w:rsidRDefault="008E58A2"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14:paraId="17C857CA" w14:textId="77777777" w:rsidR="006C3115" w:rsidRPr="00AA7117" w:rsidRDefault="008E58A2" w:rsidP="00C634C8">
      <w:pPr>
        <w:widowControl w:val="0"/>
        <w:tabs>
          <w:tab w:val="left" w:pos="1134"/>
        </w:tabs>
        <w:spacing w:after="160"/>
        <w:ind w:firstLine="284"/>
        <w:jc w:val="both"/>
        <w:rPr>
          <w:rFonts w:ascii="GHEA Grapalat" w:hAnsi="GHEA Grapalat"/>
        </w:rPr>
      </w:pPr>
      <w:r>
        <w:rPr>
          <w:rFonts w:ascii="GHEA Grapalat" w:hAnsi="GHEA Grapalat"/>
        </w:rPr>
        <w:lastRenderedPageBreak/>
        <w:t>3</w:t>
      </w:r>
      <w:r w:rsidR="00E326DD" w:rsidRPr="009044F1">
        <w:rPr>
          <w:rFonts w:ascii="GHEA Grapalat" w:hAnsi="GHEA Grapalat"/>
        </w:rPr>
        <w:t>)</w:t>
      </w:r>
      <w:r w:rsidR="00C634C8">
        <w:rPr>
          <w:rFonts w:ascii="GHEA Grapalat" w:hAnsi="GHEA Grapalat"/>
          <w:lang w:val="hy-AM"/>
        </w:rPr>
        <w:t xml:space="preserve"> </w:t>
      </w:r>
      <w:r w:rsidR="00E326DD" w:rsidRPr="009044F1">
        <w:rPr>
          <w:rFonts w:ascii="GHEA Grapalat" w:hAnsi="GHEA Grapalat"/>
        </w:rPr>
        <w:t>обеспечение заявки</w:t>
      </w:r>
      <w:r w:rsidR="0067389F" w:rsidRPr="000811C1">
        <w:rPr>
          <w:rFonts w:ascii="GHEA Grapalat" w:hAnsi="GHEA Grapalat"/>
        </w:rPr>
        <w:t>-</w:t>
      </w:r>
      <w:r w:rsidR="0067389F" w:rsidRPr="009044F1">
        <w:rPr>
          <w:rFonts w:ascii="GHEA Grapalat" w:hAnsi="GHEA Grapalat"/>
        </w:rPr>
        <w:t xml:space="preserve"> </w:t>
      </w:r>
      <w:r w:rsidR="00E326DD" w:rsidRPr="009044F1">
        <w:rPr>
          <w:rFonts w:ascii="GHEA Grapalat" w:hAnsi="GHEA Grapalat"/>
        </w:rPr>
        <w:t>в форме наличных денег или банковской гарантии</w:t>
      </w:r>
      <w:r w:rsidR="0067389F" w:rsidRPr="000811C1">
        <w:rPr>
          <w:rFonts w:ascii="GHEA Grapalat" w:hAnsi="GHEA Grapalat"/>
        </w:rPr>
        <w:t xml:space="preserve">. </w:t>
      </w:r>
      <w:r w:rsidR="00264CC6">
        <w:rPr>
          <w:rStyle w:val="FootnoteReference"/>
          <w:rFonts w:ascii="GHEA Grapalat" w:hAnsi="GHEA Grapalat"/>
        </w:rPr>
        <w:footnoteReference w:customMarkFollows="1" w:id="2"/>
        <w:t>8</w:t>
      </w:r>
    </w:p>
    <w:p w14:paraId="7BDC97AD" w14:textId="77777777" w:rsidR="000845F6" w:rsidRPr="009044F1" w:rsidRDefault="002A6730"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4</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14:paraId="58B3C9FF" w14:textId="77777777" w:rsidR="000845F6" w:rsidRPr="00D3436F" w:rsidRDefault="002A6730"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5</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посредством системы представить копию договора о совместной деятельности, если участники участвуют в настоящей процедуре в порядке совместной деятельности (консорциумом);</w:t>
      </w:r>
    </w:p>
    <w:p w14:paraId="0459291C" w14:textId="77777777" w:rsidR="00721677" w:rsidRDefault="00721677" w:rsidP="00B46D58">
      <w:pPr>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14:paraId="6B8AD91B" w14:textId="77777777" w:rsidR="00721677" w:rsidRDefault="00721677" w:rsidP="00B46D58">
      <w:pPr>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Pr>
          <w:rFonts w:ascii="GHEA Grapalat" w:hAnsi="GHEA Grapalat" w:cs="Sylfaen"/>
        </w:rPr>
        <w:t xml:space="preserve"> (на один и тот же лот)</w:t>
      </w:r>
      <w:r>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14:paraId="48B7DB04" w14:textId="77777777" w:rsidR="007D3A92" w:rsidRDefault="00721677" w:rsidP="002047CE">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14:paraId="299237D9" w14:textId="77777777" w:rsidR="00567BD7" w:rsidRDefault="00567BD7">
      <w:pPr>
        <w:rPr>
          <w:rFonts w:ascii="GHEA Grapalat" w:hAnsi="GHEA Grapalat"/>
          <w:b/>
        </w:rPr>
      </w:pPr>
    </w:p>
    <w:p w14:paraId="69755253" w14:textId="77777777" w:rsidR="00A45946" w:rsidRPr="009044F1" w:rsidRDefault="00333B85" w:rsidP="00B46D58">
      <w:pPr>
        <w:widowControl w:val="0"/>
        <w:spacing w:after="160"/>
        <w:jc w:val="center"/>
        <w:rPr>
          <w:rFonts w:ascii="GHEA Grapalat" w:hAnsi="GHEA Grapalat" w:cs="Arial"/>
          <w:b/>
        </w:rPr>
      </w:pPr>
      <w:r>
        <w:rPr>
          <w:rFonts w:ascii="GHEA Grapalat" w:hAnsi="GHEA Grapalat"/>
          <w:b/>
        </w:rPr>
        <w:t>5.</w:t>
      </w:r>
      <w:r w:rsidR="00C8055A" w:rsidRPr="009044F1">
        <w:rPr>
          <w:rFonts w:ascii="GHEA Grapalat" w:hAnsi="GHEA Grapalat"/>
          <w:b/>
        </w:rPr>
        <w:t xml:space="preserve">ЦЕНОВОЕ ПРЕДЛОЖЕНИЕ ЗАЯВКИ </w:t>
      </w:r>
    </w:p>
    <w:p w14:paraId="54E439D4" w14:textId="77777777" w:rsidR="00A45946" w:rsidRPr="009044F1" w:rsidRDefault="00C8055A" w:rsidP="00B46D58">
      <w:pPr>
        <w:widowControl w:val="0"/>
        <w:tabs>
          <w:tab w:val="left" w:pos="1134"/>
        </w:tabs>
        <w:spacing w:after="160"/>
        <w:ind w:firstLine="567"/>
        <w:jc w:val="both"/>
        <w:rPr>
          <w:rFonts w:ascii="GHEA Grapalat" w:hAnsi="GHEA Grapalat"/>
        </w:rPr>
      </w:pPr>
      <w:r w:rsidRPr="009044F1">
        <w:rPr>
          <w:rFonts w:ascii="GHEA Grapalat" w:hAnsi="GHEA Grapalat"/>
        </w:rPr>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 xml:space="preserve">Предлагаемая цена помимо </w:t>
      </w:r>
      <w:r w:rsidRPr="00D448E9">
        <w:rPr>
          <w:rFonts w:ascii="GHEA Grapalat" w:hAnsi="GHEA Grapalat"/>
        </w:rPr>
        <w:t xml:space="preserve">стоимости </w:t>
      </w:r>
      <w:r w:rsidR="00D448E9" w:rsidRPr="00D448E9">
        <w:rPr>
          <w:rFonts w:ascii="GHEA Grapalat" w:hAnsi="GHEA Grapalat"/>
        </w:rPr>
        <w:t>услуги</w:t>
      </w:r>
      <w:r w:rsidRPr="00D448E9">
        <w:rPr>
          <w:rFonts w:ascii="GHEA Grapalat" w:hAnsi="GHEA Grapalat"/>
        </w:rPr>
        <w:t xml:space="preserve"> </w:t>
      </w:r>
      <w:r w:rsidRPr="009044F1">
        <w:rPr>
          <w:rFonts w:ascii="GHEA Grapalat" w:hAnsi="GHEA Grapalat"/>
        </w:rPr>
        <w:t>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 посредством системы.</w:t>
      </w:r>
    </w:p>
    <w:p w14:paraId="4913A817" w14:textId="1C796179" w:rsidR="00732678" w:rsidRDefault="00C8055A" w:rsidP="00206E8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5.2.</w:t>
      </w:r>
      <w:r w:rsidR="00333B85"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443317">
        <w:rPr>
          <w:rFonts w:ascii="GHEA Grapalat" w:hAnsi="GHEA Grapalat"/>
          <w:sz w:val="24"/>
          <w:szCs w:val="24"/>
        </w:rPr>
        <w:t>-</w:t>
      </w:r>
      <w:r w:rsidRPr="009044F1">
        <w:rPr>
          <w:rFonts w:ascii="GHEA Grapalat" w:hAnsi="GHEA Grapalat"/>
          <w:sz w:val="24"/>
          <w:szCs w:val="24"/>
        </w:rPr>
        <w:t xml:space="preserve"> </w:t>
      </w:r>
      <w:r w:rsidR="00443317" w:rsidRPr="009044F1">
        <w:rPr>
          <w:rFonts w:ascii="GHEA Grapalat" w:hAnsi="GHEA Grapalat"/>
          <w:sz w:val="24"/>
          <w:szCs w:val="24"/>
        </w:rPr>
        <w:t>стоимост</w:t>
      </w:r>
      <w:r w:rsidR="00443317">
        <w:rPr>
          <w:rFonts w:ascii="GHEA Grapalat" w:hAnsi="GHEA Grapalat"/>
          <w:sz w:val="24"/>
          <w:szCs w:val="24"/>
        </w:rPr>
        <w:t>ь</w:t>
      </w:r>
      <w:r w:rsidR="00716B81" w:rsidRPr="00716B81">
        <w:rPr>
          <w:rFonts w:ascii="GHEA Grapalat" w:hAnsi="GHEA Grapalat"/>
          <w:sz w:val="24"/>
          <w:szCs w:val="24"/>
        </w:rPr>
        <w:t xml:space="preserve"> </w:t>
      </w:r>
      <w:r w:rsidR="00716B81">
        <w:rPr>
          <w:rFonts w:ascii="GHEA Grapalat" w:hAnsi="GHEA Grapalat"/>
          <w:sz w:val="24"/>
          <w:szCs w:val="24"/>
        </w:rPr>
        <w:t>(</w:t>
      </w:r>
      <w:r w:rsidR="00716B81" w:rsidRPr="00864470">
        <w:rPr>
          <w:rFonts w:ascii="GHEA Grapalat" w:hAnsi="GHEA Grapalat"/>
          <w:sz w:val="24"/>
          <w:szCs w:val="24"/>
        </w:rPr>
        <w:t>совокупность себестоимости и прогнозируемой прибыли</w:t>
      </w:r>
      <w:r w:rsidR="00716B81">
        <w:rPr>
          <w:rFonts w:ascii="GHEA Grapalat" w:hAnsi="GHEA Grapalat"/>
          <w:sz w:val="24"/>
          <w:szCs w:val="24"/>
        </w:rPr>
        <w:t>)</w:t>
      </w:r>
      <w:r w:rsidR="00716B81" w:rsidRPr="009044F1">
        <w:rPr>
          <w:rFonts w:ascii="GHEA Grapalat" w:hAnsi="GHEA Grapalat"/>
          <w:sz w:val="24"/>
          <w:szCs w:val="24"/>
        </w:rPr>
        <w:t xml:space="preserve"> </w:t>
      </w:r>
      <w:r w:rsidRPr="009044F1">
        <w:rPr>
          <w:rFonts w:ascii="GHEA Grapalat" w:hAnsi="GHEA Grapalat"/>
          <w:sz w:val="24"/>
          <w:szCs w:val="24"/>
        </w:rPr>
        <w:t>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w:t>
      </w:r>
      <w:r w:rsidR="00A70A2B">
        <w:rPr>
          <w:rFonts w:ascii="GHEA Grapalat" w:hAnsi="GHEA Grapalat"/>
          <w:sz w:val="24"/>
          <w:szCs w:val="24"/>
        </w:rPr>
        <w:t xml:space="preserve"> При этом</w:t>
      </w:r>
      <w:r w:rsidR="00940B86">
        <w:rPr>
          <w:rFonts w:ascii="GHEA Grapalat" w:hAnsi="GHEA Grapalat"/>
          <w:sz w:val="24"/>
          <w:szCs w:val="24"/>
        </w:rPr>
        <w:t xml:space="preserve"> о</w:t>
      </w:r>
      <w:r w:rsidR="00B95FE0" w:rsidRPr="009044F1">
        <w:rPr>
          <w:rFonts w:ascii="GHEA Grapalat" w:hAnsi="GHEA Grapalat"/>
          <w:sz w:val="24"/>
          <w:szCs w:val="24"/>
        </w:rPr>
        <w:t>ценка и сравнение ценовых предложений участников осуществляются без исчисления указанной в настоящем пункте суммы налога</w:t>
      </w:r>
      <w:r w:rsidR="006434B3">
        <w:rPr>
          <w:rFonts w:ascii="GHEA Grapalat" w:hAnsi="GHEA Grapalat"/>
          <w:sz w:val="24"/>
          <w:szCs w:val="24"/>
        </w:rPr>
        <w:t>,</w:t>
      </w:r>
      <w:r w:rsidR="00B95FE0" w:rsidRPr="009044F1">
        <w:rPr>
          <w:rFonts w:ascii="GHEA Grapalat" w:hAnsi="GHEA Grapalat"/>
          <w:sz w:val="24"/>
          <w:szCs w:val="24"/>
        </w:rPr>
        <w:t xml:space="preserve"> </w:t>
      </w:r>
    </w:p>
    <w:p w14:paraId="325B43C8" w14:textId="77777777" w:rsidR="00B95FE0" w:rsidRPr="009044F1" w:rsidRDefault="00A70A2B" w:rsidP="00B46D58">
      <w:pPr>
        <w:pStyle w:val="norm"/>
        <w:widowControl w:val="0"/>
        <w:spacing w:after="160" w:line="240" w:lineRule="auto"/>
        <w:ind w:firstLine="567"/>
        <w:rPr>
          <w:rFonts w:ascii="GHEA Grapalat" w:hAnsi="GHEA Grapalat" w:cs="Sylfaen"/>
          <w:sz w:val="24"/>
          <w:szCs w:val="24"/>
        </w:rPr>
      </w:pPr>
      <w:r>
        <w:rPr>
          <w:rFonts w:ascii="GHEA Grapalat" w:hAnsi="GHEA Grapalat"/>
          <w:sz w:val="24"/>
          <w:szCs w:val="24"/>
        </w:rPr>
        <w:t>З</w:t>
      </w:r>
      <w:r w:rsidR="00B95FE0" w:rsidRPr="009044F1">
        <w:rPr>
          <w:rFonts w:ascii="GHEA Grapalat" w:hAnsi="GHEA Grapalat"/>
          <w:sz w:val="24"/>
          <w:szCs w:val="24"/>
        </w:rPr>
        <w:t>аявка участника не подлежит отклонению, если:</w:t>
      </w:r>
    </w:p>
    <w:p w14:paraId="72442C1D" w14:textId="77777777"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lastRenderedPageBreak/>
        <w:t>а.</w:t>
      </w:r>
      <w:r w:rsidR="00333B85" w:rsidRPr="005114D0">
        <w:rPr>
          <w:rFonts w:ascii="GHEA Grapalat" w:hAnsi="GHEA Grapalat"/>
          <w:sz w:val="24"/>
          <w:szCs w:val="24"/>
        </w:rPr>
        <w:tab/>
      </w:r>
      <w:r w:rsidRPr="009044F1">
        <w:rPr>
          <w:rFonts w:ascii="GHEA Grapalat" w:hAnsi="GHEA Grapalat"/>
          <w:sz w:val="24"/>
          <w:szCs w:val="24"/>
        </w:rPr>
        <w:t>графы "стоимость</w:t>
      </w:r>
      <w:r w:rsidR="00DF3688" w:rsidRPr="009044F1">
        <w:rPr>
          <w:rFonts w:ascii="GHEA Grapalat" w:hAnsi="GHEA Grapalat"/>
          <w:sz w:val="24"/>
          <w:szCs w:val="24"/>
        </w:rPr>
        <w:t>"</w:t>
      </w:r>
      <w:r w:rsidR="00830AD3">
        <w:rPr>
          <w:rFonts w:ascii="GHEA Grapalat" w:hAnsi="GHEA Grapalat"/>
          <w:sz w:val="24"/>
          <w:szCs w:val="24"/>
        </w:rPr>
        <w:t xml:space="preserve"> </w:t>
      </w:r>
      <w:r w:rsidRPr="009044F1">
        <w:rPr>
          <w:rFonts w:ascii="GHEA Grapalat" w:hAnsi="GHEA Grapalat"/>
          <w:sz w:val="24"/>
          <w:szCs w:val="24"/>
        </w:rPr>
        <w:t xml:space="preserve"> и "налог на добавленную стоимость" </w:t>
      </w:r>
      <w:r w:rsidR="004A262A" w:rsidRPr="009044F1">
        <w:rPr>
          <w:rFonts w:ascii="GHEA Grapalat" w:hAnsi="GHEA Grapalat"/>
          <w:sz w:val="24"/>
          <w:szCs w:val="24"/>
        </w:rPr>
        <w:t xml:space="preserve">ценового предложения </w:t>
      </w:r>
      <w:r w:rsidRPr="009044F1">
        <w:rPr>
          <w:rFonts w:ascii="GHEA Grapalat" w:hAnsi="GHEA Grapalat"/>
          <w:sz w:val="24"/>
          <w:szCs w:val="24"/>
        </w:rPr>
        <w:t>заполнены только цифрами, а графа "общая цена" — и прописью, и цифрами или только прописью.</w:t>
      </w:r>
    </w:p>
    <w:p w14:paraId="3C5D5A48" w14:textId="77777777"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333B85" w:rsidRPr="005114D0">
        <w:rPr>
          <w:rFonts w:ascii="GHEA Grapalat" w:hAnsi="GHEA Grapalat"/>
          <w:sz w:val="24"/>
          <w:szCs w:val="24"/>
        </w:rPr>
        <w:tab/>
      </w:r>
      <w:r w:rsidRPr="009044F1">
        <w:rPr>
          <w:rFonts w:ascii="GHEA Grapalat" w:hAnsi="GHEA Grapalat"/>
          <w:sz w:val="24"/>
          <w:szCs w:val="24"/>
        </w:rPr>
        <w:t xml:space="preserve">между суммами, указанными прописью или цифрами в графах </w:t>
      </w:r>
      <w:r w:rsidR="00A60D60" w:rsidRPr="009044F1">
        <w:rPr>
          <w:rFonts w:ascii="GHEA Grapalat" w:hAnsi="GHEA Grapalat"/>
          <w:sz w:val="24"/>
          <w:szCs w:val="24"/>
        </w:rPr>
        <w:t>"стоимость"</w:t>
      </w:r>
      <w:r w:rsidR="00697F11" w:rsidRPr="00697F11">
        <w:rPr>
          <w:rFonts w:ascii="GHEA Grapalat" w:hAnsi="GHEA Grapalat"/>
          <w:sz w:val="24"/>
          <w:szCs w:val="24"/>
        </w:rPr>
        <w:t xml:space="preserve"> </w:t>
      </w:r>
      <w:r w:rsidRPr="009044F1">
        <w:rPr>
          <w:rFonts w:ascii="GHEA Grapalat" w:hAnsi="GHEA Grapalat"/>
          <w:sz w:val="24"/>
          <w:szCs w:val="24"/>
        </w:rPr>
        <w:t>и "налог на добавленную стоимость"</w:t>
      </w:r>
      <w:r w:rsidR="00B5379A" w:rsidRPr="00B5379A">
        <w:rPr>
          <w:rFonts w:ascii="GHEA Grapalat" w:hAnsi="GHEA Grapalat"/>
          <w:sz w:val="24"/>
          <w:szCs w:val="24"/>
        </w:rPr>
        <w:t xml:space="preserve"> </w:t>
      </w:r>
      <w:r w:rsidRPr="009044F1">
        <w:rPr>
          <w:rFonts w:ascii="GHEA Grapalat" w:hAnsi="GHEA Grapalat"/>
          <w:sz w:val="24"/>
          <w:szCs w:val="24"/>
        </w:rPr>
        <w:t>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14:paraId="645D5ED6" w14:textId="77777777" w:rsidR="00A45946" w:rsidRPr="00697F11" w:rsidRDefault="00B95FE0"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в.</w:t>
      </w:r>
      <w:r w:rsidR="00333B85"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r w:rsidR="00697F11" w:rsidRPr="00697F11">
        <w:rPr>
          <w:rFonts w:ascii="GHEA Grapalat" w:hAnsi="GHEA Grapalat"/>
          <w:sz w:val="24"/>
          <w:szCs w:val="24"/>
        </w:rPr>
        <w:t>;</w:t>
      </w:r>
    </w:p>
    <w:p w14:paraId="6D0C1A0C" w14:textId="77777777" w:rsidR="00B9778A" w:rsidRPr="00697F11" w:rsidRDefault="00B9778A"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стоимость, налог на добавленную стоимость и общая сумма</w:t>
      </w:r>
      <w:r w:rsidR="00910938" w:rsidRPr="00910938">
        <w:rPr>
          <w:rFonts w:ascii="GHEA Grapalat" w:hAnsi="GHEA Grapalat"/>
          <w:sz w:val="24"/>
          <w:szCs w:val="24"/>
        </w:rPr>
        <w:t xml:space="preserve"> </w:t>
      </w:r>
      <w:r w:rsidR="00910938" w:rsidRPr="00B9778A">
        <w:rPr>
          <w:rFonts w:ascii="GHEA Grapalat" w:hAnsi="GHEA Grapalat"/>
          <w:sz w:val="24"/>
          <w:szCs w:val="24"/>
        </w:rPr>
        <w:t>ценового предложения</w:t>
      </w:r>
      <w:r w:rsidRPr="00B9778A">
        <w:rPr>
          <w:rFonts w:ascii="GHEA Grapalat" w:hAnsi="GHEA Grapalat"/>
          <w:sz w:val="24"/>
          <w:szCs w:val="24"/>
        </w:rPr>
        <w:t xml:space="preserve">, указанные в графах </w:t>
      </w:r>
      <w:r w:rsidR="00207490"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00697F11" w:rsidRPr="00697F11">
        <w:rPr>
          <w:rFonts w:ascii="GHEA Grapalat" w:hAnsi="GHEA Grapalat"/>
          <w:sz w:val="24"/>
          <w:szCs w:val="24"/>
        </w:rPr>
        <w:t>;</w:t>
      </w:r>
    </w:p>
    <w:p w14:paraId="04502431" w14:textId="77777777" w:rsidR="00A14685" w:rsidRDefault="00A14685"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w:t>
      </w:r>
      <w:r w:rsidR="00AE2A87" w:rsidRPr="009044F1">
        <w:rPr>
          <w:rFonts w:ascii="GHEA Grapalat" w:hAnsi="GHEA Grapalat"/>
          <w:sz w:val="24"/>
          <w:szCs w:val="24"/>
        </w:rPr>
        <w:t>"</w:t>
      </w:r>
      <w:r w:rsidR="00AE2A87" w:rsidRPr="00147FD7">
        <w:rPr>
          <w:rFonts w:ascii="GHEA Grapalat" w:hAnsi="GHEA Grapalat"/>
          <w:sz w:val="24"/>
          <w:szCs w:val="24"/>
        </w:rPr>
        <w:t>стоимость</w:t>
      </w:r>
      <w:r w:rsidR="00AE2A87" w:rsidRPr="009044F1">
        <w:rPr>
          <w:rFonts w:ascii="GHEA Grapalat" w:hAnsi="GHEA Grapalat"/>
          <w:sz w:val="24"/>
          <w:szCs w:val="24"/>
        </w:rPr>
        <w:t>""</w:t>
      </w:r>
      <w:r w:rsidR="00AE2A87" w:rsidRPr="00147FD7">
        <w:rPr>
          <w:rFonts w:ascii="GHEA Grapalat" w:hAnsi="GHEA Grapalat"/>
          <w:sz w:val="24"/>
          <w:szCs w:val="24"/>
        </w:rPr>
        <w:t xml:space="preserve"> и </w:t>
      </w:r>
      <w:r w:rsidR="00AE2A87" w:rsidRPr="009044F1">
        <w:rPr>
          <w:rFonts w:ascii="GHEA Grapalat" w:hAnsi="GHEA Grapalat"/>
          <w:sz w:val="24"/>
          <w:szCs w:val="24"/>
        </w:rPr>
        <w:t>"</w:t>
      </w:r>
      <w:r w:rsidR="00AE2A87" w:rsidRPr="00147FD7">
        <w:rPr>
          <w:rFonts w:ascii="GHEA Grapalat" w:hAnsi="GHEA Grapalat"/>
          <w:sz w:val="24"/>
          <w:szCs w:val="24"/>
        </w:rPr>
        <w:t>налог на добавленную стоимость</w:t>
      </w:r>
      <w:r w:rsidR="00AE2A87" w:rsidRPr="009044F1">
        <w:rPr>
          <w:rFonts w:ascii="GHEA Grapalat" w:hAnsi="GHEA Grapalat"/>
          <w:sz w:val="24"/>
          <w:szCs w:val="24"/>
        </w:rPr>
        <w:t>"</w:t>
      </w:r>
      <w:r w:rsidR="00AE2A87">
        <w:rPr>
          <w:rFonts w:ascii="GHEA Grapalat" w:hAnsi="GHEA Grapalat"/>
          <w:sz w:val="24"/>
          <w:szCs w:val="24"/>
        </w:rPr>
        <w:t xml:space="preserve"> </w:t>
      </w:r>
      <w:r w:rsidR="008730A8" w:rsidRPr="00A14685">
        <w:rPr>
          <w:rFonts w:ascii="GHEA Grapalat" w:hAnsi="GHEA Grapalat"/>
          <w:sz w:val="24"/>
          <w:szCs w:val="24"/>
        </w:rPr>
        <w:t xml:space="preserve">ценового предложения </w:t>
      </w:r>
      <w:r w:rsidRPr="00A14685">
        <w:rPr>
          <w:rFonts w:ascii="GHEA Grapalat" w:hAnsi="GHEA Grapalat"/>
          <w:sz w:val="24"/>
          <w:szCs w:val="24"/>
        </w:rPr>
        <w:t xml:space="preserve">суммы заполнены как цифрами, так и </w:t>
      </w:r>
      <w:r w:rsidR="008730A8"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p>
    <w:p w14:paraId="11891996" w14:textId="77777777" w:rsidR="00147FD7" w:rsidRDefault="00147FD7" w:rsidP="00B46D58">
      <w:pPr>
        <w:pStyle w:val="norm"/>
        <w:widowControl w:val="0"/>
        <w:tabs>
          <w:tab w:val="left" w:pos="1134"/>
        </w:tabs>
        <w:spacing w:after="160" w:line="240" w:lineRule="auto"/>
        <w:ind w:firstLine="567"/>
        <w:rPr>
          <w:rFonts w:ascii="GHEA Grapalat" w:hAnsi="GHEA Grapalat"/>
          <w:sz w:val="24"/>
          <w:szCs w:val="24"/>
        </w:rPr>
      </w:pPr>
      <w:r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2E7097">
        <w:rPr>
          <w:rFonts w:ascii="GHEA Grapalat" w:hAnsi="GHEA Grapalat"/>
          <w:sz w:val="24"/>
          <w:szCs w:val="24"/>
        </w:rPr>
        <w:t>прописью</w:t>
      </w:r>
      <w:r w:rsidRPr="00147FD7">
        <w:rPr>
          <w:rFonts w:ascii="GHEA Grapalat" w:hAnsi="GHEA Grapalat"/>
          <w:sz w:val="24"/>
          <w:szCs w:val="24"/>
        </w:rPr>
        <w:t xml:space="preserve"> в графах </w:t>
      </w:r>
      <w:r w:rsidR="00144CB2" w:rsidRPr="009044F1">
        <w:rPr>
          <w:rFonts w:ascii="GHEA Grapalat" w:hAnsi="GHEA Grapalat"/>
          <w:sz w:val="24"/>
          <w:szCs w:val="24"/>
        </w:rPr>
        <w:t>"</w:t>
      </w:r>
      <w:r w:rsidRPr="00147FD7">
        <w:rPr>
          <w:rFonts w:ascii="GHEA Grapalat" w:hAnsi="GHEA Grapalat"/>
          <w:sz w:val="24"/>
          <w:szCs w:val="24"/>
        </w:rPr>
        <w:t>стоимость</w:t>
      </w:r>
      <w:r w:rsidR="00144CB2" w:rsidRPr="009044F1">
        <w:rPr>
          <w:rFonts w:ascii="GHEA Grapalat" w:hAnsi="GHEA Grapalat"/>
          <w:sz w:val="24"/>
          <w:szCs w:val="24"/>
        </w:rPr>
        <w:t>"</w:t>
      </w:r>
      <w:r w:rsidR="002E7418" w:rsidRPr="002E7418">
        <w:rPr>
          <w:rFonts w:ascii="GHEA Grapalat" w:hAnsi="GHEA Grapalat"/>
          <w:sz w:val="24"/>
          <w:szCs w:val="24"/>
        </w:rPr>
        <w:t xml:space="preserve"> и</w:t>
      </w:r>
      <w:r w:rsidRPr="00147FD7">
        <w:rPr>
          <w:rFonts w:ascii="GHEA Grapalat" w:hAnsi="GHEA Grapalat"/>
          <w:sz w:val="24"/>
          <w:szCs w:val="24"/>
        </w:rPr>
        <w:t xml:space="preserve"> </w:t>
      </w:r>
      <w:r w:rsidR="00144CB2" w:rsidRPr="009044F1">
        <w:rPr>
          <w:rFonts w:ascii="GHEA Grapalat" w:hAnsi="GHEA Grapalat"/>
          <w:sz w:val="24"/>
          <w:szCs w:val="24"/>
        </w:rPr>
        <w:t>"</w:t>
      </w:r>
      <w:r w:rsidRPr="00147FD7">
        <w:rPr>
          <w:rFonts w:ascii="GHEA Grapalat" w:hAnsi="GHEA Grapalat"/>
          <w:sz w:val="24"/>
          <w:szCs w:val="24"/>
        </w:rPr>
        <w:t>налог на добавленную стоимость</w:t>
      </w:r>
      <w:r w:rsidR="00144CB2" w:rsidRPr="009044F1">
        <w:rPr>
          <w:rFonts w:ascii="GHEA Grapalat" w:hAnsi="GHEA Grapalat"/>
          <w:sz w:val="24"/>
          <w:szCs w:val="24"/>
        </w:rPr>
        <w:t>"</w:t>
      </w:r>
      <w:r w:rsidR="00362C3A">
        <w:rPr>
          <w:rFonts w:ascii="GHEA Grapalat" w:hAnsi="GHEA Grapalat"/>
          <w:sz w:val="24"/>
          <w:szCs w:val="24"/>
        </w:rPr>
        <w:t>.</w:t>
      </w:r>
    </w:p>
    <w:p w14:paraId="53A7424B" w14:textId="77777777" w:rsidR="0048059F" w:rsidRPr="009044F1" w:rsidRDefault="0048059F"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sidR="00413595">
        <w:rPr>
          <w:rFonts w:ascii="GHEA Grapalat" w:hAnsi="GHEA Grapalat"/>
          <w:sz w:val="24"/>
          <w:szCs w:val="24"/>
        </w:rPr>
        <w:t>ложения, лумы указаны в цифрах.</w:t>
      </w:r>
    </w:p>
    <w:p w14:paraId="52A716EE" w14:textId="77777777" w:rsidR="00A45946" w:rsidRPr="009044F1" w:rsidRDefault="00C8055A"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5.3</w:t>
      </w:r>
      <w:r w:rsidR="00A34DFE" w:rsidRPr="00A34DFE">
        <w:rPr>
          <w:rFonts w:ascii="GHEA Grapalat" w:hAnsi="GHEA Grapalat"/>
          <w:sz w:val="24"/>
          <w:szCs w:val="24"/>
        </w:rPr>
        <w:t>.</w:t>
      </w:r>
      <w:r w:rsidR="00333B85" w:rsidRPr="00333B85">
        <w:rPr>
          <w:rFonts w:ascii="GHEA Grapalat" w:hAnsi="GHEA Grapalat"/>
          <w:sz w:val="24"/>
          <w:szCs w:val="24"/>
        </w:rPr>
        <w:tab/>
      </w:r>
      <w:r w:rsidRPr="009044F1">
        <w:rPr>
          <w:rFonts w:ascii="GHEA Grapalat" w:hAnsi="GHEA Grapalat"/>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и в обязательном порядке заполняется в системе без расчета подлежащей уплате в государственный бюджет Республики Армения суммы налога на</w:t>
      </w:r>
      <w:r w:rsidR="00333B85">
        <w:rPr>
          <w:rFonts w:ascii="Courier New" w:hAnsi="Courier New" w:cs="Courier New"/>
          <w:sz w:val="24"/>
          <w:szCs w:val="24"/>
          <w:lang w:val="en-US"/>
        </w:rPr>
        <w:t> </w:t>
      </w:r>
      <w:r w:rsidRPr="009044F1">
        <w:rPr>
          <w:rFonts w:ascii="GHEA Grapalat" w:hAnsi="GHEA Grapalat"/>
          <w:sz w:val="24"/>
          <w:szCs w:val="24"/>
        </w:rPr>
        <w:t>добавленную стоимость.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14:paraId="6F278093" w14:textId="77777777" w:rsidR="009D180E" w:rsidRDefault="009D180E" w:rsidP="00B46D58">
      <w:pPr>
        <w:widowControl w:val="0"/>
        <w:spacing w:after="160"/>
        <w:ind w:left="567" w:right="565"/>
        <w:jc w:val="center"/>
        <w:rPr>
          <w:rFonts w:ascii="GHEA Grapalat" w:hAnsi="GHEA Grapalat"/>
          <w:b/>
          <w:lang w:val="hy-AM"/>
        </w:rPr>
      </w:pPr>
    </w:p>
    <w:p w14:paraId="597C789E" w14:textId="77777777" w:rsidR="00096865" w:rsidRPr="009044F1" w:rsidRDefault="00220C7C" w:rsidP="00B46D58">
      <w:pPr>
        <w:widowControl w:val="0"/>
        <w:spacing w:after="160"/>
        <w:ind w:left="567" w:right="565"/>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2626F7" w:rsidRPr="002626F7">
        <w:rPr>
          <w:rFonts w:ascii="GHEA Grapalat" w:hAnsi="GHEA Grapalat"/>
          <w:b/>
        </w:rPr>
        <w:t xml:space="preserve"> </w:t>
      </w:r>
      <w:r w:rsidR="00955A1E" w:rsidRPr="009044F1">
        <w:rPr>
          <w:rFonts w:ascii="GHEA Grapalat" w:hAnsi="GHEA Grapalat"/>
          <w:b/>
        </w:rPr>
        <w:t>И ИХ ОТЗЫВА</w:t>
      </w:r>
    </w:p>
    <w:p w14:paraId="172C30EC" w14:textId="77777777" w:rsidR="00096865" w:rsidRPr="00AA7117" w:rsidRDefault="00220C7C" w:rsidP="00B46D58">
      <w:pPr>
        <w:pStyle w:val="BodyTextIndent"/>
        <w:widowControl w:val="0"/>
        <w:tabs>
          <w:tab w:val="left" w:pos="1134"/>
        </w:tabs>
        <w:spacing w:after="160" w:line="240" w:lineRule="auto"/>
        <w:ind w:firstLine="567"/>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14:paraId="155D9A50" w14:textId="77777777" w:rsidR="00096865" w:rsidRPr="009044F1" w:rsidRDefault="00220C7C"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14:paraId="42F5BAF7" w14:textId="77777777" w:rsidR="00FA0E41" w:rsidRPr="009044F1" w:rsidRDefault="00FA0E41" w:rsidP="00B46D58">
      <w:pPr>
        <w:widowControl w:val="0"/>
        <w:spacing w:after="160"/>
        <w:ind w:firstLine="567"/>
        <w:jc w:val="center"/>
        <w:rPr>
          <w:rFonts w:ascii="GHEA Grapalat" w:hAnsi="GHEA Grapalat"/>
          <w:b/>
        </w:rPr>
      </w:pPr>
    </w:p>
    <w:p w14:paraId="44B59355" w14:textId="779D1906" w:rsidR="00A214D5" w:rsidRPr="00996C18" w:rsidRDefault="000D701E" w:rsidP="00206E88">
      <w:pPr>
        <w:widowControl w:val="0"/>
        <w:spacing w:after="160"/>
        <w:jc w:val="center"/>
        <w:rPr>
          <w:rFonts w:ascii="GHEA Grapalat" w:hAnsi="GHEA Grapalat" w:cs="Sylfaen"/>
        </w:rPr>
      </w:pPr>
      <w:r w:rsidRPr="009044F1">
        <w:rPr>
          <w:rFonts w:ascii="GHEA Grapalat" w:hAnsi="GHEA Grapalat"/>
          <w:b/>
        </w:rPr>
        <w:t xml:space="preserve">7. </w:t>
      </w:r>
    </w:p>
    <w:p w14:paraId="04E1F149" w14:textId="77777777" w:rsidR="00A214D5" w:rsidRPr="00681F45" w:rsidRDefault="00A214D5" w:rsidP="00B46D58">
      <w:pPr>
        <w:widowControl w:val="0"/>
        <w:tabs>
          <w:tab w:val="left" w:pos="1134"/>
        </w:tabs>
        <w:spacing w:after="160"/>
        <w:ind w:firstLine="567"/>
        <w:jc w:val="both"/>
        <w:rPr>
          <w:rFonts w:ascii="GHEA Grapalat" w:hAnsi="GHEA Grapalat" w:cs="Sylfaen"/>
        </w:rPr>
      </w:pPr>
    </w:p>
    <w:p w14:paraId="6634F07E" w14:textId="3BD30649" w:rsidR="00096865" w:rsidRDefault="00E70FC4" w:rsidP="00206E88">
      <w:pPr>
        <w:jc w:val="center"/>
        <w:rPr>
          <w:rFonts w:ascii="GHEA Grapalat" w:hAnsi="GHEA Grapalat"/>
          <w:b/>
        </w:rPr>
      </w:pPr>
      <w:r>
        <w:rPr>
          <w:rFonts w:ascii="GHEA Grapalat" w:hAnsi="GHEA Grapalat"/>
          <w:b/>
        </w:rPr>
        <w:lastRenderedPageBreak/>
        <w:t xml:space="preserve">8.ВСКРЫТИЕ, ОЦЕНКА ЗАЯВОК И </w:t>
      </w:r>
      <w:r w:rsidR="008E3C53">
        <w:rPr>
          <w:rFonts w:ascii="GHEA Grapalat" w:hAnsi="GHEA Grapalat"/>
          <w:b/>
        </w:rPr>
        <w:br/>
      </w:r>
      <w:r w:rsidR="00807178" w:rsidRPr="009044F1">
        <w:rPr>
          <w:rFonts w:ascii="GHEA Grapalat" w:hAnsi="GHEA Grapalat"/>
          <w:b/>
        </w:rPr>
        <w:t>ПОДВЕДЕНИЕ ИТОГОВ</w:t>
      </w:r>
    </w:p>
    <w:p w14:paraId="3A45C2AC" w14:textId="77777777" w:rsidR="00206E88" w:rsidRPr="009044F1" w:rsidRDefault="00206E88" w:rsidP="00206E88">
      <w:pPr>
        <w:jc w:val="center"/>
        <w:rPr>
          <w:rFonts w:ascii="GHEA Grapalat" w:hAnsi="GHEA Grapalat"/>
          <w:b/>
        </w:rPr>
      </w:pPr>
    </w:p>
    <w:p w14:paraId="17FAEE9D" w14:textId="68A7AD22" w:rsidR="00096865" w:rsidRPr="009044F1" w:rsidRDefault="00FD2748" w:rsidP="00B46D58">
      <w:pPr>
        <w:pStyle w:val="BodyTextIndent2"/>
        <w:widowControl w:val="0"/>
        <w:tabs>
          <w:tab w:val="left" w:pos="1134"/>
        </w:tabs>
        <w:spacing w:after="160" w:line="240" w:lineRule="auto"/>
        <w:ind w:firstLine="567"/>
        <w:rPr>
          <w:rFonts w:ascii="GHEA Grapalat" w:hAnsi="GHEA Grapalat" w:cs="Tahoma"/>
          <w:sz w:val="24"/>
          <w:szCs w:val="24"/>
        </w:rPr>
      </w:pPr>
      <w:r w:rsidRPr="009044F1">
        <w:rPr>
          <w:rFonts w:ascii="GHEA Grapalat" w:hAnsi="GHEA Grapalat"/>
          <w:sz w:val="24"/>
          <w:szCs w:val="24"/>
        </w:rPr>
        <w:t>8.1</w:t>
      </w:r>
      <w:r w:rsidR="00D07367" w:rsidRPr="00D07367">
        <w:rPr>
          <w:rFonts w:ascii="GHEA Grapalat" w:hAnsi="GHEA Grapalat"/>
          <w:sz w:val="24"/>
          <w:szCs w:val="24"/>
        </w:rPr>
        <w:t>.</w:t>
      </w:r>
      <w:r w:rsidR="00D07367" w:rsidRPr="00D07367">
        <w:rPr>
          <w:rFonts w:ascii="GHEA Grapalat" w:hAnsi="GHEA Grapalat"/>
          <w:sz w:val="24"/>
          <w:szCs w:val="24"/>
        </w:rPr>
        <w:tab/>
      </w:r>
      <w:r w:rsidRPr="009044F1">
        <w:rPr>
          <w:rFonts w:ascii="GHEA Grapalat" w:hAnsi="GHEA Grapalat"/>
          <w:sz w:val="24"/>
          <w:szCs w:val="24"/>
        </w:rPr>
        <w:t xml:space="preserve">Вскрытие заявок произойдет посредством системы </w:t>
      </w:r>
      <w:r w:rsidR="00206E88" w:rsidRPr="00206E88">
        <w:rPr>
          <w:rFonts w:ascii="GHEA Grapalat" w:hAnsi="GHEA Grapalat"/>
          <w:b/>
          <w:bCs/>
          <w:sz w:val="24"/>
          <w:szCs w:val="24"/>
        </w:rPr>
        <w:t>в 1</w:t>
      </w:r>
      <w:r w:rsidR="002C32F1" w:rsidRPr="002C32F1">
        <w:rPr>
          <w:rFonts w:ascii="GHEA Grapalat" w:hAnsi="GHEA Grapalat"/>
          <w:b/>
          <w:bCs/>
          <w:sz w:val="24"/>
          <w:szCs w:val="24"/>
        </w:rPr>
        <w:t>0</w:t>
      </w:r>
      <w:r w:rsidR="00206E88" w:rsidRPr="00206E88">
        <w:rPr>
          <w:rFonts w:ascii="GHEA Grapalat" w:hAnsi="GHEA Grapalat"/>
          <w:b/>
          <w:bCs/>
          <w:sz w:val="24"/>
          <w:szCs w:val="24"/>
        </w:rPr>
        <w:t xml:space="preserve">:00 часов </w:t>
      </w:r>
      <w:r w:rsidR="002C32F1" w:rsidRPr="002C32F1">
        <w:rPr>
          <w:rFonts w:ascii="GHEA Grapalat" w:hAnsi="GHEA Grapalat"/>
          <w:b/>
          <w:bCs/>
          <w:sz w:val="24"/>
          <w:szCs w:val="24"/>
          <w:highlight w:val="yellow"/>
        </w:rPr>
        <w:t>2</w:t>
      </w:r>
      <w:r w:rsidR="001E1A12" w:rsidRPr="000A7BB6">
        <w:rPr>
          <w:rFonts w:ascii="GHEA Grapalat" w:hAnsi="GHEA Grapalat"/>
          <w:b/>
          <w:bCs/>
          <w:sz w:val="24"/>
          <w:szCs w:val="24"/>
          <w:highlight w:val="yellow"/>
        </w:rPr>
        <w:t>4</w:t>
      </w:r>
      <w:r w:rsidR="009B4090" w:rsidRPr="000A7BB6">
        <w:rPr>
          <w:rFonts w:ascii="GHEA Grapalat" w:hAnsi="GHEA Grapalat"/>
          <w:b/>
          <w:bCs/>
          <w:sz w:val="24"/>
          <w:szCs w:val="24"/>
          <w:highlight w:val="yellow"/>
        </w:rPr>
        <w:t>.06</w:t>
      </w:r>
      <w:r w:rsidR="00206E88" w:rsidRPr="00206E88">
        <w:rPr>
          <w:rFonts w:ascii="GHEA Grapalat" w:hAnsi="GHEA Grapalat"/>
          <w:b/>
          <w:bCs/>
          <w:sz w:val="24"/>
          <w:szCs w:val="24"/>
        </w:rPr>
        <w:t>.2025г.</w:t>
      </w:r>
      <w:r w:rsidRPr="009044F1">
        <w:rPr>
          <w:rFonts w:ascii="GHEA Grapalat" w:hAnsi="GHEA Grapalat"/>
          <w:sz w:val="24"/>
          <w:szCs w:val="24"/>
        </w:rPr>
        <w:t xml:space="preserve">. </w:t>
      </w:r>
    </w:p>
    <w:p w14:paraId="10A0B28A" w14:textId="77777777" w:rsidR="00ED6836" w:rsidRPr="009044F1" w:rsidRDefault="009B6D58" w:rsidP="00B46D58">
      <w:pPr>
        <w:widowControl w:val="0"/>
        <w:spacing w:after="160"/>
        <w:ind w:firstLine="567"/>
        <w:jc w:val="both"/>
        <w:rPr>
          <w:rFonts w:ascii="GHEA Grapalat" w:hAnsi="GHEA Grapalat" w:cs="Sylfaen"/>
        </w:rPr>
      </w:pPr>
      <w:r w:rsidRPr="009044F1">
        <w:rPr>
          <w:rFonts w:ascii="GHEA Grapalat" w:hAnsi="GHEA Grapalat"/>
        </w:rPr>
        <w:t>На заседании по вскрытию</w:t>
      </w:r>
      <w:r w:rsidR="001F2926">
        <w:rPr>
          <w:rFonts w:ascii="GHEA Grapalat" w:hAnsi="GHEA Grapalat"/>
        </w:rPr>
        <w:t xml:space="preserve"> и оценке</w:t>
      </w:r>
      <w:r w:rsidRPr="009044F1">
        <w:rPr>
          <w:rFonts w:ascii="GHEA Grapalat" w:hAnsi="GHEA Grapalat"/>
        </w:rPr>
        <w:t xml:space="preserve"> заявок председатель комиссии (председательствующий на заседании) объявляет заседание открытым и оглашает выраженную одним числом цену </w:t>
      </w:r>
      <w:r w:rsidR="00BE788C">
        <w:rPr>
          <w:rFonts w:ascii="GHEA Grapalat" w:hAnsi="GHEA Grapalat"/>
        </w:rPr>
        <w:t xml:space="preserve">закупки </w:t>
      </w:r>
      <w:r w:rsidRPr="009044F1">
        <w:rPr>
          <w:rFonts w:ascii="GHEA Grapalat" w:hAnsi="GHEA Grapalat"/>
        </w:rPr>
        <w:t xml:space="preserve">на закупаемые в рамках настоящей процедуры </w:t>
      </w:r>
      <w:r w:rsidR="000032AC" w:rsidRPr="000073F8">
        <w:rPr>
          <w:rFonts w:ascii="GHEA Grapalat" w:hAnsi="GHEA Grapalat"/>
        </w:rPr>
        <w:t>услуги</w:t>
      </w:r>
      <w:r w:rsidRPr="000073F8">
        <w:rPr>
          <w:rFonts w:ascii="GHEA Grapalat" w:hAnsi="GHEA Grapalat"/>
        </w:rPr>
        <w:t xml:space="preserve">, а также выраженные одним числом ценовые предложения подавших </w:t>
      </w:r>
      <w:r w:rsidRPr="009044F1">
        <w:rPr>
          <w:rFonts w:ascii="GHEA Grapalat" w:hAnsi="GHEA Grapalat"/>
        </w:rPr>
        <w:t>заявки участников, принимая за основание представленную прописью запись.</w:t>
      </w:r>
    </w:p>
    <w:p w14:paraId="7FEDFFC4" w14:textId="77777777" w:rsidR="003B60D5" w:rsidRPr="009044F1" w:rsidRDefault="00ED6836" w:rsidP="00B46D58">
      <w:pPr>
        <w:widowControl w:val="0"/>
        <w:spacing w:after="160"/>
        <w:ind w:firstLine="567"/>
        <w:jc w:val="both"/>
        <w:rPr>
          <w:rFonts w:ascii="GHEA Grapalat" w:hAnsi="GHEA Grapalat" w:cs="Sylfaen"/>
        </w:rPr>
      </w:pPr>
      <w:r w:rsidRPr="009044F1">
        <w:rPr>
          <w:rFonts w:ascii="GHEA Grapalat" w:hAnsi="GHEA Grapalat"/>
        </w:rPr>
        <w:t xml:space="preserve">Функции вскрывающих членов комиссии в системе упорядочены. Упорядочение определяется председателем комиссии. Первый вскрывающий член комиссии своими отметками представляет на рассмотрение второго вскрывающего члена список подлежащих вскрытию заявок, которые система идентифицировала в качестве поданных (годных) заявок, после чего второй вскрывающий член утверждает список поданных ему заявок. После утверждения загружается протокол о вскрытии заявок (в системе </w:t>
      </w:r>
      <w:r w:rsidR="009F10E4">
        <w:rPr>
          <w:rFonts w:ascii="GHEA Grapalat" w:hAnsi="GHEA Grapalat"/>
        </w:rPr>
        <w:t>—</w:t>
      </w:r>
      <w:r w:rsidRPr="009044F1">
        <w:rPr>
          <w:rFonts w:ascii="GHEA Grapalat" w:hAnsi="GHEA Grapalat"/>
        </w:rPr>
        <w:t xml:space="preserve"> отчет), который в день вскрытия заявок отправляется секретарем комиссии посредством системы на адреса электронной почты участников.</w:t>
      </w:r>
    </w:p>
    <w:p w14:paraId="687A05C6" w14:textId="77777777" w:rsidR="009A796C" w:rsidRPr="009044F1" w:rsidRDefault="00FD274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8.2.</w:t>
      </w:r>
      <w:r w:rsidR="00D07367"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14:paraId="2C3C7BA3" w14:textId="77777777" w:rsidR="002A665D" w:rsidRPr="002A665D" w:rsidRDefault="00CF34DE" w:rsidP="00B46D58">
      <w:pPr>
        <w:widowControl w:val="0"/>
        <w:spacing w:after="160"/>
        <w:ind w:firstLine="567"/>
        <w:jc w:val="both"/>
      </w:pPr>
      <w:r>
        <w:rPr>
          <w:rFonts w:ascii="GHEA Grapalat" w:hAnsi="GHEA Grapalat"/>
        </w:rPr>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семдесять пять</w:t>
      </w:r>
      <w:r>
        <w:rPr>
          <w:rFonts w:ascii="GHEA Grapalat" w:hAnsi="GHEA Grapalat"/>
        </w:rPr>
        <w:t xml:space="preserve"> лотов</w:t>
      </w:r>
      <w:r w:rsidR="00CA7C54">
        <w:rPr>
          <w:rFonts w:ascii="GHEA Grapalat" w:hAnsi="GHEA Grapalat"/>
        </w:rPr>
        <w:t>-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7A695C">
        <w:rPr>
          <w:rFonts w:ascii="GHEA Grapalat" w:hAnsi="GHEA Grapalat"/>
        </w:rPr>
        <w:t>пятнадцати</w:t>
      </w:r>
      <w:r w:rsidR="007A695C" w:rsidRPr="009044F1">
        <w:rPr>
          <w:rFonts w:ascii="GHEA Grapalat" w:hAnsi="GHEA Grapalat"/>
        </w:rPr>
        <w:t xml:space="preserve"> </w:t>
      </w:r>
      <w:r w:rsidR="009A796C" w:rsidRPr="009044F1">
        <w:rPr>
          <w:rFonts w:ascii="GHEA Grapalat" w:hAnsi="GHEA Grapalat"/>
        </w:rPr>
        <w:t>рабочих дней со дня 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7A695C">
        <w:rPr>
          <w:rFonts w:ascii="GHEA Grapalat" w:hAnsi="GHEA Grapalat"/>
        </w:rPr>
        <w:t>двадцати</w:t>
      </w:r>
      <w:r w:rsidR="007A695C" w:rsidRPr="009044F1">
        <w:rPr>
          <w:rFonts w:ascii="GHEA Grapalat" w:hAnsi="GHEA Grapalat"/>
        </w:rPr>
        <w:t xml:space="preserve"> </w:t>
      </w:r>
      <w:r w:rsidR="009A796C" w:rsidRPr="009044F1">
        <w:rPr>
          <w:rFonts w:ascii="GHEA Grapalat" w:hAnsi="GHEA Grapalat"/>
        </w:rPr>
        <w:t>рабочих дней.</w:t>
      </w:r>
    </w:p>
    <w:p w14:paraId="275FD59D" w14:textId="77777777" w:rsidR="00ED6836" w:rsidRPr="009044F1" w:rsidRDefault="00745561" w:rsidP="00B46D58">
      <w:pPr>
        <w:widowControl w:val="0"/>
        <w:spacing w:after="160"/>
        <w:ind w:firstLine="567"/>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Pr>
          <w:rFonts w:ascii="GHEA Grapalat" w:hAnsi="GHEA Grapalat"/>
        </w:rPr>
        <w:t xml:space="preserve"> и оценке </w:t>
      </w:r>
      <w:r w:rsidRPr="009044F1">
        <w:rPr>
          <w:rFonts w:ascii="GHEA Grapalat" w:hAnsi="GHEA Grapalat"/>
        </w:rPr>
        <w:t xml:space="preserve">заявок комиссия отклоняет те заявки, в которых отсутствуют ценовое предложение </w:t>
      </w:r>
      <w:r w:rsidR="009A5F32">
        <w:rPr>
          <w:rFonts w:ascii="GHEA Grapalat" w:hAnsi="GHEA Grapalat"/>
        </w:rPr>
        <w:t>и/или обеспечение заявки</w:t>
      </w:r>
      <w:r w:rsidR="009A5F32" w:rsidRPr="009044F1">
        <w:rPr>
          <w:rFonts w:ascii="GHEA Grapalat" w:hAnsi="GHEA Grapalat"/>
        </w:rPr>
        <w:t xml:space="preserve"> </w:t>
      </w:r>
      <w:r w:rsidR="009A5F32">
        <w:rPr>
          <w:rFonts w:ascii="GHEA Grapalat" w:hAnsi="GHEA Grapalat"/>
        </w:rPr>
        <w:t xml:space="preserve">или </w:t>
      </w:r>
      <w:r w:rsidRPr="009044F1">
        <w:rPr>
          <w:rFonts w:ascii="GHEA Grapalat" w:hAnsi="GHEA Grapalat"/>
        </w:rPr>
        <w:t>которые не соответствуют требованиям приглашения</w:t>
      </w:r>
      <w:r w:rsidR="00550A62">
        <w:rPr>
          <w:rFonts w:ascii="GHEA Grapalat" w:hAnsi="GHEA Grapalat"/>
        </w:rPr>
        <w:t xml:space="preserve">, </w:t>
      </w:r>
      <w:r w:rsidR="00550A62" w:rsidRPr="00550A62">
        <w:rPr>
          <w:rFonts w:ascii="GHEA Grapalat" w:hAnsi="GHEA Grapalat"/>
        </w:rPr>
        <w:t>за исключением случая, установленного пунктом 8.9 части 1 настоящего приглашения</w:t>
      </w:r>
      <w:r w:rsidRPr="009044F1">
        <w:rPr>
          <w:rFonts w:ascii="GHEA Grapalat" w:hAnsi="GHEA Grapalat"/>
        </w:rPr>
        <w:t>.</w:t>
      </w:r>
    </w:p>
    <w:p w14:paraId="2292A0C2" w14:textId="77777777" w:rsidR="00096865" w:rsidRPr="009044F1" w:rsidRDefault="00FD274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8.3.</w:t>
      </w:r>
      <w:r w:rsidR="00D07367" w:rsidRPr="005114D0">
        <w:rPr>
          <w:rFonts w:ascii="GHEA Grapalat" w:hAnsi="GHEA Grapalat"/>
          <w:sz w:val="24"/>
          <w:szCs w:val="24"/>
        </w:rPr>
        <w:tab/>
      </w:r>
      <w:r w:rsidRPr="009044F1">
        <w:rPr>
          <w:rFonts w:ascii="GHEA Grapalat" w:hAnsi="GHEA Grapalat"/>
          <w:sz w:val="24"/>
          <w:szCs w:val="24"/>
        </w:rPr>
        <w:t xml:space="preserve">С целью определения </w:t>
      </w:r>
      <w:r w:rsidR="00D22CBB">
        <w:rPr>
          <w:rFonts w:ascii="GHEA Grapalat" w:hAnsi="GHEA Grapalat"/>
          <w:sz w:val="24"/>
          <w:szCs w:val="24"/>
        </w:rPr>
        <w:t xml:space="preserve">отобранного </w:t>
      </w:r>
      <w:r w:rsidR="00432FEC">
        <w:rPr>
          <w:rFonts w:ascii="GHEA Grapalat" w:hAnsi="GHEA Grapalat"/>
          <w:sz w:val="24"/>
          <w:szCs w:val="24"/>
        </w:rPr>
        <w:t xml:space="preserve">или </w:t>
      </w:r>
      <w:r w:rsidR="00432FEC" w:rsidRPr="003F64C5">
        <w:rPr>
          <w:rFonts w:ascii="GHEA Grapalat" w:hAnsi="GHEA Grapalat"/>
          <w:sz w:val="24"/>
          <w:szCs w:val="24"/>
        </w:rPr>
        <w:t>непризнанны</w:t>
      </w:r>
      <w:r w:rsidR="00432FEC">
        <w:rPr>
          <w:rFonts w:ascii="GHEA Grapalat" w:hAnsi="GHEA Grapalat"/>
          <w:sz w:val="24"/>
          <w:szCs w:val="24"/>
        </w:rPr>
        <w:t xml:space="preserve">х таковыми </w:t>
      </w:r>
      <w:r w:rsidR="00D42D33" w:rsidRPr="009044F1">
        <w:rPr>
          <w:rFonts w:ascii="GHEA Grapalat" w:hAnsi="GHEA Grapalat"/>
          <w:sz w:val="24"/>
          <w:szCs w:val="24"/>
        </w:rPr>
        <w:t>участников</w:t>
      </w:r>
      <w:r w:rsidRPr="009044F1">
        <w:rPr>
          <w:rFonts w:ascii="GHEA Grapalat" w:hAnsi="GHEA Grapalat"/>
          <w:sz w:val="24"/>
          <w:szCs w:val="24"/>
        </w:rPr>
        <w:t>, председатель комиссии автоматическим способом создает протокол об оценке заявок, который утверждается в системе членами комиссии посредством проставления отметки в системе.</w:t>
      </w:r>
    </w:p>
    <w:p w14:paraId="6E2DF935" w14:textId="77777777" w:rsidR="00B514E8" w:rsidRPr="009044F1" w:rsidRDefault="00FD2748"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8.4</w:t>
      </w:r>
      <w:r w:rsidR="00D07367" w:rsidRPr="00D07367">
        <w:rPr>
          <w:rFonts w:ascii="GHEA Grapalat" w:hAnsi="GHEA Grapalat"/>
          <w:sz w:val="24"/>
          <w:szCs w:val="24"/>
        </w:rPr>
        <w:t>.</w:t>
      </w:r>
      <w:r w:rsidR="00D07367" w:rsidRPr="00D07367">
        <w:rPr>
          <w:rFonts w:ascii="GHEA Grapalat" w:hAnsi="GHEA Grapalat"/>
          <w:sz w:val="24"/>
          <w:szCs w:val="24"/>
        </w:rPr>
        <w:tab/>
      </w:r>
      <w:r w:rsidR="00D22CBB">
        <w:rPr>
          <w:rFonts w:ascii="GHEA Grapalat" w:hAnsi="GHEA Grapalat"/>
          <w:sz w:val="24"/>
          <w:szCs w:val="24"/>
        </w:rPr>
        <w:t>Отобранный у</w:t>
      </w:r>
      <w:r w:rsidRPr="009044F1">
        <w:rPr>
          <w:rFonts w:ascii="GHEA Grapalat" w:hAnsi="GHEA Grapalat"/>
          <w:sz w:val="24"/>
          <w:szCs w:val="24"/>
        </w:rPr>
        <w:t>частник</w:t>
      </w:r>
      <w:r w:rsidR="007A4247">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Pr>
          <w:rFonts w:ascii="GHEA Grapalat" w:hAnsi="GHEA Grapalat"/>
          <w:sz w:val="24"/>
          <w:szCs w:val="24"/>
        </w:rPr>
        <w:t>отобранного</w:t>
      </w:r>
      <w:r w:rsidR="0066621D">
        <w:rPr>
          <w:rFonts w:ascii="GHEA Grapalat" w:hAnsi="GHEA Grapalat"/>
          <w:sz w:val="24"/>
          <w:szCs w:val="24"/>
        </w:rPr>
        <w:t xml:space="preserve"> участника</w:t>
      </w:r>
      <w:r w:rsidR="009A0BDF">
        <w:rPr>
          <w:rFonts w:ascii="GHEA Grapalat" w:hAnsi="GHEA Grapalat"/>
          <w:sz w:val="24"/>
          <w:szCs w:val="24"/>
        </w:rPr>
        <w:t xml:space="preserve"> </w:t>
      </w:r>
      <w:r w:rsidR="00432FEC">
        <w:rPr>
          <w:rFonts w:ascii="GHEA Grapalat" w:hAnsi="GHEA Grapalat"/>
          <w:sz w:val="24"/>
          <w:szCs w:val="24"/>
        </w:rPr>
        <w:t xml:space="preserve">и </w:t>
      </w:r>
      <w:r w:rsidR="00432FEC" w:rsidRPr="003F64C5">
        <w:rPr>
          <w:rFonts w:ascii="GHEA Grapalat" w:hAnsi="GHEA Grapalat"/>
          <w:sz w:val="24"/>
          <w:szCs w:val="24"/>
        </w:rPr>
        <w:t>непризнанны</w:t>
      </w:r>
      <w:r w:rsidR="00432FEC">
        <w:rPr>
          <w:rFonts w:ascii="GHEA Grapalat" w:hAnsi="GHEA Grapalat"/>
          <w:sz w:val="24"/>
          <w:szCs w:val="24"/>
        </w:rPr>
        <w:t>ми таковыми</w:t>
      </w:r>
      <w:r w:rsidR="00432FEC" w:rsidRPr="003F64C5">
        <w:rPr>
          <w:rFonts w:ascii="GHEA Grapalat" w:hAnsi="GHEA Grapalat"/>
          <w:sz w:val="24"/>
          <w:szCs w:val="24"/>
        </w:rPr>
        <w:t xml:space="preserve"> </w:t>
      </w:r>
      <w:r w:rsidRPr="009044F1">
        <w:rPr>
          <w:rFonts w:ascii="GHEA Grapalat" w:hAnsi="GHEA Grapalat"/>
          <w:sz w:val="24"/>
          <w:szCs w:val="24"/>
        </w:rPr>
        <w:t xml:space="preserve">участников, оценка и сравнение ценовых предложений осуществляются без исчисления суммы налога, указанного в пункте 5.2. части 1 настоящего приглашения, а при оценке заявок за основание принимается </w:t>
      </w:r>
      <w:r w:rsidRPr="009044F1">
        <w:rPr>
          <w:rFonts w:ascii="GHEA Grapalat" w:hAnsi="GHEA Grapalat"/>
          <w:sz w:val="24"/>
          <w:szCs w:val="24"/>
        </w:rPr>
        <w:lastRenderedPageBreak/>
        <w:t>приложенное в системе ценовое предложение, утвержденное участником.</w:t>
      </w:r>
    </w:p>
    <w:p w14:paraId="74BE5213" w14:textId="3D278F13" w:rsidR="00096865" w:rsidRPr="00A01157" w:rsidRDefault="00FD274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8.5</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Pr="009044F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 </w:t>
      </w:r>
      <w:r w:rsidR="00206E88" w:rsidRPr="00206E88">
        <w:rPr>
          <w:rFonts w:ascii="GHEA Grapalat" w:hAnsi="GHEA Grapalat"/>
          <w:b/>
          <w:bCs/>
          <w:i w:val="0"/>
          <w:sz w:val="24"/>
          <w:szCs w:val="24"/>
        </w:rPr>
        <w:t>установленному Центральным банком РА на день открытия заявок</w:t>
      </w:r>
      <w:r w:rsidR="00A01157">
        <w:rPr>
          <w:rFonts w:ascii="GHEA Grapalat" w:hAnsi="GHEA Grapalat"/>
          <w:i w:val="0"/>
          <w:sz w:val="24"/>
          <w:szCs w:val="24"/>
        </w:rPr>
        <w:t>.</w:t>
      </w:r>
    </w:p>
    <w:p w14:paraId="445F8B6D" w14:textId="77777777" w:rsidR="009B6D58" w:rsidRPr="00186559" w:rsidRDefault="00FD274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D36366">
        <w:rPr>
          <w:rFonts w:ascii="GHEA Grapalat" w:hAnsi="GHEA Grapalat"/>
          <w:sz w:val="24"/>
          <w:szCs w:val="24"/>
        </w:rPr>
        <w:t>6</w:t>
      </w:r>
      <w:r w:rsidRPr="009044F1">
        <w:rPr>
          <w:rFonts w:ascii="GHEA Grapalat" w:hAnsi="GHEA Grapalat"/>
          <w:sz w:val="24"/>
          <w:szCs w:val="24"/>
        </w:rPr>
        <w:t>.</w:t>
      </w:r>
      <w:r w:rsidR="00644850"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Pr>
          <w:rFonts w:ascii="GHEA Grapalat" w:hAnsi="GHEA Grapalat"/>
          <w:sz w:val="24"/>
          <w:szCs w:val="24"/>
        </w:rPr>
        <w:t>отобранного</w:t>
      </w:r>
      <w:r w:rsidR="00970000" w:rsidRPr="000811C1">
        <w:rPr>
          <w:rFonts w:ascii="GHEA Grapalat" w:hAnsi="GHEA Grapalat"/>
          <w:sz w:val="24"/>
          <w:szCs w:val="24"/>
        </w:rPr>
        <w:t xml:space="preserve"> </w:t>
      </w:r>
      <w:r w:rsidR="00A00A1F">
        <w:rPr>
          <w:rFonts w:ascii="GHEA Grapalat" w:hAnsi="GHEA Grapalat"/>
          <w:sz w:val="24"/>
          <w:szCs w:val="24"/>
        </w:rPr>
        <w:t xml:space="preserve">и </w:t>
      </w:r>
      <w:r w:rsidR="00432FEC" w:rsidRPr="003F64C5">
        <w:rPr>
          <w:rFonts w:ascii="GHEA Grapalat" w:hAnsi="GHEA Grapalat"/>
          <w:sz w:val="24"/>
          <w:szCs w:val="24"/>
        </w:rPr>
        <w:t>непризнанны</w:t>
      </w:r>
      <w:r w:rsidR="00432FEC">
        <w:rPr>
          <w:rFonts w:ascii="GHEA Grapalat" w:hAnsi="GHEA Grapalat"/>
          <w:sz w:val="24"/>
          <w:szCs w:val="24"/>
        </w:rPr>
        <w:t>х таковыми</w:t>
      </w:r>
      <w:r w:rsidR="007D2779" w:rsidRPr="007D2779">
        <w:rPr>
          <w:rFonts w:ascii="GHEA Grapalat" w:hAnsi="GHEA Grapalat"/>
          <w:sz w:val="24"/>
          <w:szCs w:val="24"/>
        </w:rPr>
        <w:t xml:space="preserve"> </w:t>
      </w:r>
      <w:r w:rsidR="007D2779" w:rsidRPr="009044F1">
        <w:rPr>
          <w:rFonts w:ascii="GHEA Grapalat" w:hAnsi="GHEA Grapalat"/>
          <w:sz w:val="24"/>
          <w:szCs w:val="24"/>
        </w:rPr>
        <w:t>участников</w:t>
      </w:r>
      <w:r w:rsidR="00957EF4">
        <w:rPr>
          <w:rFonts w:ascii="GHEA Grapalat" w:hAnsi="GHEA Grapalat"/>
          <w:sz w:val="24"/>
          <w:szCs w:val="24"/>
        </w:rPr>
        <w:t>.</w:t>
      </w:r>
      <w:r w:rsidRPr="009044F1">
        <w:rPr>
          <w:rFonts w:ascii="GHEA Grapalat" w:hAnsi="GHEA Grapalat"/>
          <w:sz w:val="24"/>
          <w:szCs w:val="24"/>
        </w:rPr>
        <w:t>При равенстве предложенных наименьших цен</w:t>
      </w:r>
      <w:r w:rsidR="00186559">
        <w:rPr>
          <w:rFonts w:ascii="GHEA Grapalat" w:hAnsi="GHEA Grapalat"/>
          <w:sz w:val="24"/>
          <w:szCs w:val="24"/>
        </w:rPr>
        <w:t>:</w:t>
      </w:r>
    </w:p>
    <w:p w14:paraId="2074BD6D" w14:textId="77777777" w:rsidR="009B6D58" w:rsidRPr="00EC329B"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186559" w:rsidRPr="005114D0">
        <w:rPr>
          <w:rFonts w:ascii="GHEA Grapalat" w:hAnsi="GHEA Grapalat"/>
          <w:sz w:val="24"/>
          <w:szCs w:val="24"/>
        </w:rPr>
        <w:tab/>
      </w:r>
      <w:r w:rsidRPr="009044F1">
        <w:rPr>
          <w:rFonts w:ascii="GHEA Grapalat" w:hAnsi="GHEA Grapalat"/>
          <w:sz w:val="24"/>
          <w:szCs w:val="24"/>
        </w:rPr>
        <w:t>для определения</w:t>
      </w:r>
      <w:r w:rsidR="005F09CE">
        <w:rPr>
          <w:rFonts w:ascii="GHEA Grapalat" w:hAnsi="GHEA Grapalat"/>
          <w:sz w:val="24"/>
          <w:szCs w:val="24"/>
        </w:rPr>
        <w:t xml:space="preserve"> отобранного</w:t>
      </w:r>
      <w:r w:rsidR="000C6E1C">
        <w:rPr>
          <w:rFonts w:ascii="GHEA Grapalat" w:hAnsi="GHEA Grapalat"/>
          <w:sz w:val="24"/>
          <w:szCs w:val="24"/>
        </w:rPr>
        <w:t xml:space="preserve"> </w:t>
      </w:r>
      <w:r w:rsidR="00A03BAD">
        <w:rPr>
          <w:rFonts w:ascii="GHEA Grapalat" w:hAnsi="GHEA Grapalat"/>
          <w:sz w:val="24"/>
          <w:szCs w:val="24"/>
        </w:rPr>
        <w:t xml:space="preserve"> и </w:t>
      </w:r>
      <w:r w:rsidR="00A03BAD" w:rsidRPr="003F64C5">
        <w:rPr>
          <w:rFonts w:ascii="GHEA Grapalat" w:hAnsi="GHEA Grapalat"/>
          <w:sz w:val="24"/>
          <w:szCs w:val="24"/>
        </w:rPr>
        <w:t>непризнанны</w:t>
      </w:r>
      <w:r w:rsidR="00A03BAD">
        <w:rPr>
          <w:rFonts w:ascii="GHEA Grapalat" w:hAnsi="GHEA Grapalat"/>
          <w:sz w:val="24"/>
          <w:szCs w:val="24"/>
        </w:rPr>
        <w:t>х таковыми</w:t>
      </w:r>
      <w:r w:rsidR="00A03BAD" w:rsidRPr="00A03BAD">
        <w:rPr>
          <w:rFonts w:ascii="GHEA Grapalat" w:hAnsi="GHEA Grapalat"/>
          <w:sz w:val="24"/>
          <w:szCs w:val="24"/>
        </w:rPr>
        <w:t xml:space="preserve"> </w:t>
      </w:r>
      <w:r w:rsidRPr="009044F1">
        <w:rPr>
          <w:rFonts w:ascii="GHEA Grapalat" w:hAnsi="GHEA Grapalat"/>
          <w:sz w:val="24"/>
          <w:szCs w:val="24"/>
        </w:rPr>
        <w:t xml:space="preserve"> участников, </w:t>
      </w:r>
      <w:r w:rsidR="009F073E">
        <w:rPr>
          <w:rFonts w:ascii="GHEA Grapalat" w:hAnsi="GHEA Grapalat"/>
          <w:sz w:val="24"/>
          <w:szCs w:val="24"/>
        </w:rPr>
        <w:t>на заседаниии комиссии</w:t>
      </w:r>
      <w:r w:rsidR="009F073E" w:rsidRPr="009044F1">
        <w:rPr>
          <w:rFonts w:ascii="GHEA Grapalat" w:hAnsi="GHEA Grapalat"/>
          <w:sz w:val="24"/>
          <w:szCs w:val="24"/>
        </w:rPr>
        <w:t xml:space="preserve"> </w:t>
      </w:r>
      <w:r w:rsidR="009F073E" w:rsidRPr="00334F26">
        <w:rPr>
          <w:rFonts w:ascii="GHEA Grapalat" w:hAnsi="GHEA Grapalat"/>
          <w:sz w:val="24"/>
          <w:szCs w:val="24"/>
        </w:rPr>
        <w:t>с предложившими равные цены участниками,</w:t>
      </w:r>
      <w:r w:rsidR="009F073E">
        <w:rPr>
          <w:rFonts w:ascii="GHEA Grapalat" w:hAnsi="GHEA Grapalat"/>
          <w:sz w:val="24"/>
          <w:szCs w:val="24"/>
        </w:rPr>
        <w:t xml:space="preserve"> </w:t>
      </w:r>
      <w:del w:id="8" w:author="Vardan" w:date="2022-10-29T22:09:00Z">
        <w:r w:rsidRPr="009044F1" w:rsidDel="009F073E">
          <w:rPr>
            <w:rFonts w:ascii="GHEA Grapalat" w:hAnsi="GHEA Grapalat"/>
            <w:sz w:val="24"/>
            <w:szCs w:val="24"/>
          </w:rPr>
          <w:delText xml:space="preserve"> </w:delText>
        </w:r>
      </w:del>
      <w:r w:rsidRPr="009044F1">
        <w:rPr>
          <w:rFonts w:ascii="GHEA Grapalat" w:hAnsi="GHEA Grapalat"/>
          <w:sz w:val="24"/>
          <w:szCs w:val="24"/>
        </w:rPr>
        <w:t xml:space="preserve">проводятся одновременные переговоры, если </w:t>
      </w:r>
      <w:r w:rsidR="004E42CF">
        <w:rPr>
          <w:rFonts w:ascii="GHEA Grapalat" w:hAnsi="GHEA Grapalat"/>
          <w:sz w:val="24"/>
          <w:szCs w:val="24"/>
        </w:rPr>
        <w:t>эти</w:t>
      </w:r>
      <w:r w:rsidRPr="009044F1">
        <w:rPr>
          <w:rFonts w:ascii="GHEA Grapalat" w:hAnsi="GHEA Grapalat"/>
          <w:sz w:val="24"/>
          <w:szCs w:val="24"/>
        </w:rPr>
        <w:t xml:space="preserve"> участники (наделенные соответствующим полномочием представители)</w:t>
      </w:r>
      <w:r w:rsidR="00EC329B" w:rsidRPr="00EC329B">
        <w:rPr>
          <w:rFonts w:ascii="GHEA Grapalat" w:hAnsi="GHEA Grapalat"/>
          <w:sz w:val="24"/>
          <w:szCs w:val="24"/>
        </w:rPr>
        <w:t xml:space="preserve"> </w:t>
      </w:r>
      <w:r w:rsidR="00EC329B" w:rsidRPr="009044F1">
        <w:rPr>
          <w:rFonts w:ascii="GHEA Grapalat" w:hAnsi="GHEA Grapalat"/>
          <w:sz w:val="24"/>
          <w:szCs w:val="24"/>
        </w:rPr>
        <w:t>присутствуют</w:t>
      </w:r>
      <w:r w:rsidR="00EC329B" w:rsidRPr="00EC329B">
        <w:rPr>
          <w:rFonts w:ascii="GHEA Grapalat" w:hAnsi="GHEA Grapalat"/>
          <w:sz w:val="24"/>
          <w:szCs w:val="24"/>
        </w:rPr>
        <w:t xml:space="preserve"> </w:t>
      </w:r>
      <w:r w:rsidR="00EC329B" w:rsidRPr="009044F1">
        <w:rPr>
          <w:rFonts w:ascii="GHEA Grapalat" w:hAnsi="GHEA Grapalat"/>
          <w:sz w:val="24"/>
          <w:szCs w:val="24"/>
        </w:rPr>
        <w:t>на заседании</w:t>
      </w:r>
      <w:r w:rsidR="00EC329B" w:rsidRPr="00EC329B">
        <w:rPr>
          <w:rFonts w:ascii="GHEA Grapalat" w:hAnsi="GHEA Grapalat"/>
          <w:sz w:val="24"/>
          <w:szCs w:val="24"/>
        </w:rPr>
        <w:t>,</w:t>
      </w:r>
    </w:p>
    <w:p w14:paraId="3993B67F" w14:textId="77777777"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186559"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посредством системы </w:t>
      </w:r>
      <w:r w:rsidR="0026768D" w:rsidRPr="004F6817">
        <w:rPr>
          <w:rFonts w:ascii="GHEA Grapalat" w:hAnsi="GHEA Grapalat"/>
          <w:sz w:val="24"/>
          <w:szCs w:val="24"/>
        </w:rPr>
        <w:t>не автоматическ</w:t>
      </w:r>
      <w:r w:rsidR="0026768D">
        <w:rPr>
          <w:rFonts w:ascii="GHEA Grapalat" w:hAnsi="GHEA Grapalat"/>
          <w:sz w:val="24"/>
          <w:szCs w:val="24"/>
        </w:rPr>
        <w:t>им</w:t>
      </w:r>
      <w:r w:rsidR="0026768D" w:rsidRPr="004F6817">
        <w:rPr>
          <w:rFonts w:ascii="GHEA Grapalat" w:hAnsi="GHEA Grapalat"/>
          <w:sz w:val="24"/>
          <w:szCs w:val="24"/>
        </w:rPr>
        <w:t xml:space="preserve"> уведомлени</w:t>
      </w:r>
      <w:r w:rsidR="0026768D">
        <w:rPr>
          <w:rFonts w:ascii="GHEA Grapalat" w:hAnsi="GHEA Grapalat"/>
          <w:sz w:val="24"/>
          <w:szCs w:val="24"/>
        </w:rPr>
        <w:t>ем</w:t>
      </w:r>
      <w:r w:rsidR="0026768D" w:rsidRPr="009044F1">
        <w:rPr>
          <w:rFonts w:ascii="GHEA Grapalat" w:hAnsi="GHEA Grapalat"/>
          <w:sz w:val="24"/>
          <w:szCs w:val="24"/>
        </w:rPr>
        <w:t xml:space="preserve"> </w:t>
      </w:r>
      <w:r w:rsidRPr="009044F1">
        <w:rPr>
          <w:rFonts w:ascii="GHEA Grapalat" w:hAnsi="GHEA Grapalat"/>
          <w:sz w:val="24"/>
          <w:szCs w:val="24"/>
        </w:rPr>
        <w:t xml:space="preserve">одновременно уведомляет </w:t>
      </w:r>
      <w:r w:rsidR="00116447">
        <w:rPr>
          <w:rFonts w:ascii="GHEA Grapalat" w:hAnsi="GHEA Grapalat"/>
          <w:sz w:val="24"/>
          <w:szCs w:val="24"/>
        </w:rPr>
        <w:t>представившими равные цены</w:t>
      </w:r>
      <w:r w:rsidRPr="009044F1">
        <w:rPr>
          <w:rFonts w:ascii="GHEA Grapalat" w:hAnsi="GHEA Grapalat"/>
          <w:sz w:val="24"/>
          <w:szCs w:val="24"/>
        </w:rPr>
        <w:t xml:space="preserve"> участников </w:t>
      </w:r>
      <w:r w:rsidR="0094301D">
        <w:rPr>
          <w:rFonts w:ascii="GHEA Grapalat" w:hAnsi="GHEA Grapalat"/>
          <w:sz w:val="24"/>
          <w:szCs w:val="24"/>
        </w:rPr>
        <w:t xml:space="preserve">об </w:t>
      </w:r>
      <w:r w:rsidR="0094301D" w:rsidRPr="00C87FA4">
        <w:rPr>
          <w:rFonts w:ascii="GHEA Grapalat" w:hAnsi="GHEA Grapalat"/>
          <w:sz w:val="24"/>
          <w:szCs w:val="24"/>
        </w:rPr>
        <w:t>условия</w:t>
      </w:r>
      <w:r w:rsidR="0094301D">
        <w:rPr>
          <w:rFonts w:ascii="GHEA Grapalat" w:hAnsi="GHEA Grapalat"/>
          <w:sz w:val="24"/>
          <w:szCs w:val="24"/>
        </w:rPr>
        <w:t>х</w:t>
      </w:r>
      <w:r w:rsidR="0094301D" w:rsidRPr="00C87FA4">
        <w:rPr>
          <w:rFonts w:ascii="GHEA Grapalat" w:hAnsi="GHEA Grapalat"/>
          <w:sz w:val="24"/>
          <w:szCs w:val="24"/>
        </w:rPr>
        <w:t>, продолжительност</w:t>
      </w:r>
      <w:r w:rsidR="0094301D">
        <w:rPr>
          <w:rFonts w:ascii="GHEA Grapalat" w:hAnsi="GHEA Grapalat"/>
          <w:sz w:val="24"/>
          <w:szCs w:val="24"/>
        </w:rPr>
        <w:t>и,</w:t>
      </w:r>
      <w:r w:rsidRPr="009044F1">
        <w:rPr>
          <w:rFonts w:ascii="GHEA Grapalat" w:hAnsi="GHEA Grapalat"/>
          <w:sz w:val="24"/>
          <w:szCs w:val="24"/>
        </w:rPr>
        <w:t xml:space="preserve"> дате, времени и месте проведения одновременных переговоров по снижению цен,</w:t>
      </w:r>
    </w:p>
    <w:p w14:paraId="72CCECF1" w14:textId="77777777" w:rsidR="009B6D58" w:rsidRPr="00A50C53"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позднее чем на </w:t>
      </w:r>
      <w:r w:rsidR="00996FDC">
        <w:rPr>
          <w:rFonts w:ascii="GHEA Grapalat" w:hAnsi="GHEA Grapalat"/>
          <w:sz w:val="24"/>
          <w:szCs w:val="24"/>
        </w:rPr>
        <w:t>пятый</w:t>
      </w:r>
      <w:r w:rsidR="00996FDC" w:rsidRPr="009044F1">
        <w:rPr>
          <w:rFonts w:ascii="GHEA Grapalat" w:hAnsi="GHEA Grapalat"/>
          <w:sz w:val="24"/>
          <w:szCs w:val="24"/>
        </w:rPr>
        <w:t xml:space="preserve"> </w:t>
      </w:r>
      <w:r w:rsidRPr="009044F1">
        <w:rPr>
          <w:rFonts w:ascii="GHEA Grapalat" w:hAnsi="GHEA Grapalat"/>
          <w:sz w:val="24"/>
          <w:szCs w:val="24"/>
        </w:rPr>
        <w:t>рабочий день со дня отправки извещения</w:t>
      </w:r>
      <w:r w:rsidR="00A50C53">
        <w:rPr>
          <w:rFonts w:ascii="GHEA Grapalat" w:hAnsi="GHEA Grapalat"/>
          <w:sz w:val="24"/>
          <w:szCs w:val="24"/>
        </w:rPr>
        <w:t>,</w:t>
      </w:r>
    </w:p>
    <w:p w14:paraId="3AAACC57" w14:textId="77777777"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г.</w:t>
      </w:r>
      <w:r w:rsidR="00186559" w:rsidRPr="005114D0">
        <w:rPr>
          <w:rFonts w:ascii="GHEA Grapalat" w:hAnsi="GHEA Grapalat"/>
          <w:sz w:val="24"/>
          <w:szCs w:val="24"/>
        </w:rPr>
        <w:tab/>
      </w:r>
      <w:r w:rsidRPr="009044F1">
        <w:rPr>
          <w:rFonts w:ascii="GHEA Grapalat" w:hAnsi="GHEA Grapalat"/>
          <w:sz w:val="24"/>
          <w:szCs w:val="24"/>
        </w:rPr>
        <w:t xml:space="preserve">представленное на тот момент каждым участником ценовое предложение оглашается для </w:t>
      </w:r>
      <w:r w:rsidR="0039582D">
        <w:rPr>
          <w:rFonts w:ascii="GHEA Grapalat" w:hAnsi="GHEA Grapalat"/>
          <w:sz w:val="24"/>
          <w:szCs w:val="24"/>
        </w:rPr>
        <w:t>другого</w:t>
      </w:r>
      <w:r w:rsidR="0039582D" w:rsidRPr="009044F1">
        <w:rPr>
          <w:rFonts w:ascii="GHEA Grapalat" w:hAnsi="GHEA Grapalat"/>
          <w:sz w:val="24"/>
          <w:szCs w:val="24"/>
        </w:rPr>
        <w:t xml:space="preserve"> </w:t>
      </w:r>
      <w:r w:rsidRPr="009044F1">
        <w:rPr>
          <w:rFonts w:ascii="GHEA Grapalat" w:hAnsi="GHEA Grapalat"/>
          <w:sz w:val="24"/>
          <w:szCs w:val="24"/>
        </w:rPr>
        <w:t>участник</w:t>
      </w:r>
      <w:r w:rsidR="0039582D">
        <w:rPr>
          <w:rFonts w:ascii="GHEA Grapalat" w:hAnsi="GHEA Grapalat"/>
          <w:sz w:val="24"/>
          <w:szCs w:val="24"/>
        </w:rPr>
        <w:t>а</w:t>
      </w:r>
      <w:r w:rsidRPr="009044F1">
        <w:rPr>
          <w:rFonts w:ascii="GHEA Grapalat" w:hAnsi="GHEA Grapalat"/>
          <w:sz w:val="24"/>
          <w:szCs w:val="24"/>
        </w:rPr>
        <w:t>, и до истечения предусмотренного для переговоров окончательного срока участник может пересмотреть свое ценовое предложение,</w:t>
      </w:r>
    </w:p>
    <w:p w14:paraId="456E09EF" w14:textId="77777777" w:rsidR="00B70356" w:rsidRPr="000429C3" w:rsidRDefault="009B6D58" w:rsidP="00AF4239">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присутствующим на переговорах</w:t>
      </w:r>
      <w:r w:rsidR="001D129F" w:rsidRPr="009044F1">
        <w:rPr>
          <w:rFonts w:ascii="GHEA Grapalat" w:hAnsi="GHEA Grapalat"/>
          <w:sz w:val="24"/>
          <w:szCs w:val="24"/>
        </w:rPr>
        <w:t xml:space="preserve"> </w:t>
      </w:r>
      <w:r w:rsidRPr="009044F1">
        <w:rPr>
          <w:rFonts w:ascii="GHEA Grapalat" w:hAnsi="GHEA Grapalat"/>
          <w:sz w:val="24"/>
          <w:szCs w:val="24"/>
        </w:rPr>
        <w:t>участниками</w:t>
      </w:r>
      <w:r w:rsidR="001D129F">
        <w:rPr>
          <w:rFonts w:ascii="GHEA Grapalat" w:hAnsi="GHEA Grapalat"/>
          <w:sz w:val="24"/>
          <w:szCs w:val="24"/>
        </w:rPr>
        <w:t xml:space="preserve"> </w:t>
      </w:r>
      <w:r w:rsidRPr="009044F1">
        <w:rPr>
          <w:rFonts w:ascii="GHEA Grapalat" w:hAnsi="GHEA Grapalat"/>
          <w:sz w:val="24"/>
          <w:szCs w:val="24"/>
        </w:rPr>
        <w:t>ценам, определяются и объявляются</w:t>
      </w:r>
      <w:r w:rsidR="00A134CC">
        <w:rPr>
          <w:rFonts w:ascii="GHEA Grapalat" w:hAnsi="GHEA Grapalat"/>
          <w:sz w:val="24"/>
          <w:szCs w:val="24"/>
        </w:rPr>
        <w:t xml:space="preserve"> отобранный </w:t>
      </w:r>
      <w:r w:rsidR="0081372A">
        <w:rPr>
          <w:rFonts w:ascii="GHEA Grapalat" w:hAnsi="GHEA Grapalat"/>
          <w:sz w:val="24"/>
          <w:szCs w:val="24"/>
        </w:rPr>
        <w:t>и</w:t>
      </w:r>
      <w:r w:rsidR="0081372A" w:rsidRPr="009044F1">
        <w:rPr>
          <w:rFonts w:ascii="GHEA Grapalat" w:hAnsi="GHEA Grapalat"/>
          <w:sz w:val="24"/>
          <w:szCs w:val="24"/>
        </w:rPr>
        <w:t xml:space="preserve"> </w:t>
      </w:r>
      <w:r w:rsidR="0081372A" w:rsidRPr="003F64C5">
        <w:rPr>
          <w:rFonts w:ascii="GHEA Grapalat" w:hAnsi="GHEA Grapalat"/>
          <w:sz w:val="24"/>
          <w:szCs w:val="24"/>
        </w:rPr>
        <w:t>непризнанны</w:t>
      </w:r>
      <w:r w:rsidR="0081372A">
        <w:rPr>
          <w:rFonts w:ascii="GHEA Grapalat" w:hAnsi="GHEA Grapalat"/>
          <w:sz w:val="24"/>
          <w:szCs w:val="24"/>
        </w:rPr>
        <w:t>е таковыми</w:t>
      </w:r>
      <w:r w:rsidR="0081372A" w:rsidRPr="009044F1">
        <w:rPr>
          <w:rFonts w:ascii="GHEA Grapalat" w:hAnsi="GHEA Grapalat"/>
          <w:sz w:val="24"/>
          <w:szCs w:val="24"/>
        </w:rPr>
        <w:t xml:space="preserve"> </w:t>
      </w:r>
      <w:r w:rsidRPr="009044F1">
        <w:rPr>
          <w:rFonts w:ascii="GHEA Grapalat" w:hAnsi="GHEA Grapalat"/>
          <w:sz w:val="24"/>
          <w:szCs w:val="24"/>
        </w:rPr>
        <w:t>участники</w:t>
      </w:r>
      <w:r w:rsidR="00863DA1">
        <w:rPr>
          <w:rFonts w:ascii="GHEA Grapalat" w:hAnsi="GHEA Grapalat"/>
          <w:sz w:val="24"/>
          <w:szCs w:val="24"/>
        </w:rPr>
        <w:t xml:space="preserve">. </w:t>
      </w:r>
      <w:r w:rsidR="00863DA1" w:rsidRPr="00CA3860">
        <w:rPr>
          <w:rFonts w:ascii="GHEA Grapalat" w:hAnsi="GHEA Grapalat"/>
          <w:sz w:val="24"/>
          <w:szCs w:val="24"/>
        </w:rPr>
        <w:t>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r w:rsidR="00863DA1">
        <w:rPr>
          <w:rFonts w:ascii="GHEA Grapalat" w:hAnsi="GHEA Grapalat"/>
          <w:sz w:val="24"/>
          <w:szCs w:val="24"/>
        </w:rPr>
        <w:t>.</w:t>
      </w:r>
    </w:p>
    <w:p w14:paraId="297FF7FB" w14:textId="77777777" w:rsidR="00AF4239" w:rsidRDefault="00AF4239" w:rsidP="00AF4239">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 xml:space="preserve">8.7 </w:t>
      </w:r>
      <w:r w:rsidRPr="009775E8">
        <w:rPr>
          <w:rFonts w:ascii="GHEA Grapalat" w:hAnsi="GHEA Grapalat"/>
          <w:sz w:val="24"/>
          <w:szCs w:val="24"/>
        </w:rPr>
        <w:t xml:space="preserve">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w:t>
      </w:r>
      <w:r>
        <w:rPr>
          <w:rFonts w:ascii="GHEA Grapalat" w:hAnsi="GHEA Grapalat"/>
          <w:sz w:val="24"/>
          <w:szCs w:val="24"/>
        </w:rPr>
        <w:t>ото</w:t>
      </w:r>
      <w:r w:rsidRPr="009775E8">
        <w:rPr>
          <w:rFonts w:ascii="GHEA Grapalat" w:hAnsi="GHEA Grapalat"/>
          <w:sz w:val="24"/>
          <w:szCs w:val="24"/>
        </w:rPr>
        <w:t xml:space="preserve">бранным участником при условии, что права и обязанности сторон, предусмотренные заключаемым с последним договором, вступают в силу в случае предусмотрения дополнительных финансовых средств в размере, превышающем цену </w:t>
      </w:r>
      <w:r>
        <w:rPr>
          <w:rFonts w:ascii="GHEA Grapalat" w:hAnsi="GHEA Grapalat"/>
          <w:sz w:val="24"/>
          <w:szCs w:val="24"/>
        </w:rPr>
        <w:t>за</w:t>
      </w:r>
      <w:r w:rsidRPr="009775E8">
        <w:rPr>
          <w:rFonts w:ascii="GHEA Grapalat" w:hAnsi="GHEA Grapalat"/>
          <w:sz w:val="24"/>
          <w:szCs w:val="24"/>
        </w:rPr>
        <w:t>купки, и заключения соглашения между сторонами на его основании</w:t>
      </w:r>
      <w:r>
        <w:rPr>
          <w:rFonts w:ascii="GHEA Grapalat" w:hAnsi="GHEA Grapalat"/>
          <w:sz w:val="24"/>
          <w:szCs w:val="24"/>
        </w:rPr>
        <w:t>.</w:t>
      </w:r>
      <w:r w:rsidRPr="002F249D">
        <w:t xml:space="preserve"> </w:t>
      </w:r>
      <w:r w:rsidRPr="002F249D">
        <w:rPr>
          <w:rFonts w:ascii="GHEA Grapalat" w:hAnsi="GHEA Grapalat"/>
          <w:sz w:val="24"/>
          <w:szCs w:val="24"/>
        </w:rPr>
        <w:t xml:space="preserve">При этом соглашение заключается в течение пятнадцати рабочих дней, следующих за предусматриванием дополнительных финансовых средств, с продлением сроков </w:t>
      </w:r>
      <w:r w:rsidR="000A5F9E">
        <w:rPr>
          <w:rFonts w:ascii="GHEA Grapalat" w:hAnsi="GHEA Grapalat"/>
          <w:sz w:val="24"/>
          <w:szCs w:val="24"/>
        </w:rPr>
        <w:t>предоставления услуг</w:t>
      </w:r>
      <w:r w:rsidRPr="002F249D">
        <w:rPr>
          <w:rFonts w:ascii="GHEA Grapalat" w:hAnsi="GHEA Grapalat"/>
          <w:sz w:val="24"/>
          <w:szCs w:val="24"/>
        </w:rPr>
        <w:t xml:space="preserve"> на период со дня заключения договора до дня заключения соглашения</w:t>
      </w:r>
      <w:r>
        <w:rPr>
          <w:rFonts w:ascii="GHEA Grapalat" w:hAnsi="GHEA Grapalat"/>
          <w:sz w:val="24"/>
          <w:szCs w:val="24"/>
        </w:rPr>
        <w:t>.</w:t>
      </w:r>
      <w:r w:rsidRPr="002F249D">
        <w:t xml:space="preserve"> </w:t>
      </w:r>
      <w:r w:rsidRPr="002F249D">
        <w:rPr>
          <w:rFonts w:ascii="GHEA Grapalat" w:hAnsi="GHEA Grapalat"/>
          <w:sz w:val="24"/>
          <w:szCs w:val="24"/>
        </w:rPr>
        <w:t>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w:t>
      </w:r>
      <w:r>
        <w:rPr>
          <w:rFonts w:ascii="GHEA Grapalat" w:hAnsi="GHEA Grapalat"/>
          <w:sz w:val="24"/>
          <w:szCs w:val="24"/>
        </w:rPr>
        <w:t>.</w:t>
      </w:r>
      <w:r w:rsidRPr="00D97055">
        <w:t xml:space="preserve"> </w:t>
      </w:r>
      <w:r w:rsidRPr="00D97055">
        <w:rPr>
          <w:rFonts w:ascii="GHEA Grapalat" w:hAnsi="GHEA Grapalat"/>
          <w:sz w:val="24"/>
          <w:szCs w:val="24"/>
        </w:rPr>
        <w:t xml:space="preserve">Требования </w:t>
      </w:r>
      <w:r w:rsidRPr="00D97055">
        <w:rPr>
          <w:rFonts w:ascii="GHEA Grapalat" w:hAnsi="GHEA Grapalat"/>
          <w:sz w:val="24"/>
          <w:szCs w:val="24"/>
        </w:rPr>
        <w:lastRenderedPageBreak/>
        <w:t>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r>
        <w:rPr>
          <w:rFonts w:ascii="GHEA Grapalat" w:hAnsi="GHEA Grapalat"/>
          <w:sz w:val="24"/>
          <w:szCs w:val="24"/>
        </w:rPr>
        <w:t>.</w:t>
      </w:r>
    </w:p>
    <w:p w14:paraId="2D593013" w14:textId="77777777" w:rsidR="00AF4239" w:rsidRPr="009044F1" w:rsidRDefault="00AF4239" w:rsidP="00AF4239">
      <w:pPr>
        <w:pStyle w:val="norm"/>
        <w:widowControl w:val="0"/>
        <w:tabs>
          <w:tab w:val="left" w:pos="1134"/>
        </w:tabs>
        <w:spacing w:after="160" w:line="240" w:lineRule="auto"/>
        <w:ind w:firstLine="567"/>
        <w:rPr>
          <w:rFonts w:ascii="GHEA Grapalat" w:hAnsi="GHEA Grapalat" w:cs="Sylfaen"/>
          <w:sz w:val="24"/>
          <w:szCs w:val="24"/>
        </w:rPr>
      </w:pPr>
      <w:r w:rsidRPr="007C407E">
        <w:rPr>
          <w:rFonts w:ascii="GHEA Grapalat" w:hAnsi="GHEA Grapalat" w:cs="Sylfaen"/>
          <w:sz w:val="24"/>
          <w:szCs w:val="24"/>
        </w:rPr>
        <w:t>В случае неприменения настоящего пункта процедура на основании пункта 1 части 1 статьи 37 Закона объявляется несостоявшейся</w:t>
      </w:r>
      <w:r w:rsidR="007807F4">
        <w:rPr>
          <w:rFonts w:ascii="GHEA Grapalat" w:hAnsi="GHEA Grapalat" w:cs="Sylfaen"/>
          <w:sz w:val="24"/>
          <w:szCs w:val="24"/>
        </w:rPr>
        <w:t>.</w:t>
      </w:r>
    </w:p>
    <w:p w14:paraId="51962537" w14:textId="77777777" w:rsidR="00B514E8" w:rsidRPr="009044F1" w:rsidRDefault="00FD2748" w:rsidP="00B46D58">
      <w:pPr>
        <w:widowControl w:val="0"/>
        <w:tabs>
          <w:tab w:val="left" w:pos="1134"/>
        </w:tabs>
        <w:spacing w:after="160"/>
        <w:ind w:firstLine="567"/>
        <w:jc w:val="both"/>
        <w:rPr>
          <w:rFonts w:ascii="GHEA Grapalat" w:hAnsi="GHEA Grapalat"/>
        </w:rPr>
      </w:pPr>
      <w:r w:rsidRPr="009044F1">
        <w:rPr>
          <w:rFonts w:ascii="GHEA Grapalat" w:hAnsi="GHEA Grapalat"/>
        </w:rPr>
        <w:t>8.8.</w:t>
      </w:r>
      <w:r w:rsidR="00C37724" w:rsidRPr="005114D0">
        <w:rPr>
          <w:rFonts w:ascii="GHEA Grapalat" w:hAnsi="GHEA Grapalat"/>
        </w:rPr>
        <w:tab/>
      </w:r>
      <w:r w:rsidRPr="009044F1">
        <w:rPr>
          <w:rFonts w:ascii="GHEA Grapalat" w:hAnsi="GHEA Grapalat"/>
        </w:rPr>
        <w:t>При наличии требования секретарь комиссии незамедлительно предоставляет предъявившему такое требование участнику копию заявки любого участника</w:t>
      </w:r>
      <w:r w:rsidR="00334689">
        <w:rPr>
          <w:rFonts w:ascii="GHEA Grapalat" w:hAnsi="GHEA Grapalat"/>
        </w:rPr>
        <w:t>.</w:t>
      </w:r>
      <w:r w:rsidRPr="009044F1">
        <w:rPr>
          <w:rFonts w:ascii="GHEA Grapalat" w:hAnsi="GHEA Grapalat"/>
        </w:rPr>
        <w:t xml:space="preserve"> При невозможности выполнения требования лицу, предъявившему требование, незамедлительно предоставляются </w:t>
      </w:r>
      <w:r w:rsidR="00F7541A">
        <w:rPr>
          <w:rFonts w:ascii="GHEA Grapalat" w:hAnsi="GHEA Grapalat"/>
        </w:rPr>
        <w:t>включенные в заявку</w:t>
      </w:r>
      <w:r w:rsidR="00F7541A" w:rsidRPr="009044F1">
        <w:rPr>
          <w:rFonts w:ascii="GHEA Grapalat" w:hAnsi="GHEA Grapalat"/>
        </w:rPr>
        <w:t xml:space="preserve"> </w:t>
      </w:r>
      <w:r w:rsidRPr="009044F1">
        <w:rPr>
          <w:rFonts w:ascii="GHEA Grapalat" w:hAnsi="GHEA Grapalat"/>
        </w:rPr>
        <w:t>документ</w:t>
      </w:r>
      <w:r w:rsidR="00F7541A">
        <w:rPr>
          <w:rFonts w:ascii="GHEA Grapalat" w:hAnsi="GHEA Grapalat"/>
        </w:rPr>
        <w:t>ы</w:t>
      </w:r>
      <w:r w:rsidRPr="009044F1">
        <w:rPr>
          <w:rFonts w:ascii="GHEA Grapalat" w:hAnsi="GHEA Grapalat"/>
        </w:rPr>
        <w:t>, с которыми он ознакомляется на месте, с правом фотографировать их, и которые он возвращает секретарю комиссии в ходе заседания, не</w:t>
      </w:r>
      <w:r w:rsidR="00213830">
        <w:rPr>
          <w:rFonts w:ascii="Courier New" w:hAnsi="Courier New" w:cs="Courier New"/>
          <w:lang w:val="en-US"/>
        </w:rPr>
        <w:t> </w:t>
      </w:r>
      <w:r w:rsidRPr="009044F1">
        <w:rPr>
          <w:rFonts w:ascii="GHEA Grapalat" w:hAnsi="GHEA Grapalat"/>
        </w:rPr>
        <w:t>препятствуя нормальному функционированию комиссии.</w:t>
      </w:r>
    </w:p>
    <w:p w14:paraId="081E806E" w14:textId="77777777" w:rsidR="00AD2081" w:rsidRDefault="00A150A9"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8.9.</w:t>
      </w:r>
      <w:r w:rsidR="00213830" w:rsidRPr="005114D0">
        <w:rPr>
          <w:rFonts w:ascii="GHEA Grapalat" w:hAnsi="GHEA Grapalat"/>
          <w:sz w:val="24"/>
          <w:szCs w:val="24"/>
        </w:rPr>
        <w:tab/>
      </w:r>
      <w:r w:rsidRPr="009044F1">
        <w:rPr>
          <w:rFonts w:ascii="GHEA Grapalat" w:hAnsi="GHEA Grapalat"/>
          <w:sz w:val="24"/>
          <w:szCs w:val="24"/>
        </w:rPr>
        <w:t xml:space="preserve">Если в результате оценки, проведенной в ходе заседания по вскрытию </w:t>
      </w:r>
      <w:r w:rsidR="00F00565">
        <w:rPr>
          <w:rFonts w:ascii="GHEA Grapalat" w:hAnsi="GHEA Grapalat"/>
          <w:sz w:val="24"/>
          <w:szCs w:val="24"/>
        </w:rPr>
        <w:t xml:space="preserve">и </w:t>
      </w:r>
      <w:r w:rsidR="00F00565" w:rsidRPr="009044F1">
        <w:rPr>
          <w:rFonts w:ascii="GHEA Grapalat" w:hAnsi="GHEA Grapalat"/>
          <w:sz w:val="24"/>
          <w:szCs w:val="24"/>
        </w:rPr>
        <w:t>оценк</w:t>
      </w:r>
      <w:r w:rsidR="00F00565">
        <w:rPr>
          <w:rFonts w:ascii="GHEA Grapalat" w:hAnsi="GHEA Grapalat"/>
          <w:sz w:val="24"/>
          <w:szCs w:val="24"/>
        </w:rPr>
        <w:t xml:space="preserve">е </w:t>
      </w:r>
      <w:r w:rsidRPr="009044F1">
        <w:rPr>
          <w:rFonts w:ascii="GHEA Grapalat" w:hAnsi="GHEA Grapalat"/>
          <w:sz w:val="24"/>
          <w:szCs w:val="24"/>
        </w:rPr>
        <w:t>заявок, в заявке участника фиксируются несоответствия требованиям приглашения,</w:t>
      </w:r>
      <w:r w:rsidR="0011340E" w:rsidRPr="00FB3AE9">
        <w:rPr>
          <w:rFonts w:ascii="GHEA Grapalat" w:hAnsi="GHEA Grapalat"/>
          <w:sz w:val="24"/>
          <w:szCs w:val="24"/>
        </w:rPr>
        <w:t xml:space="preserve"> </w:t>
      </w:r>
      <w:r w:rsidR="007B1356">
        <w:rPr>
          <w:rFonts w:ascii="GHEA Grapalat" w:hAnsi="GHEA Grapalat"/>
          <w:sz w:val="24"/>
          <w:szCs w:val="24"/>
        </w:rPr>
        <w:t>включая тот случай,</w:t>
      </w:r>
      <w:r w:rsidR="007B1356" w:rsidRPr="00FB3AE9" w:rsidDel="007B1356">
        <w:rPr>
          <w:rFonts w:ascii="GHEA Grapalat" w:hAnsi="GHEA Grapalat"/>
          <w:sz w:val="24"/>
          <w:szCs w:val="24"/>
        </w:rPr>
        <w:t xml:space="preserve"> </w:t>
      </w:r>
      <w:r w:rsidR="0011340E" w:rsidRPr="00FB3AE9">
        <w:rPr>
          <w:rFonts w:ascii="GHEA Grapalat" w:hAnsi="GHEA Grapalat"/>
          <w:sz w:val="24"/>
          <w:szCs w:val="24"/>
        </w:rPr>
        <w:t xml:space="preserve">когда документы, </w:t>
      </w:r>
      <w:r w:rsidR="00123F5E" w:rsidRPr="00FB3AE9">
        <w:rPr>
          <w:rFonts w:ascii="GHEA Grapalat" w:hAnsi="GHEA Grapalat"/>
          <w:sz w:val="24"/>
          <w:szCs w:val="24"/>
        </w:rPr>
        <w:t>утвержд</w:t>
      </w:r>
      <w:r w:rsidR="001F5834">
        <w:rPr>
          <w:rFonts w:ascii="GHEA Grapalat" w:hAnsi="GHEA Grapalat"/>
          <w:sz w:val="24"/>
          <w:szCs w:val="24"/>
        </w:rPr>
        <w:t>аемые</w:t>
      </w:r>
      <w:r w:rsidR="00123F5E" w:rsidRPr="00FB3AE9">
        <w:rPr>
          <w:rFonts w:ascii="GHEA Grapalat" w:hAnsi="GHEA Grapalat"/>
          <w:sz w:val="24"/>
          <w:szCs w:val="24"/>
        </w:rPr>
        <w:t xml:space="preserve"> </w:t>
      </w:r>
      <w:r w:rsidR="0011340E" w:rsidRPr="00FB3AE9">
        <w:rPr>
          <w:rFonts w:ascii="GHEA Grapalat" w:hAnsi="GHEA Grapalat"/>
          <w:sz w:val="24"/>
          <w:szCs w:val="24"/>
        </w:rPr>
        <w:t>участником, являющимся резидентом Республики Армения или их часть не утверждены электронной цифровой подписью,</w:t>
      </w:r>
      <w:r w:rsidRPr="009044F1">
        <w:rPr>
          <w:rFonts w:ascii="GHEA Grapalat" w:hAnsi="GHEA Grapalat"/>
          <w:sz w:val="24"/>
          <w:szCs w:val="24"/>
        </w:rPr>
        <w:t xml:space="preserve"> комиссия приостанавливает заседание на один рабочий день, а секретарь комиссии в тот же день</w:t>
      </w:r>
      <w:r w:rsidR="007A34A6" w:rsidRPr="00D3436F">
        <w:rPr>
          <w:rFonts w:ascii="GHEA Grapalat" w:hAnsi="GHEA Grapalat"/>
          <w:sz w:val="24"/>
          <w:szCs w:val="24"/>
        </w:rPr>
        <w:t xml:space="preserve"> </w:t>
      </w:r>
      <w:r w:rsidR="007A34A6">
        <w:rPr>
          <w:rFonts w:ascii="GHEA Grapalat" w:hAnsi="GHEA Grapalat"/>
        </w:rPr>
        <w:t xml:space="preserve">с помощью системы </w:t>
      </w:r>
      <w:r w:rsidRPr="009044F1">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14:paraId="1531C073" w14:textId="77777777" w:rsidR="003B3E74" w:rsidRPr="00AA7117" w:rsidRDefault="006A3C8A" w:rsidP="00B46D58">
      <w:pPr>
        <w:pStyle w:val="norm"/>
        <w:widowControl w:val="0"/>
        <w:tabs>
          <w:tab w:val="left" w:pos="1134"/>
        </w:tabs>
        <w:spacing w:after="160" w:line="240" w:lineRule="auto"/>
        <w:ind w:firstLine="567"/>
        <w:rPr>
          <w:rFonts w:ascii="GHEA Grapalat" w:hAnsi="GHEA Grapalat" w:cs="Sylfaen"/>
          <w:sz w:val="24"/>
          <w:szCs w:val="24"/>
        </w:rPr>
      </w:pPr>
      <w:r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Pr>
          <w:rFonts w:ascii="GHEA Grapalat" w:hAnsi="GHEA Grapalat" w:cs="Sylfaen"/>
          <w:sz w:val="24"/>
          <w:szCs w:val="24"/>
        </w:rPr>
        <w:t>.</w:t>
      </w:r>
    </w:p>
    <w:p w14:paraId="30B0B001" w14:textId="77777777" w:rsidR="00C27BA4"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8.10.</w:t>
      </w:r>
      <w:r w:rsidR="00213830"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8.9. настоящего приглашения, то его заявка оценивается удовлетворительно. В противном случае, заявка</w:t>
      </w:r>
      <w:r w:rsidR="00D23C17">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sidR="00A50C53">
        <w:rPr>
          <w:rFonts w:ascii="GHEA Grapalat" w:hAnsi="GHEA Grapalat"/>
          <w:sz w:val="24"/>
          <w:szCs w:val="24"/>
        </w:rPr>
        <w:t>овлетворительно и отклоняется</w:t>
      </w:r>
      <w:r w:rsidR="005D7FA6">
        <w:rPr>
          <w:rFonts w:ascii="GHEA Grapalat" w:hAnsi="GHEA Grapalat"/>
          <w:sz w:val="24"/>
          <w:szCs w:val="24"/>
        </w:rPr>
        <w:t xml:space="preserve">, </w:t>
      </w:r>
      <w:r w:rsidR="005D7FA6" w:rsidRPr="005D7FA6">
        <w:rPr>
          <w:rFonts w:ascii="GHEA Grapalat" w:hAnsi="GHEA Grapalat"/>
          <w:sz w:val="24"/>
          <w:szCs w:val="24"/>
        </w:rPr>
        <w:t xml:space="preserve">а </w:t>
      </w:r>
      <w:r w:rsidR="005D7FA6">
        <w:rPr>
          <w:rFonts w:ascii="GHEA Grapalat" w:hAnsi="GHEA Grapalat"/>
          <w:sz w:val="24"/>
          <w:szCs w:val="24"/>
        </w:rPr>
        <w:t>ото</w:t>
      </w:r>
      <w:r w:rsidR="005D7FA6" w:rsidRPr="005D7FA6">
        <w:rPr>
          <w:rFonts w:ascii="GHEA Grapalat" w:hAnsi="GHEA Grapalat"/>
          <w:sz w:val="24"/>
          <w:szCs w:val="24"/>
        </w:rPr>
        <w:t xml:space="preserve">бранным участником признается участник, занявший </w:t>
      </w:r>
      <w:r w:rsidR="005D7FA6">
        <w:rPr>
          <w:rFonts w:ascii="GHEA Grapalat" w:hAnsi="GHEA Grapalat"/>
          <w:sz w:val="24"/>
          <w:szCs w:val="24"/>
        </w:rPr>
        <w:t>по</w:t>
      </w:r>
      <w:r w:rsidR="005D7FA6" w:rsidRPr="005D7FA6">
        <w:rPr>
          <w:rFonts w:ascii="GHEA Grapalat" w:hAnsi="GHEA Grapalat"/>
          <w:sz w:val="24"/>
          <w:szCs w:val="24"/>
        </w:rPr>
        <w:t>следующее место</w:t>
      </w:r>
      <w:r w:rsidR="00A50C53">
        <w:rPr>
          <w:rFonts w:ascii="GHEA Grapalat" w:hAnsi="GHEA Grapalat"/>
          <w:sz w:val="24"/>
          <w:szCs w:val="24"/>
        </w:rPr>
        <w:t>.</w:t>
      </w:r>
    </w:p>
    <w:p w14:paraId="055CE0FF" w14:textId="77777777" w:rsidR="005E0E50"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8.11.</w:t>
      </w:r>
      <w:r w:rsidR="00213830" w:rsidRPr="005114D0">
        <w:rPr>
          <w:rFonts w:ascii="GHEA Grapalat" w:hAnsi="GHEA Grapalat"/>
          <w:sz w:val="24"/>
          <w:szCs w:val="24"/>
        </w:rPr>
        <w:tab/>
      </w:r>
      <w:r w:rsidR="00670B09" w:rsidRPr="00404854">
        <w:rPr>
          <w:rFonts w:ascii="GHEA Grapalat" w:hAnsi="GHEA Grapalat"/>
          <w:sz w:val="24"/>
          <w:szCs w:val="24"/>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00670B09" w:rsidRPr="00404854" w:rsidDel="00A5199D">
        <w:rPr>
          <w:rFonts w:ascii="GHEA Grapalat" w:hAnsi="GHEA Grapalat"/>
          <w:sz w:val="24"/>
          <w:szCs w:val="24"/>
        </w:rPr>
        <w:t xml:space="preserve"> </w:t>
      </w:r>
      <w:r w:rsidR="00670B09" w:rsidRPr="00404854">
        <w:rPr>
          <w:rFonts w:ascii="GHEA Grapalat" w:hAnsi="GHEA Grapalat"/>
          <w:sz w:val="24"/>
          <w:szCs w:val="24"/>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14:paraId="573046D1" w14:textId="77777777" w:rsidR="00EA58C8"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8.12</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Pr>
          <w:rFonts w:ascii="GHEA Grapalat" w:hAnsi="GHEA Grapalat"/>
          <w:sz w:val="24"/>
          <w:szCs w:val="24"/>
        </w:rPr>
        <w:t xml:space="preserve"> </w:t>
      </w:r>
      <w:r w:rsidR="00895E05"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p>
    <w:p w14:paraId="721991E5" w14:textId="77777777" w:rsidR="00E65F37"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8.13.</w:t>
      </w:r>
      <w:r w:rsidR="004409B1" w:rsidRPr="005114D0">
        <w:rPr>
          <w:rFonts w:ascii="GHEA Grapalat" w:hAnsi="GHEA Grapalat"/>
          <w:sz w:val="24"/>
          <w:szCs w:val="24"/>
        </w:rPr>
        <w:tab/>
      </w:r>
      <w:r w:rsidRPr="009044F1">
        <w:rPr>
          <w:rFonts w:ascii="GHEA Grapalat" w:hAnsi="GHEA Grapalat"/>
          <w:sz w:val="24"/>
          <w:szCs w:val="24"/>
        </w:rPr>
        <w:t xml:space="preserve">Не позднее чем на следующий рабочий день после завершения </w:t>
      </w:r>
      <w:r w:rsidRPr="009044F1">
        <w:rPr>
          <w:rFonts w:ascii="GHEA Grapalat" w:hAnsi="GHEA Grapalat"/>
          <w:sz w:val="24"/>
          <w:szCs w:val="24"/>
        </w:rPr>
        <w:lastRenderedPageBreak/>
        <w:t>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14:paraId="59FEF374" w14:textId="77777777" w:rsidR="00A24827" w:rsidRPr="009044F1" w:rsidRDefault="00A24827"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w:t>
      </w:r>
      <w:r w:rsidR="008205AF">
        <w:rPr>
          <w:rFonts w:ascii="GHEA Grapalat" w:hAnsi="GHEA Grapalat"/>
          <w:sz w:val="24"/>
          <w:szCs w:val="24"/>
        </w:rPr>
        <w:t xml:space="preserve"> и оценке</w:t>
      </w:r>
      <w:r w:rsidRPr="009044F1">
        <w:rPr>
          <w:rFonts w:ascii="GHEA Grapalat" w:hAnsi="GHEA Grapalat"/>
          <w:sz w:val="24"/>
          <w:szCs w:val="24"/>
        </w:rPr>
        <w:t xml:space="preserve"> заявок</w:t>
      </w:r>
      <w:r w:rsidR="001E4A24">
        <w:rPr>
          <w:rFonts w:ascii="GHEA Grapalat" w:hAnsi="GHEA Grapalat"/>
          <w:sz w:val="24"/>
          <w:szCs w:val="24"/>
        </w:rPr>
        <w:t xml:space="preserve">  </w:t>
      </w:r>
      <w:r w:rsidR="001E4A24"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rPr>
          <w:rFonts w:ascii="GHEA Grapalat" w:hAnsi="GHEA Grapalat"/>
          <w:sz w:val="24"/>
          <w:szCs w:val="24"/>
        </w:rPr>
        <w:t>ний и адресах электронной почты.</w:t>
      </w:r>
      <w:r w:rsidR="001E4A24" w:rsidRPr="001E4A24">
        <w:t xml:space="preserve"> </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14:paraId="24CE8D52" w14:textId="77777777" w:rsidR="008B73CD" w:rsidRPr="009044F1" w:rsidRDefault="008B73CD"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C64B5"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sidR="00DC64B5">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14:paraId="23105703" w14:textId="77777777" w:rsidR="00356E06" w:rsidRPr="00681C1F" w:rsidRDefault="008769B4" w:rsidP="00356E06">
      <w:pPr>
        <w:widowControl w:val="0"/>
        <w:tabs>
          <w:tab w:val="left" w:pos="1276"/>
        </w:tabs>
        <w:jc w:val="both"/>
        <w:rPr>
          <w:rFonts w:ascii="GHEA Grapalat" w:hAnsi="GHEA Grapalat"/>
          <w:color w:val="000000" w:themeColor="text1"/>
        </w:rPr>
      </w:pPr>
      <w:r w:rsidRPr="009044F1">
        <w:rPr>
          <w:rFonts w:ascii="GHEA Grapalat" w:hAnsi="GHEA Grapalat"/>
        </w:rPr>
        <w:t>8.</w:t>
      </w:r>
      <w:r w:rsidR="005B6DCF">
        <w:rPr>
          <w:rFonts w:ascii="GHEA Grapalat" w:hAnsi="GHEA Grapalat"/>
          <w:lang w:val="hy-AM"/>
        </w:rPr>
        <w:t>14</w:t>
      </w:r>
      <w:r w:rsidR="00493CC7" w:rsidRPr="00493CC7">
        <w:rPr>
          <w:rFonts w:ascii="GHEA Grapalat" w:hAnsi="GHEA Grapalat"/>
        </w:rPr>
        <w:t>.</w:t>
      </w:r>
      <w:r w:rsidR="00F94984">
        <w:rPr>
          <w:rFonts w:ascii="GHEA Grapalat" w:hAnsi="GHEA Grapalat"/>
        </w:rPr>
        <w:t xml:space="preserve"> </w:t>
      </w:r>
      <w:r w:rsidR="00356E06" w:rsidRPr="00551FD6">
        <w:rPr>
          <w:rFonts w:ascii="GHEA Grapalat" w:hAnsi="GHEA Grapalat"/>
        </w:rPr>
        <w:t xml:space="preserve">В случае выявления </w:t>
      </w:r>
      <w:r w:rsidR="00356E06" w:rsidRPr="00681C1F">
        <w:rPr>
          <w:rFonts w:ascii="GHEA Grapalat" w:hAnsi="GHEA Grapalat"/>
          <w:color w:val="000000" w:themeColor="text1"/>
        </w:rPr>
        <w:t xml:space="preserve">оснований, предусмотренных пунктом 6 части 1 статьи 6 Закона, </w:t>
      </w:r>
      <w:r w:rsidR="00356E06" w:rsidRPr="00551FD6">
        <w:rPr>
          <w:rFonts w:ascii="GHEA Grapalat" w:hAnsi="GHEA Grapalat"/>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w:t>
      </w:r>
      <w:r w:rsidR="00C062F8" w:rsidRPr="004E51A8">
        <w:rPr>
          <w:rFonts w:ascii="GHEA Grapalat" w:hAnsi="GHEA Grapalat"/>
        </w:rPr>
        <w:t>.</w:t>
      </w:r>
      <w:r w:rsidR="00F52B33" w:rsidRPr="004E51A8">
        <w:rPr>
          <w:rFonts w:ascii="GHEA Grapalat" w:hAnsi="GHEA Grapalat"/>
        </w:rPr>
        <w:t xml:space="preserve"> </w:t>
      </w:r>
      <w:r w:rsidR="00C062F8" w:rsidRPr="004E51A8">
        <w:rPr>
          <w:rFonts w:ascii="GHEA Grapalat" w:hAnsi="GHEA Grapalat"/>
        </w:rPr>
        <w:t>Мотивированное решение руководителя заказчика уполномоченный орган публикует в бюллетене</w:t>
      </w:r>
      <w:r w:rsidR="001F2F43">
        <w:rPr>
          <w:rFonts w:ascii="GHEA Grapalat" w:hAnsi="GHEA Grapalat"/>
        </w:rPr>
        <w:t xml:space="preserve"> </w:t>
      </w:r>
      <w:r w:rsidR="001F2F43" w:rsidRPr="00CB37F8">
        <w:rPr>
          <w:rFonts w:ascii="GHEA Grapalat" w:hAnsi="GHEA Grapalat"/>
        </w:rPr>
        <w:t>в течение пяти рабочих дней,</w:t>
      </w:r>
      <w:r w:rsidR="001F2F43" w:rsidRPr="001340A2">
        <w:rPr>
          <w:rFonts w:ascii="GHEA Grapalat" w:hAnsi="GHEA Grapalat"/>
        </w:rPr>
        <w:t xml:space="preserve"> </w:t>
      </w:r>
      <w:r w:rsidR="001F2F43" w:rsidRPr="00060567">
        <w:rPr>
          <w:rStyle w:val="ezkurwreuab5ozgtqnkl"/>
          <w:rFonts w:ascii="GHEA Grapalat" w:hAnsi="GHEA Grapalat"/>
        </w:rPr>
        <w:t>следующих</w:t>
      </w:r>
      <w:r w:rsidR="001F2F43" w:rsidRPr="00060567">
        <w:rPr>
          <w:rFonts w:ascii="GHEA Grapalat" w:hAnsi="GHEA Grapalat"/>
        </w:rPr>
        <w:t xml:space="preserve"> </w:t>
      </w:r>
      <w:r w:rsidR="001F2F43" w:rsidRPr="00060567">
        <w:rPr>
          <w:rStyle w:val="ezkurwreuab5ozgtqnkl"/>
          <w:rFonts w:ascii="GHEA Grapalat" w:hAnsi="GHEA Grapalat"/>
        </w:rPr>
        <w:t>за днем</w:t>
      </w:r>
      <w:r w:rsidR="001F2F43" w:rsidRPr="00060567">
        <w:rPr>
          <w:rFonts w:ascii="GHEA Grapalat" w:hAnsi="GHEA Grapalat"/>
        </w:rPr>
        <w:t xml:space="preserve"> </w:t>
      </w:r>
      <w:r w:rsidR="001F2F43" w:rsidRPr="00060567">
        <w:rPr>
          <w:rStyle w:val="ezkurwreuab5ozgtqnkl"/>
          <w:rFonts w:ascii="GHEA Grapalat" w:hAnsi="GHEA Grapalat"/>
        </w:rPr>
        <w:t>получения</w:t>
      </w:r>
      <w:r w:rsidR="001F2F43" w:rsidRPr="00060567">
        <w:rPr>
          <w:rFonts w:ascii="GHEA Grapalat" w:hAnsi="GHEA Grapalat"/>
        </w:rPr>
        <w:t xml:space="preserve"> </w:t>
      </w:r>
      <w:r w:rsidR="001F2F43" w:rsidRPr="00060567">
        <w:rPr>
          <w:rStyle w:val="ezkurwreuab5ozgtqnkl"/>
          <w:rFonts w:ascii="GHEA Grapalat" w:hAnsi="GHEA Grapalat"/>
        </w:rPr>
        <w:t>решения</w:t>
      </w:r>
      <w:r w:rsidR="00C062F8" w:rsidRPr="004E51A8">
        <w:rPr>
          <w:rFonts w:ascii="GHEA Grapalat" w:hAnsi="GHEA Grapalat"/>
        </w:rPr>
        <w:t>.</w:t>
      </w:r>
      <w:r w:rsidR="00356E06" w:rsidRPr="00570BBD">
        <w:t xml:space="preserve"> </w:t>
      </w:r>
      <w:r w:rsidR="00356E06" w:rsidRPr="00551FD6">
        <w:rPr>
          <w:rFonts w:ascii="GHEA Grapalat" w:hAnsi="GHEA Grapalat"/>
        </w:rPr>
        <w:t xml:space="preserve">При этом указанное в настоящем пункте решение руководитель заказчика выносит </w:t>
      </w:r>
      <w:r w:rsidR="00A95075">
        <w:rPr>
          <w:rFonts w:ascii="GHEA Grapalat" w:hAnsi="GHEA Grapalat"/>
        </w:rPr>
        <w:t>на десятый ден</w:t>
      </w:r>
      <w:r w:rsidR="007B1707">
        <w:rPr>
          <w:rFonts w:ascii="GHEA Grapalat" w:hAnsi="GHEA Grapalat"/>
        </w:rPr>
        <w:t>ь</w:t>
      </w:r>
      <w:r w:rsidR="00356E06" w:rsidRPr="00551FD6">
        <w:rPr>
          <w:rFonts w:ascii="GHEA Grapalat" w:hAnsi="GHEA Grapalat"/>
        </w:rPr>
        <w:t xml:space="preserve"> следующи</w:t>
      </w:r>
      <w:r w:rsidR="00A95075">
        <w:rPr>
          <w:rFonts w:ascii="GHEA Grapalat" w:hAnsi="GHEA Grapalat"/>
        </w:rPr>
        <w:t>й</w:t>
      </w:r>
      <w:r w:rsidR="00356E06" w:rsidRPr="00551FD6">
        <w:rPr>
          <w:rFonts w:ascii="GHEA Grapalat" w:hAnsi="GHEA Grapalat"/>
        </w:rPr>
        <w:t xml:space="preserve"> за </w:t>
      </w:r>
      <w:r w:rsidR="00356E06">
        <w:rPr>
          <w:rFonts w:ascii="GHEA Grapalat" w:hAnsi="GHEA Grapalat"/>
        </w:rPr>
        <w:t>д</w:t>
      </w:r>
      <w:r w:rsidR="00356E06" w:rsidRPr="00551FD6">
        <w:rPr>
          <w:rFonts w:ascii="GHEA Grapalat" w:hAnsi="GHEA Grapalat"/>
        </w:rPr>
        <w:t>нем объявления процедуры закуп</w:t>
      </w:r>
      <w:r w:rsidR="00356E06">
        <w:rPr>
          <w:rFonts w:ascii="GHEA Grapalat" w:hAnsi="GHEA Grapalat"/>
        </w:rPr>
        <w:t>ки</w:t>
      </w:r>
      <w:r w:rsidR="00356E06" w:rsidRPr="00551FD6">
        <w:rPr>
          <w:rFonts w:ascii="GHEA Grapalat" w:hAnsi="GHEA Grapalat"/>
        </w:rPr>
        <w:t xml:space="preserve"> несостоявшейся или опубликования объявления о заключенном договоре</w:t>
      </w:r>
      <w:r w:rsidR="00356E06">
        <w:rPr>
          <w:rFonts w:ascii="GHEA Grapalat" w:hAnsi="GHEA Grapalat"/>
        </w:rPr>
        <w:t>,</w:t>
      </w:r>
      <w:r w:rsidR="00356E06" w:rsidRPr="00551FD6">
        <w:rPr>
          <w:rFonts w:ascii="GHEA Grapalat" w:hAnsi="GHEA Grapalat"/>
        </w:rPr>
        <w:t xml:space="preserve"> или опубликования объявления</w:t>
      </w:r>
      <w:r w:rsidR="00817CC5">
        <w:rPr>
          <w:rFonts w:ascii="GHEA Grapalat" w:hAnsi="GHEA Grapalat"/>
        </w:rPr>
        <w:t xml:space="preserve"> (</w:t>
      </w:r>
      <w:r w:rsidR="005E7411">
        <w:rPr>
          <w:rFonts w:ascii="GHEA Grapalat" w:hAnsi="GHEA Grapalat"/>
        </w:rPr>
        <w:t>уведомления</w:t>
      </w:r>
      <w:r w:rsidR="00817CC5">
        <w:rPr>
          <w:rFonts w:ascii="GHEA Grapalat" w:hAnsi="GHEA Grapalat"/>
        </w:rPr>
        <w:t>)</w:t>
      </w:r>
      <w:r w:rsidR="00356E06" w:rsidRPr="00551FD6">
        <w:rPr>
          <w:rFonts w:ascii="GHEA Grapalat" w:hAnsi="GHEA Grapalat"/>
        </w:rPr>
        <w:t xml:space="preserve"> о расторжении договора в одностороннем порядке</w:t>
      </w:r>
      <w:r w:rsidR="00356E06">
        <w:rPr>
          <w:rFonts w:ascii="GHEA Grapalat" w:hAnsi="GHEA Grapalat"/>
        </w:rPr>
        <w:t xml:space="preserve">. </w:t>
      </w:r>
      <w:r w:rsidR="00356E06" w:rsidRPr="00050A4A">
        <w:rPr>
          <w:rFonts w:ascii="GHEA Grapalat" w:hAnsi="GHEA Grapalat"/>
        </w:rPr>
        <w:t>На следующий день после вынесения решения оно в письменной форме предоставляется уполномоченному органу и участнику</w:t>
      </w:r>
      <w:r w:rsidR="00356E06">
        <w:rPr>
          <w:rFonts w:ascii="GHEA Grapalat" w:hAnsi="GHEA Grapalat"/>
        </w:rPr>
        <w:t xml:space="preserve">. </w:t>
      </w:r>
      <w:r w:rsidR="00356E06" w:rsidRPr="00AA7DF7">
        <w:rPr>
          <w:rFonts w:ascii="GHEA Grapalat" w:hAnsi="GHEA Grapalat"/>
        </w:rPr>
        <w:t xml:space="preserve">Уполномоченный орган включает участника в список участников, не имеющих права на участие в процессе закупок, </w:t>
      </w:r>
      <w:r w:rsidR="00356E06">
        <w:rPr>
          <w:rFonts w:ascii="GHEA Grapalat" w:hAnsi="GHEA Grapalat"/>
        </w:rPr>
        <w:t>на пятый</w:t>
      </w:r>
      <w:r w:rsidR="00356E06" w:rsidRPr="00AA7DF7">
        <w:rPr>
          <w:rFonts w:ascii="GHEA Grapalat" w:hAnsi="GHEA Grapalat"/>
        </w:rPr>
        <w:t xml:space="preserve"> д</w:t>
      </w:r>
      <w:r w:rsidR="00356E06">
        <w:rPr>
          <w:rFonts w:ascii="GHEA Grapalat" w:hAnsi="GHEA Grapalat"/>
        </w:rPr>
        <w:t>е</w:t>
      </w:r>
      <w:r w:rsidR="00356E06" w:rsidRPr="00AA7DF7">
        <w:rPr>
          <w:rFonts w:ascii="GHEA Grapalat" w:hAnsi="GHEA Grapalat"/>
        </w:rPr>
        <w:t>н</w:t>
      </w:r>
      <w:r w:rsidR="00356E06">
        <w:rPr>
          <w:rFonts w:ascii="GHEA Grapalat" w:hAnsi="GHEA Grapalat"/>
        </w:rPr>
        <w:t>ь, следующий</w:t>
      </w:r>
      <w:r w:rsidR="00356E06" w:rsidRPr="00AA7DF7">
        <w:rPr>
          <w:rFonts w:ascii="GHEA Grapalat" w:hAnsi="GHEA Grapalat"/>
        </w:rPr>
        <w:t xml:space="preserve"> за сороковым днем после получения решения, а при наличии возбужденного и незавершенного судебного дела об </w:t>
      </w:r>
      <w:r w:rsidR="00356E06">
        <w:rPr>
          <w:rFonts w:ascii="GHEA Grapalat" w:hAnsi="GHEA Grapalat"/>
        </w:rPr>
        <w:t xml:space="preserve">обжаловании </w:t>
      </w:r>
      <w:r w:rsidR="00356E06" w:rsidRPr="00AA7DF7">
        <w:rPr>
          <w:rFonts w:ascii="GHEA Grapalat" w:hAnsi="GHEA Grapalat"/>
        </w:rPr>
        <w:t>решения участником по состоянию на сороковой день после получения решения</w:t>
      </w:r>
      <w:r w:rsidR="00356E06">
        <w:rPr>
          <w:rFonts w:ascii="GHEA Grapalat" w:hAnsi="GHEA Grapalat"/>
        </w:rPr>
        <w:t xml:space="preserve"> </w:t>
      </w:r>
      <w:r w:rsidR="00356E06" w:rsidRPr="00AA7DF7">
        <w:rPr>
          <w:rFonts w:ascii="GHEA Grapalat" w:hAnsi="GHEA Grapalat"/>
        </w:rPr>
        <w:t>-</w:t>
      </w:r>
      <w:r w:rsidR="00356E06">
        <w:rPr>
          <w:rFonts w:ascii="GHEA Grapalat" w:hAnsi="GHEA Grapalat"/>
        </w:rPr>
        <w:t xml:space="preserve"> на пятый день</w:t>
      </w:r>
      <w:r w:rsidR="00356E06" w:rsidRPr="00AA7DF7">
        <w:rPr>
          <w:rFonts w:ascii="GHEA Grapalat" w:hAnsi="GHEA Grapalat"/>
        </w:rPr>
        <w:t>, следующ</w:t>
      </w:r>
      <w:r w:rsidR="00356E06">
        <w:rPr>
          <w:rFonts w:ascii="GHEA Grapalat" w:hAnsi="GHEA Grapalat"/>
        </w:rPr>
        <w:t>ий</w:t>
      </w:r>
      <w:r w:rsidR="00356E06" w:rsidRPr="00AA7DF7">
        <w:rPr>
          <w:rFonts w:ascii="GHEA Grapalat" w:hAnsi="GHEA Grapalat"/>
        </w:rPr>
        <w:t xml:space="preserve"> за днем вступления в силу заключительного судебного акта по данному</w:t>
      </w:r>
      <w:r w:rsidR="00356E06">
        <w:rPr>
          <w:rFonts w:ascii="GHEA Grapalat" w:hAnsi="GHEA Grapalat"/>
        </w:rPr>
        <w:t xml:space="preserve"> судебному делу,</w:t>
      </w:r>
      <w:r w:rsidR="00356E06" w:rsidRPr="00570BBD">
        <w:t xml:space="preserve"> </w:t>
      </w:r>
      <w:r w:rsidR="00356E06" w:rsidRPr="006F0326">
        <w:rPr>
          <w:rFonts w:ascii="GHEA Grapalat" w:hAnsi="GHEA Grapalat"/>
        </w:rPr>
        <w:t>если по результатам судебного разбирательства возможность исполнения решения не исчезла</w:t>
      </w:r>
      <w:r w:rsidR="00356E06">
        <w:rPr>
          <w:rFonts w:ascii="GHEA Grapalat" w:hAnsi="GHEA Grapalat"/>
        </w:rPr>
        <w:t>.</w:t>
      </w:r>
      <w:r w:rsidR="00356E06">
        <w:rPr>
          <w:rFonts w:ascii="GHEA Grapalat" w:hAnsi="GHEA Grapalat"/>
          <w:color w:val="000000" w:themeColor="text1"/>
        </w:rPr>
        <w:t xml:space="preserve"> </w:t>
      </w:r>
    </w:p>
    <w:p w14:paraId="44E6C7DC" w14:textId="77777777" w:rsidR="001F3676" w:rsidRPr="0054203B" w:rsidRDefault="00377A01" w:rsidP="001F3676">
      <w:pPr>
        <w:widowControl w:val="0"/>
        <w:tabs>
          <w:tab w:val="left" w:pos="1276"/>
        </w:tabs>
        <w:rPr>
          <w:rFonts w:ascii="GHEA Grapalat" w:hAnsi="GHEA Grapalat"/>
        </w:rPr>
      </w:pPr>
      <w:r>
        <w:rPr>
          <w:rFonts w:ascii="GHEA Grapalat" w:hAnsi="GHEA Grapalat"/>
        </w:rPr>
        <w:t>Е</w:t>
      </w:r>
      <w:r w:rsidR="001F3676" w:rsidRPr="0054203B">
        <w:rPr>
          <w:rFonts w:ascii="GHEA Grapalat" w:hAnsi="GHEA Grapalat"/>
        </w:rPr>
        <w:t>сли:</w:t>
      </w:r>
    </w:p>
    <w:p w14:paraId="648E1E7B" w14:textId="77777777" w:rsidR="001F3676" w:rsidRPr="00A928B7" w:rsidRDefault="00A928B7" w:rsidP="00A928B7">
      <w:pPr>
        <w:widowControl w:val="0"/>
        <w:ind w:left="-360"/>
        <w:contextualSpacing/>
        <w:jc w:val="both"/>
        <w:rPr>
          <w:rFonts w:ascii="GHEA Grapalat" w:hAnsi="GHEA Grapalat"/>
        </w:rPr>
      </w:pPr>
      <w:r>
        <w:rPr>
          <w:rFonts w:ascii="GHEA Grapalat" w:hAnsi="GHEA Grapalat"/>
        </w:rPr>
        <w:t xml:space="preserve">-  </w:t>
      </w:r>
      <w:r w:rsidR="001F3676" w:rsidRPr="00A928B7">
        <w:rPr>
          <w:rFonts w:ascii="GHEA Grapalat" w:hAnsi="GHEA Grapalat"/>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w:t>
      </w:r>
      <w:r w:rsidR="00DF43AF">
        <w:rPr>
          <w:rFonts w:ascii="GHEA Grapalat" w:hAnsi="GHEA Grapalat"/>
        </w:rPr>
        <w:t xml:space="preserve"> или </w:t>
      </w:r>
      <w:r w:rsidR="001F3676" w:rsidRPr="00A928B7">
        <w:rPr>
          <w:rFonts w:ascii="GHEA Grapalat" w:hAnsi="GHEA Grapalat"/>
        </w:rPr>
        <w:t xml:space="preserve"> договора, то заказчик не представляет в уполномоченный орган мотивированное решение о включении данного участника в список;</w:t>
      </w:r>
    </w:p>
    <w:p w14:paraId="3B34538A" w14:textId="77777777" w:rsidR="001F3676" w:rsidRPr="00A928B7" w:rsidRDefault="00A928B7" w:rsidP="00A928B7">
      <w:pPr>
        <w:widowControl w:val="0"/>
        <w:ind w:left="-502"/>
        <w:contextualSpacing/>
        <w:jc w:val="both"/>
        <w:rPr>
          <w:ins w:id="9" w:author="Vardan" w:date="2022-10-29T22:29:00Z"/>
          <w:rFonts w:ascii="GHEA Grapalat" w:hAnsi="GHEA Grapalat"/>
        </w:rPr>
      </w:pPr>
      <w:r>
        <w:rPr>
          <w:rFonts w:ascii="GHEA Grapalat" w:hAnsi="GHEA Grapalat"/>
        </w:rPr>
        <w:t xml:space="preserve">    - </w:t>
      </w:r>
      <w:r w:rsidR="001F3676" w:rsidRPr="00A928B7">
        <w:rPr>
          <w:rFonts w:ascii="GHEA Grapalat" w:hAnsi="GHEA Grapalat"/>
        </w:rPr>
        <w:t>выплата участником или лицом, заключившим договор, суммы обеспечения заявки</w:t>
      </w:r>
      <w:r w:rsidR="00A16ABF">
        <w:rPr>
          <w:rFonts w:ascii="GHEA Grapalat" w:hAnsi="GHEA Grapalat"/>
        </w:rPr>
        <w:t xml:space="preserve"> или</w:t>
      </w:r>
      <w:r w:rsidR="001F3676" w:rsidRPr="00A928B7">
        <w:rPr>
          <w:rFonts w:ascii="GHEA Grapalat" w:hAnsi="GHEA Grapalat"/>
        </w:rPr>
        <w:t xml:space="preserve"> договора </w:t>
      </w:r>
      <w:r w:rsidR="005F5427" w:rsidRPr="00F65EB5">
        <w:rPr>
          <w:rFonts w:ascii="GHEA Grapalat" w:hAnsi="GHEA Grapalat"/>
        </w:rPr>
        <w:t>была осуществлена</w:t>
      </w:r>
      <w:r w:rsidR="001F3676" w:rsidRPr="00F65EB5">
        <w:rPr>
          <w:rFonts w:ascii="GHEA Grapalat" w:hAnsi="GHEA Grapalat"/>
        </w:rPr>
        <w:t xml:space="preserve"> по истечении срока представления решения уполномоченному органу, но не позднее </w:t>
      </w:r>
      <w:r w:rsidR="00F52B33" w:rsidRPr="00F65EB5">
        <w:rPr>
          <w:rFonts w:ascii="GHEA Grapalat" w:hAnsi="GHEA Grapalat"/>
        </w:rPr>
        <w:t xml:space="preserve">истечения </w:t>
      </w:r>
      <w:r w:rsidR="009E6257" w:rsidRPr="00F65EB5">
        <w:rPr>
          <w:rFonts w:ascii="GHEA Grapalat" w:hAnsi="GHEA Grapalat"/>
        </w:rPr>
        <w:t>сорокодневного срока,</w:t>
      </w:r>
      <w:r w:rsidR="00F52B33" w:rsidRPr="00F65EB5">
        <w:rPr>
          <w:rFonts w:ascii="GHEA Grapalat" w:hAnsi="GHEA Grapalat"/>
        </w:rPr>
        <w:t xml:space="preserve"> установленн</w:t>
      </w:r>
      <w:r w:rsidR="009E6257" w:rsidRPr="00F65EB5">
        <w:rPr>
          <w:rFonts w:ascii="GHEA Grapalat" w:hAnsi="GHEA Grapalat"/>
        </w:rPr>
        <w:t>ого</w:t>
      </w:r>
      <w:r w:rsidR="00F52B33" w:rsidRPr="00F65EB5">
        <w:rPr>
          <w:rFonts w:ascii="GHEA Grapalat" w:hAnsi="GHEA Grapalat"/>
        </w:rPr>
        <w:t xml:space="preserve"> для включения </w:t>
      </w:r>
      <w:r w:rsidR="009E6257" w:rsidRPr="00F65EB5">
        <w:rPr>
          <w:rFonts w:ascii="GHEA Grapalat" w:hAnsi="GHEA Grapalat"/>
        </w:rPr>
        <w:t xml:space="preserve">уполномоченным органом </w:t>
      </w:r>
      <w:r w:rsidR="00F52B33" w:rsidRPr="00F65EB5">
        <w:rPr>
          <w:rFonts w:ascii="GHEA Grapalat" w:hAnsi="GHEA Grapalat"/>
        </w:rPr>
        <w:t>участника</w:t>
      </w:r>
      <w:r w:rsidR="001F3676" w:rsidRPr="00F65EB5">
        <w:rPr>
          <w:rFonts w:ascii="GHEA Grapalat" w:hAnsi="GHEA Grapalat"/>
        </w:rPr>
        <w:t>, в список,</w:t>
      </w:r>
      <w:r w:rsidR="00E926E9" w:rsidRPr="00F65EB5">
        <w:rPr>
          <w:rFonts w:ascii="GHEA Grapalat" w:hAnsi="GHEA Grapalat"/>
        </w:rPr>
        <w:t xml:space="preserve"> а по состоянию на сороковой день после получения решения при наличии возбужденного </w:t>
      </w:r>
      <w:r w:rsidR="00E926E9" w:rsidRPr="00F65EB5">
        <w:rPr>
          <w:rFonts w:ascii="GHEA Grapalat" w:hAnsi="GHEA Grapalat"/>
        </w:rPr>
        <w:lastRenderedPageBreak/>
        <w:t>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w:t>
      </w:r>
      <w:r w:rsidR="001F3676" w:rsidRPr="00A928B7">
        <w:rPr>
          <w:rFonts w:ascii="GHEA Grapalat" w:hAnsi="GHEA Grapalat"/>
        </w:rPr>
        <w:t xml:space="preserve"> то заказчик письменно уведомляет об этом уполномоченный орган, на основании которого участник не включается в список.</w:t>
      </w:r>
    </w:p>
    <w:p w14:paraId="61759C76" w14:textId="77777777" w:rsidR="0068697B" w:rsidRPr="007663F8" w:rsidRDefault="0068697B" w:rsidP="007663F8">
      <w:pPr>
        <w:widowControl w:val="0"/>
        <w:tabs>
          <w:tab w:val="left" w:pos="142"/>
        </w:tabs>
        <w:ind w:left="-360"/>
        <w:jc w:val="both"/>
        <w:rPr>
          <w:rFonts w:ascii="GHEA Grapalat" w:hAnsi="GHEA Grapalat"/>
        </w:rPr>
      </w:pPr>
      <w:r w:rsidRPr="007663F8">
        <w:rPr>
          <w:rFonts w:ascii="GHEA Grapalat" w:hAnsi="GHEA Grapalat" w:cs="Sylfaen"/>
          <w:color w:val="FF0000"/>
        </w:rPr>
        <w:t xml:space="preserve">     </w:t>
      </w:r>
      <w:r w:rsidRPr="007663F8">
        <w:rPr>
          <w:rFonts w:ascii="GHEA Grapalat" w:hAnsi="GHEA Grapalat" w:cs="Sylfaen" w:hint="eastAsia"/>
        </w:rPr>
        <w:t>При</w:t>
      </w:r>
      <w:r w:rsidRPr="007663F8">
        <w:rPr>
          <w:rFonts w:ascii="GHEA Grapalat" w:hAnsi="GHEA Grapalat" w:cs="Sylfaen"/>
        </w:rPr>
        <w:t xml:space="preserve"> </w:t>
      </w:r>
      <w:r w:rsidRPr="007663F8">
        <w:rPr>
          <w:rFonts w:ascii="GHEA Grapalat" w:hAnsi="GHEA Grapalat" w:cs="Sylfaen" w:hint="eastAsia"/>
        </w:rPr>
        <w:t>этом</w:t>
      </w:r>
      <w:r w:rsidRPr="007663F8">
        <w:rPr>
          <w:rFonts w:ascii="GHEA Grapalat" w:hAnsi="GHEA Grapalat" w:cs="Sylfaen"/>
        </w:rPr>
        <w:t xml:space="preserve">, </w:t>
      </w:r>
      <w:r w:rsidRPr="007663F8">
        <w:rPr>
          <w:rFonts w:ascii="GHEA Grapalat" w:hAnsi="GHEA Grapalat" w:cs="Sylfaen" w:hint="eastAsia"/>
        </w:rPr>
        <w:t>если</w:t>
      </w:r>
      <w:r w:rsidRPr="007663F8">
        <w:rPr>
          <w:rFonts w:ascii="GHEA Grapalat" w:hAnsi="GHEA Grapalat" w:cs="Sylfaen"/>
        </w:rPr>
        <w:t xml:space="preserve"> </w:t>
      </w:r>
      <w:r w:rsidRPr="007663F8">
        <w:rPr>
          <w:rFonts w:ascii="GHEA Grapalat" w:hAnsi="GHEA Grapalat" w:cs="Sylfaen" w:hint="eastAsia"/>
        </w:rPr>
        <w:t>заявление</w:t>
      </w:r>
      <w:r w:rsidRPr="007663F8">
        <w:rPr>
          <w:rFonts w:ascii="GHEA Grapalat" w:hAnsi="GHEA Grapalat" w:cs="Sylfaen"/>
        </w:rPr>
        <w:t>-</w:t>
      </w:r>
      <w:r w:rsidRPr="007663F8">
        <w:rPr>
          <w:rFonts w:ascii="GHEA Grapalat" w:hAnsi="GHEA Grapalat" w:cs="Sylfaen" w:hint="eastAsia"/>
        </w:rPr>
        <w:t>объявление</w:t>
      </w:r>
      <w:r w:rsidRPr="007663F8">
        <w:rPr>
          <w:rFonts w:ascii="GHEA Grapalat" w:hAnsi="GHEA Grapalat" w:cs="Sylfaen"/>
        </w:rPr>
        <w:t xml:space="preserve"> </w:t>
      </w:r>
      <w:r w:rsidRPr="007663F8">
        <w:rPr>
          <w:rFonts w:ascii="GHEA Grapalat" w:hAnsi="GHEA Grapalat" w:cs="Sylfaen" w:hint="eastAsia"/>
        </w:rPr>
        <w:t>о</w:t>
      </w:r>
      <w:r w:rsidRPr="007663F8">
        <w:rPr>
          <w:rFonts w:ascii="GHEA Grapalat" w:hAnsi="GHEA Grapalat" w:cs="Sylfaen"/>
        </w:rPr>
        <w:t xml:space="preserve"> </w:t>
      </w:r>
      <w:r w:rsidRPr="007663F8">
        <w:rPr>
          <w:rFonts w:ascii="GHEA Grapalat" w:hAnsi="GHEA Grapalat" w:cs="Sylfaen" w:hint="eastAsia"/>
        </w:rPr>
        <w:t>праве</w:t>
      </w:r>
      <w:r w:rsidRPr="007663F8">
        <w:rPr>
          <w:rFonts w:ascii="GHEA Grapalat" w:hAnsi="GHEA Grapalat" w:cs="Sylfaen"/>
        </w:rPr>
        <w:t xml:space="preserve"> </w:t>
      </w:r>
      <w:r w:rsidRPr="007663F8">
        <w:rPr>
          <w:rFonts w:ascii="GHEA Grapalat" w:hAnsi="GHEA Grapalat" w:cs="Sylfaen" w:hint="eastAsia"/>
        </w:rPr>
        <w:t>на</w:t>
      </w:r>
      <w:r w:rsidRPr="007663F8">
        <w:rPr>
          <w:rFonts w:ascii="GHEA Grapalat" w:hAnsi="GHEA Grapalat" w:cs="Sylfaen"/>
        </w:rPr>
        <w:t xml:space="preserve"> </w:t>
      </w:r>
      <w:r w:rsidRPr="007663F8">
        <w:rPr>
          <w:rFonts w:ascii="GHEA Grapalat" w:hAnsi="GHEA Grapalat" w:cs="Sylfaen" w:hint="eastAsia"/>
        </w:rPr>
        <w:t>участие</w:t>
      </w:r>
      <w:r w:rsidRPr="007663F8">
        <w:rPr>
          <w:rFonts w:ascii="GHEA Grapalat" w:hAnsi="GHEA Grapalat" w:cs="Sylfaen"/>
        </w:rPr>
        <w:t xml:space="preserve"> </w:t>
      </w:r>
      <w:r w:rsidRPr="007663F8">
        <w:rPr>
          <w:rFonts w:ascii="GHEA Grapalat" w:hAnsi="GHEA Grapalat" w:cs="Sylfaen" w:hint="eastAsia"/>
        </w:rPr>
        <w:t>в</w:t>
      </w:r>
      <w:r w:rsidRPr="007663F8">
        <w:rPr>
          <w:rFonts w:ascii="GHEA Grapalat" w:hAnsi="GHEA Grapalat" w:cs="Sylfaen"/>
        </w:rPr>
        <w:t xml:space="preserve"> </w:t>
      </w:r>
      <w:r w:rsidRPr="007663F8">
        <w:rPr>
          <w:rFonts w:ascii="GHEA Grapalat" w:hAnsi="GHEA Grapalat" w:cs="Sylfaen" w:hint="eastAsia"/>
        </w:rPr>
        <w:t>закупках</w:t>
      </w:r>
      <w:r w:rsidRPr="007663F8">
        <w:rPr>
          <w:rFonts w:ascii="GHEA Grapalat" w:hAnsi="GHEA Grapalat" w:cs="Sylfaen"/>
        </w:rPr>
        <w:t xml:space="preserve"> </w:t>
      </w:r>
      <w:r w:rsidRPr="007663F8">
        <w:rPr>
          <w:rFonts w:ascii="GHEA Grapalat" w:hAnsi="GHEA Grapalat" w:cs="Sylfaen" w:hint="eastAsia"/>
        </w:rPr>
        <w:t>участника</w:t>
      </w:r>
      <w:r w:rsidRPr="007663F8">
        <w:rPr>
          <w:rFonts w:ascii="GHEA Grapalat" w:hAnsi="GHEA Grapalat" w:cs="Sylfaen"/>
        </w:rPr>
        <w:t xml:space="preserve"> </w:t>
      </w:r>
      <w:r w:rsidRPr="007663F8">
        <w:rPr>
          <w:rFonts w:ascii="GHEA Grapalat" w:hAnsi="GHEA Grapalat" w:cs="Sylfaen" w:hint="eastAsia"/>
        </w:rPr>
        <w:t>квалифицируется</w:t>
      </w:r>
      <w:r w:rsidRPr="007663F8">
        <w:rPr>
          <w:rFonts w:ascii="GHEA Grapalat" w:hAnsi="GHEA Grapalat" w:cs="Sylfaen"/>
        </w:rPr>
        <w:t xml:space="preserve"> </w:t>
      </w:r>
      <w:r w:rsidRPr="007663F8">
        <w:rPr>
          <w:rFonts w:ascii="GHEA Grapalat" w:hAnsi="GHEA Grapalat" w:cs="Sylfaen" w:hint="eastAsia"/>
        </w:rPr>
        <w:t>как</w:t>
      </w:r>
      <w:r w:rsidRPr="007663F8">
        <w:rPr>
          <w:rFonts w:ascii="GHEA Grapalat" w:hAnsi="GHEA Grapalat" w:cs="Sylfaen"/>
        </w:rPr>
        <w:t xml:space="preserve"> </w:t>
      </w:r>
      <w:r w:rsidRPr="007663F8">
        <w:rPr>
          <w:rFonts w:ascii="GHEA Grapalat" w:hAnsi="GHEA Grapalat" w:cs="Sylfaen" w:hint="eastAsia"/>
        </w:rPr>
        <w:t>несоответствующее</w:t>
      </w:r>
      <w:r w:rsidRPr="007663F8">
        <w:rPr>
          <w:rFonts w:ascii="GHEA Grapalat" w:hAnsi="GHEA Grapalat" w:cs="Sylfaen"/>
        </w:rPr>
        <w:t xml:space="preserve"> </w:t>
      </w:r>
      <w:r w:rsidRPr="007663F8">
        <w:rPr>
          <w:rFonts w:ascii="GHEA Grapalat" w:hAnsi="GHEA Grapalat" w:cs="Sylfaen" w:hint="eastAsia"/>
        </w:rPr>
        <w:t>действительности</w:t>
      </w:r>
      <w:r w:rsidRPr="007663F8">
        <w:rPr>
          <w:rFonts w:ascii="GHEA Grapalat" w:hAnsi="GHEA Grapalat" w:cs="Sylfaen"/>
        </w:rPr>
        <w:t xml:space="preserve"> </w:t>
      </w:r>
      <w:r w:rsidRPr="007663F8">
        <w:rPr>
          <w:rFonts w:ascii="GHEA Grapalat" w:hAnsi="GHEA Grapalat" w:cs="Sylfaen" w:hint="eastAsia"/>
        </w:rPr>
        <w:t>или</w:t>
      </w:r>
      <w:r w:rsidRPr="007663F8">
        <w:rPr>
          <w:rFonts w:ascii="GHEA Grapalat" w:hAnsi="GHEA Grapalat" w:cs="Sylfaen"/>
        </w:rPr>
        <w:t xml:space="preserve"> </w:t>
      </w:r>
      <w:r w:rsidRPr="007663F8">
        <w:rPr>
          <w:rFonts w:ascii="GHEA Grapalat" w:hAnsi="GHEA Grapalat" w:cs="Sylfaen" w:hint="eastAsia"/>
        </w:rPr>
        <w:t>участник</w:t>
      </w:r>
      <w:r w:rsidRPr="007663F8">
        <w:rPr>
          <w:rFonts w:ascii="GHEA Grapalat" w:hAnsi="GHEA Grapalat" w:cs="Sylfaen"/>
        </w:rPr>
        <w:t xml:space="preserve"> </w:t>
      </w:r>
      <w:r w:rsidRPr="007663F8">
        <w:rPr>
          <w:rFonts w:ascii="GHEA Grapalat" w:hAnsi="GHEA Grapalat" w:cs="Sylfaen" w:hint="eastAsia"/>
        </w:rPr>
        <w:t>не</w:t>
      </w:r>
      <w:r w:rsidRPr="007663F8">
        <w:rPr>
          <w:rFonts w:ascii="GHEA Grapalat" w:hAnsi="GHEA Grapalat" w:cs="Sylfaen"/>
        </w:rPr>
        <w:t xml:space="preserve"> </w:t>
      </w:r>
      <w:r w:rsidRPr="007663F8">
        <w:rPr>
          <w:rFonts w:ascii="GHEA Grapalat" w:hAnsi="GHEA Grapalat" w:cs="Sylfaen" w:hint="eastAsia"/>
        </w:rPr>
        <w:t>представляет</w:t>
      </w:r>
      <w:r w:rsidRPr="007663F8">
        <w:rPr>
          <w:rFonts w:ascii="GHEA Grapalat" w:hAnsi="GHEA Grapalat" w:cs="Sylfaen"/>
        </w:rPr>
        <w:t xml:space="preserve"> </w:t>
      </w:r>
      <w:r w:rsidRPr="007663F8">
        <w:rPr>
          <w:rFonts w:ascii="GHEA Grapalat" w:hAnsi="GHEA Grapalat" w:cs="Sylfaen" w:hint="eastAsia"/>
        </w:rPr>
        <w:t>предусмотренные</w:t>
      </w:r>
      <w:r w:rsidRPr="007663F8">
        <w:rPr>
          <w:rFonts w:ascii="GHEA Grapalat" w:hAnsi="GHEA Grapalat" w:cs="Sylfaen"/>
        </w:rPr>
        <w:t xml:space="preserve"> </w:t>
      </w:r>
      <w:r w:rsidRPr="007663F8">
        <w:rPr>
          <w:rFonts w:ascii="GHEA Grapalat" w:hAnsi="GHEA Grapalat" w:cs="Sylfaen" w:hint="eastAsia"/>
        </w:rPr>
        <w:t>приглашением</w:t>
      </w:r>
      <w:r w:rsidRPr="007663F8">
        <w:rPr>
          <w:rFonts w:ascii="GHEA Grapalat" w:hAnsi="GHEA Grapalat" w:cs="Sylfaen"/>
        </w:rPr>
        <w:t xml:space="preserve"> </w:t>
      </w:r>
      <w:r w:rsidRPr="007663F8">
        <w:rPr>
          <w:rFonts w:ascii="GHEA Grapalat" w:hAnsi="GHEA Grapalat" w:cs="Sylfaen" w:hint="eastAsia"/>
        </w:rPr>
        <w:t>документы</w:t>
      </w:r>
      <w:r w:rsidRPr="007663F8">
        <w:rPr>
          <w:rFonts w:ascii="GHEA Grapalat" w:hAnsi="GHEA Grapalat" w:cs="Sylfaen"/>
        </w:rPr>
        <w:t xml:space="preserve"> </w:t>
      </w:r>
      <w:r w:rsidRPr="007663F8">
        <w:rPr>
          <w:rFonts w:ascii="GHEA Grapalat" w:hAnsi="GHEA Grapalat" w:cs="Sylfaen" w:hint="eastAsia"/>
        </w:rPr>
        <w:t>в</w:t>
      </w:r>
      <w:r w:rsidRPr="007663F8">
        <w:rPr>
          <w:rFonts w:ascii="GHEA Grapalat" w:hAnsi="GHEA Grapalat" w:cs="Sylfaen"/>
        </w:rPr>
        <w:t xml:space="preserve"> </w:t>
      </w:r>
      <w:r w:rsidRPr="007663F8">
        <w:rPr>
          <w:rFonts w:ascii="GHEA Grapalat" w:hAnsi="GHEA Grapalat" w:cs="Sylfaen" w:hint="eastAsia"/>
        </w:rPr>
        <w:t>порядке</w:t>
      </w:r>
      <w:r w:rsidRPr="007663F8">
        <w:rPr>
          <w:rFonts w:ascii="GHEA Grapalat" w:hAnsi="GHEA Grapalat" w:cs="Sylfaen"/>
        </w:rPr>
        <w:t xml:space="preserve"> </w:t>
      </w:r>
      <w:r w:rsidRPr="007663F8">
        <w:rPr>
          <w:rFonts w:ascii="GHEA Grapalat" w:hAnsi="GHEA Grapalat" w:cs="Sylfaen" w:hint="eastAsia"/>
        </w:rPr>
        <w:t>и</w:t>
      </w:r>
      <w:r w:rsidRPr="007663F8">
        <w:rPr>
          <w:rFonts w:ascii="GHEA Grapalat" w:hAnsi="GHEA Grapalat" w:cs="Sylfaen"/>
        </w:rPr>
        <w:t xml:space="preserve"> </w:t>
      </w:r>
      <w:r w:rsidRPr="007663F8">
        <w:rPr>
          <w:rFonts w:ascii="GHEA Grapalat" w:hAnsi="GHEA Grapalat" w:cs="Sylfaen" w:hint="eastAsia"/>
        </w:rPr>
        <w:t>сроки</w:t>
      </w:r>
      <w:r w:rsidRPr="007663F8">
        <w:rPr>
          <w:rFonts w:ascii="GHEA Grapalat" w:hAnsi="GHEA Grapalat" w:cs="Sylfaen"/>
        </w:rPr>
        <w:t xml:space="preserve">, </w:t>
      </w:r>
      <w:r w:rsidRPr="007663F8">
        <w:rPr>
          <w:rFonts w:ascii="GHEA Grapalat" w:hAnsi="GHEA Grapalat" w:cs="Sylfaen" w:hint="eastAsia"/>
        </w:rPr>
        <w:t>установленные</w:t>
      </w:r>
      <w:r w:rsidRPr="007663F8">
        <w:rPr>
          <w:rFonts w:ascii="GHEA Grapalat" w:hAnsi="GHEA Grapalat" w:cs="Sylfaen"/>
        </w:rPr>
        <w:t xml:space="preserve"> </w:t>
      </w:r>
      <w:r w:rsidRPr="007663F8">
        <w:rPr>
          <w:rFonts w:ascii="GHEA Grapalat" w:hAnsi="GHEA Grapalat" w:cs="Sylfaen" w:hint="eastAsia"/>
        </w:rPr>
        <w:t>настоящим</w:t>
      </w:r>
      <w:r w:rsidRPr="007663F8">
        <w:rPr>
          <w:rFonts w:ascii="GHEA Grapalat" w:hAnsi="GHEA Grapalat" w:cs="Sylfaen"/>
        </w:rPr>
        <w:t xml:space="preserve"> </w:t>
      </w:r>
      <w:r w:rsidRPr="007663F8">
        <w:rPr>
          <w:rFonts w:ascii="GHEA Grapalat" w:hAnsi="GHEA Grapalat" w:cs="Sylfaen" w:hint="eastAsia"/>
        </w:rPr>
        <w:t>приглашением</w:t>
      </w:r>
      <w:r w:rsidRPr="007663F8">
        <w:rPr>
          <w:rFonts w:ascii="GHEA Grapalat" w:hAnsi="GHEA Grapalat" w:cs="Sylfaen"/>
        </w:rPr>
        <w:t>,</w:t>
      </w:r>
      <w:r w:rsidR="002B4149" w:rsidRPr="002B4149">
        <w:rPr>
          <w:rFonts w:ascii="GHEA Grapalat" w:hAnsi="GHEA Grapalat" w:cs="Sylfaen"/>
        </w:rPr>
        <w:t xml:space="preserve"> </w:t>
      </w:r>
      <w:r w:rsidR="002B4149" w:rsidRPr="00877D77">
        <w:rPr>
          <w:rFonts w:ascii="GHEA Grapalat" w:hAnsi="GHEA Grapalat" w:cs="Sylfaen"/>
        </w:rPr>
        <w:t xml:space="preserve">включая случаи, когда несоответствия, зафиксированные в результате оценки заявки, не </w:t>
      </w:r>
      <w:r w:rsidR="002B4149">
        <w:rPr>
          <w:rFonts w:ascii="GHEA Grapalat" w:hAnsi="GHEA Grapalat" w:cs="Sylfaen"/>
        </w:rPr>
        <w:t>исправляются</w:t>
      </w:r>
      <w:r w:rsidR="002B4149" w:rsidRPr="00877D77">
        <w:rPr>
          <w:rFonts w:ascii="GHEA Grapalat" w:hAnsi="GHEA Grapalat" w:cs="Sylfaen"/>
        </w:rPr>
        <w:t xml:space="preserve"> или не </w:t>
      </w:r>
      <w:r w:rsidR="002B4149">
        <w:rPr>
          <w:rFonts w:ascii="GHEA Grapalat" w:hAnsi="GHEA Grapalat" w:cs="Sylfaen"/>
        </w:rPr>
        <w:t>исправляются</w:t>
      </w:r>
      <w:r w:rsidR="002B4149" w:rsidRPr="00877D77">
        <w:rPr>
          <w:rFonts w:ascii="GHEA Grapalat" w:hAnsi="GHEA Grapalat" w:cs="Sylfaen"/>
        </w:rPr>
        <w:t xml:space="preserve"> полностью в установленные сроки</w:t>
      </w:r>
      <w:r w:rsidR="002B4149" w:rsidRPr="00F96C75">
        <w:rPr>
          <w:rFonts w:ascii="GHEA Grapalat" w:hAnsi="GHEA Grapalat" w:cs="Sylfaen"/>
        </w:rPr>
        <w:t>,</w:t>
      </w:r>
      <w:r w:rsidRPr="007663F8">
        <w:rPr>
          <w:rFonts w:ascii="GHEA Grapalat" w:hAnsi="GHEA Grapalat" w:cs="Sylfaen"/>
        </w:rPr>
        <w:t xml:space="preserve"> </w:t>
      </w:r>
      <w:r w:rsidRPr="007663F8">
        <w:rPr>
          <w:rFonts w:ascii="GHEA Grapalat" w:hAnsi="GHEA Grapalat" w:cs="Sylfaen" w:hint="eastAsia"/>
        </w:rPr>
        <w:t>или</w:t>
      </w:r>
      <w:r w:rsidRPr="007663F8">
        <w:rPr>
          <w:rFonts w:ascii="GHEA Grapalat" w:hAnsi="GHEA Grapalat" w:cs="Sylfaen"/>
        </w:rPr>
        <w:t xml:space="preserve"> </w:t>
      </w:r>
      <w:r w:rsidRPr="007663F8">
        <w:rPr>
          <w:rFonts w:ascii="GHEA Grapalat" w:hAnsi="GHEA Grapalat" w:cs="Sylfaen" w:hint="eastAsia"/>
        </w:rPr>
        <w:t>отобранный</w:t>
      </w:r>
      <w:r w:rsidRPr="007663F8">
        <w:rPr>
          <w:rFonts w:ascii="GHEA Grapalat" w:hAnsi="GHEA Grapalat" w:cs="Sylfaen"/>
        </w:rPr>
        <w:t xml:space="preserve"> </w:t>
      </w:r>
      <w:r w:rsidRPr="007663F8">
        <w:rPr>
          <w:rFonts w:ascii="GHEA Grapalat" w:hAnsi="GHEA Grapalat" w:cs="Sylfaen" w:hint="eastAsia"/>
        </w:rPr>
        <w:t>участник</w:t>
      </w:r>
      <w:r w:rsidRPr="007663F8">
        <w:rPr>
          <w:rFonts w:ascii="GHEA Grapalat" w:hAnsi="GHEA Grapalat" w:cs="Sylfaen"/>
        </w:rPr>
        <w:t xml:space="preserve"> </w:t>
      </w:r>
      <w:r w:rsidRPr="007663F8">
        <w:rPr>
          <w:rFonts w:ascii="GHEA Grapalat" w:hAnsi="GHEA Grapalat" w:cs="Sylfaen" w:hint="eastAsia"/>
        </w:rPr>
        <w:t>не</w:t>
      </w:r>
      <w:r w:rsidRPr="007663F8">
        <w:rPr>
          <w:rFonts w:ascii="GHEA Grapalat" w:hAnsi="GHEA Grapalat" w:cs="Sylfaen"/>
        </w:rPr>
        <w:t xml:space="preserve"> </w:t>
      </w:r>
      <w:r w:rsidRPr="007663F8">
        <w:rPr>
          <w:rFonts w:ascii="GHEA Grapalat" w:hAnsi="GHEA Grapalat" w:cs="Sylfaen" w:hint="eastAsia"/>
        </w:rPr>
        <w:t>представляет</w:t>
      </w:r>
      <w:r w:rsidRPr="007663F8">
        <w:rPr>
          <w:rFonts w:ascii="GHEA Grapalat" w:hAnsi="GHEA Grapalat" w:cs="Sylfaen"/>
        </w:rPr>
        <w:t xml:space="preserve"> </w:t>
      </w:r>
      <w:r w:rsidRPr="007663F8">
        <w:rPr>
          <w:rFonts w:ascii="GHEA Grapalat" w:hAnsi="GHEA Grapalat" w:cs="Sylfaen" w:hint="eastAsia"/>
        </w:rPr>
        <w:t>обеспечение</w:t>
      </w:r>
      <w:r w:rsidRPr="007663F8">
        <w:rPr>
          <w:rFonts w:ascii="GHEA Grapalat" w:hAnsi="GHEA Grapalat" w:cs="Sylfaen"/>
        </w:rPr>
        <w:t xml:space="preserve"> </w:t>
      </w:r>
      <w:r w:rsidRPr="007663F8">
        <w:rPr>
          <w:rFonts w:ascii="GHEA Grapalat" w:hAnsi="GHEA Grapalat" w:cs="Sylfaen" w:hint="eastAsia"/>
        </w:rPr>
        <w:t>договора</w:t>
      </w:r>
      <w:r w:rsidRPr="007663F8">
        <w:rPr>
          <w:rFonts w:ascii="GHEA Grapalat" w:hAnsi="GHEA Grapalat" w:cs="Sylfaen"/>
        </w:rPr>
        <w:t xml:space="preserve">, </w:t>
      </w:r>
      <w:r w:rsidRPr="007663F8">
        <w:rPr>
          <w:rFonts w:ascii="GHEA Grapalat" w:hAnsi="GHEA Grapalat" w:cs="Sylfaen" w:hint="eastAsia"/>
        </w:rPr>
        <w:t>или</w:t>
      </w:r>
      <w:r w:rsidRPr="007663F8">
        <w:rPr>
          <w:rFonts w:ascii="GHEA Grapalat" w:hAnsi="GHEA Grapalat" w:cs="Sylfaen"/>
        </w:rPr>
        <w:t xml:space="preserve"> </w:t>
      </w:r>
      <w:r w:rsidRPr="007663F8">
        <w:rPr>
          <w:rFonts w:ascii="GHEA Grapalat" w:hAnsi="GHEA Grapalat" w:cs="Sylfaen" w:hint="eastAsia"/>
        </w:rPr>
        <w:t>если</w:t>
      </w:r>
      <w:r w:rsidRPr="007663F8">
        <w:rPr>
          <w:rFonts w:ascii="GHEA Grapalat" w:hAnsi="GHEA Grapalat" w:cs="Sylfaen"/>
        </w:rPr>
        <w:t xml:space="preserve"> </w:t>
      </w:r>
      <w:r w:rsidRPr="007663F8">
        <w:rPr>
          <w:rFonts w:ascii="GHEA Grapalat" w:hAnsi="GHEA Grapalat" w:cs="Sylfaen" w:hint="eastAsia"/>
        </w:rPr>
        <w:t>процедура</w:t>
      </w:r>
      <w:r w:rsidRPr="007663F8">
        <w:rPr>
          <w:rFonts w:ascii="GHEA Grapalat" w:hAnsi="GHEA Grapalat" w:cs="Sylfaen"/>
        </w:rPr>
        <w:t xml:space="preserve"> </w:t>
      </w:r>
      <w:r w:rsidRPr="007663F8">
        <w:rPr>
          <w:rFonts w:ascii="GHEA Grapalat" w:hAnsi="GHEA Grapalat" w:cs="Sylfaen" w:hint="eastAsia"/>
        </w:rPr>
        <w:t>организована</w:t>
      </w:r>
      <w:r w:rsidRPr="007663F8">
        <w:rPr>
          <w:rFonts w:ascii="GHEA Grapalat" w:hAnsi="GHEA Grapalat" w:cs="Sylfaen"/>
        </w:rPr>
        <w:t xml:space="preserve"> </w:t>
      </w:r>
      <w:r w:rsidRPr="007663F8">
        <w:rPr>
          <w:rFonts w:ascii="GHEA Grapalat" w:hAnsi="GHEA Grapalat" w:cs="Sylfaen" w:hint="eastAsia"/>
        </w:rPr>
        <w:t>в</w:t>
      </w:r>
      <w:r w:rsidRPr="007663F8">
        <w:rPr>
          <w:rFonts w:ascii="GHEA Grapalat" w:hAnsi="GHEA Grapalat" w:cs="Sylfaen"/>
        </w:rPr>
        <w:t xml:space="preserve"> </w:t>
      </w:r>
      <w:r w:rsidRPr="007663F8">
        <w:rPr>
          <w:rFonts w:ascii="GHEA Grapalat" w:hAnsi="GHEA Grapalat" w:cs="Sylfaen" w:hint="eastAsia"/>
        </w:rPr>
        <w:t>соответствии</w:t>
      </w:r>
      <w:r w:rsidRPr="007663F8">
        <w:rPr>
          <w:rFonts w:ascii="GHEA Grapalat" w:hAnsi="GHEA Grapalat" w:cs="Sylfaen"/>
        </w:rPr>
        <w:t xml:space="preserve"> </w:t>
      </w:r>
      <w:r w:rsidRPr="007663F8">
        <w:rPr>
          <w:rFonts w:ascii="GHEA Grapalat" w:hAnsi="GHEA Grapalat" w:cs="Sylfaen" w:hint="eastAsia"/>
        </w:rPr>
        <w:t>с</w:t>
      </w:r>
      <w:r w:rsidRPr="007663F8">
        <w:rPr>
          <w:rFonts w:ascii="GHEA Grapalat" w:hAnsi="GHEA Grapalat" w:cs="Sylfaen"/>
        </w:rPr>
        <w:t xml:space="preserve"> </w:t>
      </w:r>
      <w:r w:rsidRPr="007663F8">
        <w:rPr>
          <w:rFonts w:ascii="GHEA Grapalat" w:hAnsi="GHEA Grapalat" w:cs="Sylfaen" w:hint="eastAsia"/>
        </w:rPr>
        <w:t>нормами</w:t>
      </w:r>
      <w:r w:rsidRPr="007663F8">
        <w:rPr>
          <w:rFonts w:ascii="GHEA Grapalat" w:hAnsi="GHEA Grapalat" w:cs="Sylfaen"/>
        </w:rPr>
        <w:t xml:space="preserve">, </w:t>
      </w:r>
      <w:r w:rsidRPr="007663F8">
        <w:rPr>
          <w:rFonts w:ascii="GHEA Grapalat" w:hAnsi="GHEA Grapalat" w:cs="Sylfaen" w:hint="eastAsia"/>
        </w:rPr>
        <w:t>предусмотренным</w:t>
      </w:r>
      <w:r w:rsidRPr="007663F8">
        <w:rPr>
          <w:rFonts w:ascii="GHEA Grapalat" w:hAnsi="GHEA Grapalat" w:cs="Sylfaen"/>
        </w:rPr>
        <w:t xml:space="preserve"> </w:t>
      </w:r>
      <w:r w:rsidRPr="007663F8">
        <w:rPr>
          <w:rFonts w:ascii="GHEA Grapalat" w:hAnsi="GHEA Grapalat" w:cs="Sylfaen" w:hint="eastAsia"/>
        </w:rPr>
        <w:t>частью</w:t>
      </w:r>
      <w:r w:rsidRPr="007663F8">
        <w:rPr>
          <w:rFonts w:ascii="GHEA Grapalat" w:hAnsi="GHEA Grapalat" w:cs="Sylfaen"/>
        </w:rPr>
        <w:t xml:space="preserve"> 6 </w:t>
      </w:r>
      <w:r w:rsidRPr="007663F8">
        <w:rPr>
          <w:rFonts w:ascii="GHEA Grapalat" w:hAnsi="GHEA Grapalat" w:cs="Sylfaen" w:hint="eastAsia"/>
        </w:rPr>
        <w:t>статьи</w:t>
      </w:r>
      <w:r w:rsidRPr="007663F8">
        <w:rPr>
          <w:rFonts w:ascii="GHEA Grapalat" w:hAnsi="GHEA Grapalat" w:cs="Sylfaen"/>
        </w:rPr>
        <w:t xml:space="preserve"> 15 </w:t>
      </w:r>
      <w:r w:rsidRPr="007663F8">
        <w:rPr>
          <w:rFonts w:ascii="GHEA Grapalat" w:hAnsi="GHEA Grapalat" w:cs="Sylfaen" w:hint="eastAsia"/>
        </w:rPr>
        <w:t>Закона</w:t>
      </w:r>
      <w:r w:rsidRPr="007663F8">
        <w:rPr>
          <w:rFonts w:ascii="GHEA Grapalat" w:hAnsi="GHEA Grapalat" w:cs="Sylfaen"/>
        </w:rPr>
        <w:t xml:space="preserve"> </w:t>
      </w:r>
      <w:r w:rsidRPr="007663F8">
        <w:rPr>
          <w:rFonts w:ascii="GHEA Grapalat" w:hAnsi="GHEA Grapalat" w:cs="Sylfaen" w:hint="eastAsia"/>
        </w:rPr>
        <w:t>РА</w:t>
      </w:r>
      <w:r w:rsidRPr="007663F8">
        <w:rPr>
          <w:rFonts w:ascii="GHEA Grapalat" w:hAnsi="GHEA Grapalat" w:cs="Sylfaen"/>
        </w:rPr>
        <w:t xml:space="preserve"> "</w:t>
      </w:r>
      <w:r w:rsidRPr="007663F8">
        <w:rPr>
          <w:rFonts w:ascii="GHEA Grapalat" w:hAnsi="GHEA Grapalat" w:cs="Sylfaen" w:hint="eastAsia"/>
        </w:rPr>
        <w:t>О</w:t>
      </w:r>
      <w:r w:rsidRPr="007663F8">
        <w:rPr>
          <w:rFonts w:ascii="GHEA Grapalat" w:hAnsi="GHEA Grapalat" w:cs="Sylfaen"/>
        </w:rPr>
        <w:t xml:space="preserve"> </w:t>
      </w:r>
      <w:r w:rsidRPr="007663F8">
        <w:rPr>
          <w:rFonts w:ascii="GHEA Grapalat" w:hAnsi="GHEA Grapalat" w:cs="Sylfaen" w:hint="eastAsia"/>
        </w:rPr>
        <w:t>закупках</w:t>
      </w:r>
      <w:r w:rsidRPr="007663F8">
        <w:rPr>
          <w:rFonts w:ascii="GHEA Grapalat" w:hAnsi="GHEA Grapalat" w:cs="Sylfaen"/>
        </w:rPr>
        <w:t xml:space="preserve">`, </w:t>
      </w:r>
      <w:r w:rsidRPr="007663F8">
        <w:rPr>
          <w:rFonts w:ascii="GHEA Grapalat" w:hAnsi="GHEA Grapalat" w:cs="Sylfaen" w:hint="eastAsia"/>
        </w:rPr>
        <w:t>и</w:t>
      </w:r>
      <w:r w:rsidRPr="007663F8">
        <w:rPr>
          <w:rFonts w:ascii="GHEA Grapalat" w:hAnsi="GHEA Grapalat" w:cs="Sylfaen"/>
        </w:rPr>
        <w:t xml:space="preserve"> </w:t>
      </w:r>
      <w:r w:rsidRPr="007663F8">
        <w:rPr>
          <w:rFonts w:ascii="GHEA Grapalat" w:hAnsi="GHEA Grapalat" w:cs="Sylfaen" w:hint="eastAsia"/>
        </w:rPr>
        <w:t>в</w:t>
      </w:r>
      <w:r w:rsidRPr="007663F8">
        <w:rPr>
          <w:rFonts w:ascii="GHEA Grapalat" w:hAnsi="GHEA Grapalat" w:cs="Sylfaen"/>
        </w:rPr>
        <w:t xml:space="preserve"> </w:t>
      </w:r>
      <w:r w:rsidRPr="007663F8">
        <w:rPr>
          <w:rFonts w:ascii="GHEA Grapalat" w:hAnsi="GHEA Grapalat" w:cs="Sylfaen" w:hint="eastAsia"/>
        </w:rPr>
        <w:t>результате</w:t>
      </w:r>
      <w:r w:rsidRPr="007663F8">
        <w:rPr>
          <w:rFonts w:ascii="GHEA Grapalat" w:hAnsi="GHEA Grapalat" w:cs="Sylfaen"/>
        </w:rPr>
        <w:t xml:space="preserve"> </w:t>
      </w:r>
      <w:r w:rsidRPr="007663F8">
        <w:rPr>
          <w:rFonts w:ascii="GHEA Grapalat" w:hAnsi="GHEA Grapalat" w:cs="Sylfaen" w:hint="eastAsia"/>
        </w:rPr>
        <w:t>этого</w:t>
      </w:r>
      <w:r w:rsidRPr="007663F8">
        <w:rPr>
          <w:rFonts w:ascii="GHEA Grapalat" w:hAnsi="GHEA Grapalat" w:cs="Sylfaen"/>
        </w:rPr>
        <w:t xml:space="preserve"> </w:t>
      </w:r>
      <w:r w:rsidRPr="007663F8">
        <w:rPr>
          <w:rFonts w:ascii="GHEA Grapalat" w:hAnsi="GHEA Grapalat" w:cs="Sylfaen" w:hint="eastAsia"/>
        </w:rPr>
        <w:t>в</w:t>
      </w:r>
      <w:r w:rsidRPr="007663F8">
        <w:rPr>
          <w:rFonts w:ascii="GHEA Grapalat" w:hAnsi="GHEA Grapalat" w:cs="Sylfaen"/>
        </w:rPr>
        <w:t xml:space="preserve"> </w:t>
      </w:r>
      <w:r w:rsidRPr="007663F8">
        <w:rPr>
          <w:rFonts w:ascii="GHEA Grapalat" w:hAnsi="GHEA Grapalat" w:cs="Sylfaen" w:hint="eastAsia"/>
        </w:rPr>
        <w:t>целях</w:t>
      </w:r>
      <w:r w:rsidRPr="007663F8">
        <w:rPr>
          <w:rFonts w:ascii="GHEA Grapalat" w:hAnsi="GHEA Grapalat" w:cs="Sylfaen"/>
        </w:rPr>
        <w:t xml:space="preserve"> </w:t>
      </w:r>
      <w:r w:rsidRPr="007663F8">
        <w:rPr>
          <w:rFonts w:ascii="GHEA Grapalat" w:hAnsi="GHEA Grapalat" w:cs="Sylfaen" w:hint="eastAsia"/>
        </w:rPr>
        <w:t>заключения</w:t>
      </w:r>
      <w:r w:rsidRPr="007663F8">
        <w:rPr>
          <w:rFonts w:ascii="GHEA Grapalat" w:hAnsi="GHEA Grapalat" w:cs="Sylfaen"/>
        </w:rPr>
        <w:t xml:space="preserve"> </w:t>
      </w:r>
      <w:r w:rsidRPr="007663F8">
        <w:rPr>
          <w:rFonts w:ascii="GHEA Grapalat" w:hAnsi="GHEA Grapalat" w:cs="Sylfaen" w:hint="eastAsia"/>
        </w:rPr>
        <w:t>соглашения</w:t>
      </w:r>
      <w:r w:rsidRPr="007663F8">
        <w:rPr>
          <w:rFonts w:ascii="GHEA Grapalat" w:hAnsi="GHEA Grapalat" w:cs="Sylfaen"/>
        </w:rPr>
        <w:t xml:space="preserve"> </w:t>
      </w:r>
      <w:r w:rsidRPr="007663F8">
        <w:rPr>
          <w:rFonts w:ascii="GHEA Grapalat" w:hAnsi="GHEA Grapalat" w:cs="Sylfaen" w:hint="eastAsia"/>
        </w:rPr>
        <w:t>лицо</w:t>
      </w:r>
      <w:r w:rsidRPr="007663F8">
        <w:rPr>
          <w:rFonts w:ascii="GHEA Grapalat" w:hAnsi="GHEA Grapalat" w:cs="Sylfaen"/>
        </w:rPr>
        <w:t xml:space="preserve">, </w:t>
      </w:r>
      <w:r w:rsidRPr="007663F8">
        <w:rPr>
          <w:rFonts w:ascii="GHEA Grapalat" w:hAnsi="GHEA Grapalat" w:cs="Sylfaen" w:hint="eastAsia"/>
        </w:rPr>
        <w:t>заключившее</w:t>
      </w:r>
      <w:r w:rsidRPr="007663F8">
        <w:rPr>
          <w:rFonts w:ascii="GHEA Grapalat" w:hAnsi="GHEA Grapalat" w:cs="Sylfaen"/>
        </w:rPr>
        <w:t xml:space="preserve"> </w:t>
      </w:r>
      <w:r w:rsidRPr="007663F8">
        <w:rPr>
          <w:rFonts w:ascii="GHEA Grapalat" w:hAnsi="GHEA Grapalat" w:cs="Sylfaen" w:hint="eastAsia"/>
        </w:rPr>
        <w:t>договор</w:t>
      </w:r>
      <w:r w:rsidRPr="007663F8">
        <w:rPr>
          <w:rFonts w:ascii="GHEA Grapalat" w:hAnsi="GHEA Grapalat" w:cs="Sylfaen"/>
        </w:rPr>
        <w:t xml:space="preserve"> </w:t>
      </w:r>
      <w:r w:rsidRPr="007663F8">
        <w:rPr>
          <w:rFonts w:ascii="GHEA Grapalat" w:hAnsi="GHEA Grapalat" w:cs="Sylfaen" w:hint="eastAsia"/>
        </w:rPr>
        <w:t>в</w:t>
      </w:r>
      <w:r w:rsidRPr="007663F8">
        <w:rPr>
          <w:rFonts w:ascii="GHEA Grapalat" w:hAnsi="GHEA Grapalat" w:cs="Sylfaen"/>
        </w:rPr>
        <w:t xml:space="preserve"> </w:t>
      </w:r>
      <w:r w:rsidRPr="007663F8">
        <w:rPr>
          <w:rFonts w:ascii="GHEA Grapalat" w:hAnsi="GHEA Grapalat" w:cs="Sylfaen" w:hint="eastAsia"/>
        </w:rPr>
        <w:t>установленный</w:t>
      </w:r>
      <w:r w:rsidRPr="007663F8">
        <w:rPr>
          <w:rFonts w:ascii="GHEA Grapalat" w:hAnsi="GHEA Grapalat" w:cs="Sylfaen"/>
        </w:rPr>
        <w:t xml:space="preserve"> </w:t>
      </w:r>
      <w:r w:rsidRPr="007663F8">
        <w:rPr>
          <w:rFonts w:ascii="GHEA Grapalat" w:hAnsi="GHEA Grapalat" w:cs="Sylfaen" w:hint="eastAsia"/>
        </w:rPr>
        <w:t>срок</w:t>
      </w:r>
      <w:r w:rsidRPr="007663F8">
        <w:rPr>
          <w:rFonts w:ascii="GHEA Grapalat" w:hAnsi="GHEA Grapalat" w:cs="Sylfaen"/>
        </w:rPr>
        <w:t xml:space="preserve"> </w:t>
      </w:r>
      <w:r w:rsidRPr="007663F8">
        <w:rPr>
          <w:rFonts w:ascii="GHEA Grapalat" w:hAnsi="GHEA Grapalat" w:cs="Sylfaen" w:hint="eastAsia"/>
        </w:rPr>
        <w:t>обеспечение</w:t>
      </w:r>
      <w:r w:rsidRPr="007663F8">
        <w:rPr>
          <w:rFonts w:ascii="GHEA Grapalat" w:hAnsi="GHEA Grapalat" w:cs="Sylfaen"/>
        </w:rPr>
        <w:t xml:space="preserve"> </w:t>
      </w:r>
      <w:r w:rsidRPr="007663F8">
        <w:rPr>
          <w:rFonts w:ascii="GHEA Grapalat" w:hAnsi="GHEA Grapalat" w:cs="Sylfaen" w:hint="eastAsia"/>
        </w:rPr>
        <w:t>договора</w:t>
      </w:r>
      <w:r w:rsidRPr="007663F8">
        <w:rPr>
          <w:rFonts w:ascii="GHEA Grapalat" w:hAnsi="GHEA Grapalat" w:cs="Sylfaen"/>
        </w:rPr>
        <w:t xml:space="preserve"> </w:t>
      </w:r>
      <w:r w:rsidRPr="007663F8">
        <w:rPr>
          <w:rFonts w:ascii="GHEA Grapalat" w:hAnsi="GHEA Grapalat" w:cs="Sylfaen" w:hint="eastAsia"/>
        </w:rPr>
        <w:t>и</w:t>
      </w:r>
      <w:r w:rsidRPr="007663F8">
        <w:rPr>
          <w:rFonts w:ascii="GHEA Grapalat" w:hAnsi="GHEA Grapalat" w:cs="Sylfaen"/>
        </w:rPr>
        <w:t xml:space="preserve"> (</w:t>
      </w:r>
      <w:r w:rsidRPr="007663F8">
        <w:rPr>
          <w:rFonts w:ascii="GHEA Grapalat" w:hAnsi="GHEA Grapalat" w:cs="Sylfaen" w:hint="eastAsia"/>
        </w:rPr>
        <w:t>или</w:t>
      </w:r>
      <w:r w:rsidRPr="007663F8">
        <w:rPr>
          <w:rFonts w:ascii="GHEA Grapalat" w:hAnsi="GHEA Grapalat" w:cs="Sylfaen"/>
        </w:rPr>
        <w:t xml:space="preserve">) </w:t>
      </w:r>
      <w:r w:rsidRPr="007663F8">
        <w:rPr>
          <w:rFonts w:ascii="GHEA Grapalat" w:hAnsi="GHEA Grapalat" w:cs="Sylfaen" w:hint="eastAsia"/>
        </w:rPr>
        <w:t>квалификации</w:t>
      </w:r>
      <w:r w:rsidRPr="007663F8">
        <w:rPr>
          <w:rFonts w:ascii="GHEA Grapalat" w:hAnsi="GHEA Grapalat" w:cs="Sylfaen"/>
        </w:rPr>
        <w:t xml:space="preserve">, </w:t>
      </w:r>
      <w:r w:rsidRPr="007663F8">
        <w:rPr>
          <w:rFonts w:ascii="GHEA Grapalat" w:hAnsi="GHEA Grapalat" w:cs="Sylfaen" w:hint="eastAsia"/>
        </w:rPr>
        <w:t>представленного</w:t>
      </w:r>
      <w:r w:rsidRPr="007663F8">
        <w:rPr>
          <w:rFonts w:ascii="GHEA Grapalat" w:hAnsi="GHEA Grapalat" w:cs="Sylfaen"/>
        </w:rPr>
        <w:t xml:space="preserve"> </w:t>
      </w:r>
      <w:r w:rsidRPr="007663F8">
        <w:rPr>
          <w:rFonts w:ascii="GHEA Grapalat" w:hAnsi="GHEA Grapalat" w:cs="Sylfaen" w:hint="eastAsia"/>
        </w:rPr>
        <w:t>в</w:t>
      </w:r>
      <w:r w:rsidRPr="007663F8">
        <w:rPr>
          <w:rFonts w:ascii="GHEA Grapalat" w:hAnsi="GHEA Grapalat" w:cs="Sylfaen"/>
        </w:rPr>
        <w:t xml:space="preserve"> </w:t>
      </w:r>
      <w:r w:rsidRPr="007663F8">
        <w:rPr>
          <w:rFonts w:ascii="GHEA Grapalat" w:hAnsi="GHEA Grapalat" w:cs="Sylfaen" w:hint="eastAsia"/>
        </w:rPr>
        <w:t>виде</w:t>
      </w:r>
      <w:r w:rsidRPr="007663F8">
        <w:rPr>
          <w:rFonts w:ascii="GHEA Grapalat" w:hAnsi="GHEA Grapalat" w:cs="Sylfaen"/>
        </w:rPr>
        <w:t xml:space="preserve"> </w:t>
      </w:r>
      <w:r w:rsidRPr="007663F8">
        <w:rPr>
          <w:rFonts w:ascii="GHEA Grapalat" w:hAnsi="GHEA Grapalat" w:cs="Sylfaen" w:hint="eastAsia"/>
        </w:rPr>
        <w:t>односторонне</w:t>
      </w:r>
      <w:r w:rsidRPr="007663F8">
        <w:rPr>
          <w:rFonts w:ascii="GHEA Grapalat" w:hAnsi="GHEA Grapalat" w:cs="Sylfaen"/>
        </w:rPr>
        <w:t xml:space="preserve"> </w:t>
      </w:r>
      <w:r w:rsidRPr="007663F8">
        <w:rPr>
          <w:rFonts w:ascii="GHEA Grapalat" w:hAnsi="GHEA Grapalat" w:cs="Sylfaen" w:hint="eastAsia"/>
        </w:rPr>
        <w:t>утвержденного</w:t>
      </w:r>
      <w:r w:rsidRPr="007663F8">
        <w:rPr>
          <w:rFonts w:ascii="GHEA Grapalat" w:hAnsi="GHEA Grapalat" w:cs="Sylfaen"/>
        </w:rPr>
        <w:t xml:space="preserve"> </w:t>
      </w:r>
      <w:r w:rsidRPr="007663F8">
        <w:rPr>
          <w:rFonts w:ascii="GHEA Grapalat" w:hAnsi="GHEA Grapalat" w:cs="Sylfaen" w:hint="eastAsia"/>
        </w:rPr>
        <w:t>заявления</w:t>
      </w:r>
      <w:r w:rsidRPr="007663F8">
        <w:rPr>
          <w:rFonts w:ascii="GHEA Grapalat" w:hAnsi="GHEA Grapalat" w:cs="Sylfaen"/>
        </w:rPr>
        <w:t xml:space="preserve">- </w:t>
      </w:r>
      <w:r w:rsidRPr="007663F8">
        <w:rPr>
          <w:rFonts w:ascii="GHEA Grapalat" w:hAnsi="GHEA Grapalat" w:cs="Sylfaen" w:hint="eastAsia"/>
        </w:rPr>
        <w:t>неустойки</w:t>
      </w:r>
      <w:r w:rsidRPr="007663F8">
        <w:rPr>
          <w:rFonts w:ascii="GHEA Grapalat" w:hAnsi="GHEA Grapalat" w:cs="Sylfaen"/>
        </w:rPr>
        <w:t xml:space="preserve"> (</w:t>
      </w:r>
      <w:r w:rsidRPr="007663F8">
        <w:rPr>
          <w:rFonts w:ascii="GHEA Grapalat" w:hAnsi="GHEA Grapalat" w:cs="Sylfaen" w:hint="eastAsia"/>
        </w:rPr>
        <w:t>далее</w:t>
      </w:r>
      <w:r w:rsidRPr="007663F8">
        <w:rPr>
          <w:rFonts w:ascii="GHEA Grapalat" w:hAnsi="GHEA Grapalat" w:cs="Sylfaen"/>
        </w:rPr>
        <w:t xml:space="preserve"> </w:t>
      </w:r>
      <w:r w:rsidRPr="007663F8">
        <w:rPr>
          <w:rFonts w:ascii="GHEA Grapalat" w:hAnsi="GHEA Grapalat" w:cs="Sylfaen" w:hint="eastAsia"/>
        </w:rPr>
        <w:t>также</w:t>
      </w:r>
      <w:r w:rsidRPr="007663F8">
        <w:rPr>
          <w:rFonts w:ascii="GHEA Grapalat" w:hAnsi="GHEA Grapalat" w:cs="Sylfaen"/>
        </w:rPr>
        <w:t xml:space="preserve"> </w:t>
      </w:r>
      <w:r w:rsidRPr="007663F8">
        <w:rPr>
          <w:rFonts w:ascii="GHEA Grapalat" w:hAnsi="GHEA Grapalat" w:cs="Sylfaen" w:hint="eastAsia"/>
        </w:rPr>
        <w:t>неустойки</w:t>
      </w:r>
      <w:r w:rsidRPr="007663F8">
        <w:rPr>
          <w:rFonts w:ascii="GHEA Grapalat" w:hAnsi="GHEA Grapalat" w:cs="Sylfaen"/>
        </w:rPr>
        <w:t xml:space="preserve">), </w:t>
      </w:r>
      <w:r w:rsidRPr="007663F8">
        <w:rPr>
          <w:rFonts w:ascii="GHEA Grapalat" w:hAnsi="GHEA Grapalat" w:cs="Sylfaen" w:hint="eastAsia"/>
        </w:rPr>
        <w:t>не</w:t>
      </w:r>
      <w:r w:rsidRPr="007663F8">
        <w:rPr>
          <w:rFonts w:ascii="GHEA Grapalat" w:hAnsi="GHEA Grapalat" w:cs="Sylfaen"/>
        </w:rPr>
        <w:t xml:space="preserve"> </w:t>
      </w:r>
      <w:r w:rsidRPr="007663F8">
        <w:rPr>
          <w:rFonts w:ascii="GHEA Grapalat" w:hAnsi="GHEA Grapalat" w:cs="Sylfaen" w:hint="eastAsia"/>
        </w:rPr>
        <w:t>заменяет</w:t>
      </w:r>
      <w:r w:rsidRPr="007663F8">
        <w:rPr>
          <w:rFonts w:ascii="GHEA Grapalat" w:hAnsi="GHEA Grapalat" w:cs="Sylfaen"/>
        </w:rPr>
        <w:t xml:space="preserve"> </w:t>
      </w:r>
      <w:r w:rsidRPr="007663F8">
        <w:rPr>
          <w:rFonts w:ascii="GHEA Grapalat" w:hAnsi="GHEA Grapalat" w:cs="Sylfaen" w:hint="eastAsia"/>
        </w:rPr>
        <w:t>на</w:t>
      </w:r>
      <w:r w:rsidRPr="007663F8">
        <w:rPr>
          <w:rFonts w:ascii="GHEA Grapalat" w:hAnsi="GHEA Grapalat" w:cs="Sylfaen"/>
        </w:rPr>
        <w:t xml:space="preserve"> </w:t>
      </w:r>
      <w:r w:rsidRPr="007663F8">
        <w:rPr>
          <w:rFonts w:ascii="GHEA Grapalat" w:hAnsi="GHEA Grapalat" w:cs="Sylfaen" w:hint="eastAsia"/>
        </w:rPr>
        <w:t>банковскую</w:t>
      </w:r>
      <w:r w:rsidRPr="007663F8">
        <w:rPr>
          <w:rFonts w:ascii="GHEA Grapalat" w:hAnsi="GHEA Grapalat" w:cs="Sylfaen"/>
        </w:rPr>
        <w:t xml:space="preserve"> </w:t>
      </w:r>
      <w:r w:rsidRPr="007663F8">
        <w:rPr>
          <w:rFonts w:ascii="GHEA Grapalat" w:hAnsi="GHEA Grapalat" w:cs="Sylfaen" w:hint="eastAsia"/>
        </w:rPr>
        <w:t>гарантию</w:t>
      </w:r>
      <w:r w:rsidRPr="007663F8">
        <w:rPr>
          <w:rFonts w:ascii="GHEA Grapalat" w:hAnsi="GHEA Grapalat" w:cs="Sylfaen"/>
        </w:rPr>
        <w:t xml:space="preserve"> </w:t>
      </w:r>
      <w:r w:rsidRPr="007663F8">
        <w:rPr>
          <w:rFonts w:ascii="GHEA Grapalat" w:hAnsi="GHEA Grapalat" w:cs="Sylfaen" w:hint="eastAsia"/>
        </w:rPr>
        <w:t>или</w:t>
      </w:r>
      <w:r w:rsidRPr="007663F8">
        <w:rPr>
          <w:rFonts w:ascii="GHEA Grapalat" w:hAnsi="GHEA Grapalat" w:cs="Sylfaen"/>
        </w:rPr>
        <w:t xml:space="preserve"> </w:t>
      </w:r>
      <w:r w:rsidRPr="007663F8">
        <w:rPr>
          <w:rFonts w:ascii="GHEA Grapalat" w:hAnsi="GHEA Grapalat" w:cs="Sylfaen" w:hint="eastAsia"/>
        </w:rPr>
        <w:t>наличные</w:t>
      </w:r>
      <w:r w:rsidRPr="007663F8">
        <w:rPr>
          <w:rFonts w:ascii="GHEA Grapalat" w:hAnsi="GHEA Grapalat" w:cs="Sylfaen"/>
        </w:rPr>
        <w:t xml:space="preserve"> </w:t>
      </w:r>
      <w:r w:rsidRPr="007663F8">
        <w:rPr>
          <w:rFonts w:ascii="GHEA Grapalat" w:hAnsi="GHEA Grapalat" w:cs="Sylfaen" w:hint="eastAsia"/>
        </w:rPr>
        <w:t>деньги</w:t>
      </w:r>
      <w:r w:rsidRPr="007663F8">
        <w:rPr>
          <w:rFonts w:ascii="GHEA Grapalat" w:hAnsi="GHEA Grapalat" w:cs="Sylfaen"/>
        </w:rPr>
        <w:t xml:space="preserve">, </w:t>
      </w:r>
      <w:r w:rsidRPr="007663F8">
        <w:rPr>
          <w:rFonts w:ascii="GHEA Grapalat" w:hAnsi="GHEA Grapalat" w:cs="Sylfaen" w:hint="eastAsia"/>
        </w:rPr>
        <w:t>то</w:t>
      </w:r>
      <w:r w:rsidRPr="007663F8">
        <w:rPr>
          <w:rFonts w:ascii="GHEA Grapalat" w:hAnsi="GHEA Grapalat" w:cs="Sylfaen"/>
        </w:rPr>
        <w:t xml:space="preserve"> </w:t>
      </w:r>
      <w:r w:rsidRPr="007663F8">
        <w:rPr>
          <w:rFonts w:ascii="GHEA Grapalat" w:hAnsi="GHEA Grapalat" w:cs="Sylfaen" w:hint="eastAsia"/>
        </w:rPr>
        <w:t>это</w:t>
      </w:r>
      <w:r w:rsidRPr="007663F8">
        <w:rPr>
          <w:rFonts w:ascii="GHEA Grapalat" w:hAnsi="GHEA Grapalat" w:cs="Sylfaen"/>
        </w:rPr>
        <w:t xml:space="preserve"> </w:t>
      </w:r>
      <w:r w:rsidRPr="007663F8">
        <w:rPr>
          <w:rFonts w:ascii="GHEA Grapalat" w:hAnsi="GHEA Grapalat" w:cs="Sylfaen" w:hint="eastAsia"/>
        </w:rPr>
        <w:t>обстоятельство</w:t>
      </w:r>
      <w:r w:rsidRPr="007663F8">
        <w:rPr>
          <w:rFonts w:ascii="GHEA Grapalat" w:hAnsi="GHEA Grapalat" w:cs="Sylfaen"/>
        </w:rPr>
        <w:t xml:space="preserve"> </w:t>
      </w:r>
      <w:r w:rsidRPr="007663F8">
        <w:rPr>
          <w:rFonts w:ascii="GHEA Grapalat" w:hAnsi="GHEA Grapalat" w:cs="Sylfaen" w:hint="eastAsia"/>
        </w:rPr>
        <w:t>считается</w:t>
      </w:r>
      <w:r w:rsidRPr="007663F8">
        <w:rPr>
          <w:rFonts w:ascii="GHEA Grapalat" w:hAnsi="GHEA Grapalat" w:cs="Sylfaen"/>
        </w:rPr>
        <w:t xml:space="preserve"> </w:t>
      </w:r>
      <w:r w:rsidRPr="007663F8">
        <w:rPr>
          <w:rFonts w:ascii="GHEA Grapalat" w:hAnsi="GHEA Grapalat" w:cs="Sylfaen" w:hint="eastAsia"/>
        </w:rPr>
        <w:t>нарушением</w:t>
      </w:r>
      <w:r w:rsidRPr="007663F8">
        <w:rPr>
          <w:rFonts w:ascii="GHEA Grapalat" w:hAnsi="GHEA Grapalat" w:cs="Sylfaen"/>
        </w:rPr>
        <w:t xml:space="preserve"> </w:t>
      </w:r>
      <w:r w:rsidRPr="007663F8">
        <w:rPr>
          <w:rFonts w:ascii="GHEA Grapalat" w:hAnsi="GHEA Grapalat" w:cs="Sylfaen" w:hint="eastAsia"/>
        </w:rPr>
        <w:t>обязательства</w:t>
      </w:r>
      <w:r w:rsidRPr="007663F8">
        <w:rPr>
          <w:rFonts w:ascii="GHEA Grapalat" w:hAnsi="GHEA Grapalat" w:cs="Sylfaen"/>
        </w:rPr>
        <w:t xml:space="preserve"> </w:t>
      </w:r>
      <w:r w:rsidRPr="007663F8">
        <w:rPr>
          <w:rFonts w:ascii="GHEA Grapalat" w:hAnsi="GHEA Grapalat" w:cs="Sylfaen" w:hint="eastAsia"/>
        </w:rPr>
        <w:t>участника</w:t>
      </w:r>
      <w:r w:rsidRPr="007663F8">
        <w:rPr>
          <w:rFonts w:ascii="GHEA Grapalat" w:hAnsi="GHEA Grapalat" w:cs="Sylfaen"/>
        </w:rPr>
        <w:t xml:space="preserve"> </w:t>
      </w:r>
      <w:r w:rsidRPr="007663F8">
        <w:rPr>
          <w:rFonts w:ascii="GHEA Grapalat" w:hAnsi="GHEA Grapalat" w:cs="Sylfaen" w:hint="eastAsia"/>
        </w:rPr>
        <w:t>в</w:t>
      </w:r>
      <w:r w:rsidRPr="007663F8">
        <w:rPr>
          <w:rFonts w:ascii="GHEA Grapalat" w:hAnsi="GHEA Grapalat" w:cs="Sylfaen"/>
        </w:rPr>
        <w:t xml:space="preserve"> </w:t>
      </w:r>
      <w:r w:rsidRPr="007663F8">
        <w:rPr>
          <w:rFonts w:ascii="GHEA Grapalat" w:hAnsi="GHEA Grapalat" w:cs="Sylfaen" w:hint="eastAsia"/>
        </w:rPr>
        <w:t>рамках</w:t>
      </w:r>
      <w:r w:rsidRPr="007663F8">
        <w:rPr>
          <w:rFonts w:ascii="GHEA Grapalat" w:hAnsi="GHEA Grapalat" w:cs="Sylfaen"/>
        </w:rPr>
        <w:t xml:space="preserve"> </w:t>
      </w:r>
      <w:r w:rsidRPr="007663F8">
        <w:rPr>
          <w:rFonts w:ascii="GHEA Grapalat" w:hAnsi="GHEA Grapalat" w:cs="Sylfaen" w:hint="eastAsia"/>
        </w:rPr>
        <w:t>процесса</w:t>
      </w:r>
      <w:r w:rsidRPr="007663F8">
        <w:rPr>
          <w:rFonts w:ascii="GHEA Grapalat" w:hAnsi="GHEA Grapalat" w:cs="Sylfaen"/>
        </w:rPr>
        <w:t xml:space="preserve"> </w:t>
      </w:r>
      <w:r w:rsidRPr="007663F8">
        <w:rPr>
          <w:rFonts w:ascii="GHEA Grapalat" w:hAnsi="GHEA Grapalat" w:cs="Sylfaen" w:hint="eastAsia"/>
        </w:rPr>
        <w:t>закупки</w:t>
      </w:r>
      <w:r w:rsidRPr="007663F8">
        <w:rPr>
          <w:rFonts w:ascii="GHEA Grapalat" w:hAnsi="GHEA Grapalat" w:cs="Sylfaen"/>
        </w:rPr>
        <w:t>.</w:t>
      </w:r>
    </w:p>
    <w:p w14:paraId="78005812" w14:textId="77777777" w:rsidR="00A63D83" w:rsidRPr="009044F1" w:rsidRDefault="00A63D83" w:rsidP="00B46D58">
      <w:pPr>
        <w:widowControl w:val="0"/>
        <w:tabs>
          <w:tab w:val="left" w:pos="1276"/>
        </w:tabs>
        <w:spacing w:after="160"/>
        <w:ind w:firstLine="567"/>
        <w:jc w:val="both"/>
        <w:rPr>
          <w:rFonts w:ascii="GHEA Grapalat" w:hAnsi="GHEA Grapalat"/>
        </w:rPr>
      </w:pPr>
      <w:r>
        <w:rPr>
          <w:rFonts w:ascii="GHEA Grapalat" w:hAnsi="GHEA Grapalat"/>
        </w:rPr>
        <w:t>8.1</w:t>
      </w:r>
      <w:r w:rsidR="00AF3F18">
        <w:rPr>
          <w:rFonts w:ascii="GHEA Grapalat" w:hAnsi="GHEA Grapalat"/>
          <w:lang w:val="hy-AM"/>
        </w:rPr>
        <w:t>5</w:t>
      </w:r>
      <w:r w:rsidR="00A31DCA">
        <w:rPr>
          <w:rFonts w:ascii="GHEA Grapalat" w:hAnsi="GHEA Grapalat"/>
        </w:rPr>
        <w:t xml:space="preserve"> Е</w:t>
      </w:r>
      <w:r w:rsidR="00A31DCA"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rPr>
          <w:rFonts w:ascii="GHEA Grapalat" w:hAnsi="GHEA Grapalat"/>
        </w:rPr>
        <w:t>.</w:t>
      </w:r>
    </w:p>
    <w:p w14:paraId="403F9862" w14:textId="77777777" w:rsidR="00A23E7B" w:rsidRDefault="00E64D24" w:rsidP="00B46D58">
      <w:pPr>
        <w:pStyle w:val="norm"/>
        <w:widowControl w:val="0"/>
        <w:tabs>
          <w:tab w:val="left" w:pos="1276"/>
        </w:tabs>
        <w:spacing w:after="160" w:line="240" w:lineRule="auto"/>
        <w:ind w:firstLine="567"/>
        <w:rPr>
          <w:rFonts w:ascii="GHEA Grapalat" w:hAnsi="GHEA Grapalat" w:cs="Sylfaen"/>
          <w:sz w:val="24"/>
          <w:szCs w:val="24"/>
        </w:rPr>
      </w:pPr>
      <w:r>
        <w:rPr>
          <w:rFonts w:ascii="GHEA Grapalat" w:hAnsi="GHEA Grapalat"/>
          <w:sz w:val="24"/>
          <w:szCs w:val="24"/>
        </w:rPr>
        <w:t>8.1</w:t>
      </w:r>
      <w:r w:rsidR="00D0677B">
        <w:rPr>
          <w:rFonts w:ascii="GHEA Grapalat" w:hAnsi="GHEA Grapalat"/>
          <w:sz w:val="24"/>
          <w:szCs w:val="24"/>
          <w:lang w:val="hy-AM"/>
        </w:rPr>
        <w:t>6</w:t>
      </w:r>
      <w:r>
        <w:rPr>
          <w:rFonts w:ascii="GHEA Grapalat" w:hAnsi="GHEA Grapalat"/>
          <w:sz w:val="24"/>
          <w:szCs w:val="24"/>
        </w:rPr>
        <w:t xml:space="preserve"> </w:t>
      </w:r>
      <w:r w:rsidR="00A74478" w:rsidRPr="00A74478">
        <w:rPr>
          <w:rFonts w:ascii="GHEA Grapalat" w:hAnsi="GHEA Grapalat"/>
          <w:sz w:val="24"/>
          <w:szCs w:val="24"/>
        </w:rPr>
        <w:t>Документы, указанные в пункт</w:t>
      </w:r>
      <w:r w:rsidR="00A1249E">
        <w:rPr>
          <w:rFonts w:ascii="GHEA Grapalat" w:hAnsi="GHEA Grapalat"/>
          <w:sz w:val="24"/>
          <w:szCs w:val="24"/>
        </w:rPr>
        <w:t>е</w:t>
      </w:r>
      <w:r w:rsidR="00A74478" w:rsidRPr="00A74478">
        <w:rPr>
          <w:rFonts w:ascii="GHEA Grapalat" w:hAnsi="GHEA Grapalat"/>
          <w:sz w:val="24"/>
          <w:szCs w:val="24"/>
        </w:rPr>
        <w:t xml:space="preserve"> 8.9 части 1 настоящего приглашения, участник в установленный срок представляет секретарю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почту, предусмотренную настоящим приглашением</w:t>
      </w:r>
      <w:r w:rsidR="00A74478">
        <w:rPr>
          <w:rFonts w:ascii="GHEA Grapalat" w:hAnsi="GHEA Grapalat"/>
          <w:sz w:val="24"/>
          <w:szCs w:val="24"/>
        </w:rPr>
        <w:t xml:space="preserve">. </w:t>
      </w:r>
      <w:r w:rsidR="00A23E7B">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14:paraId="62C5CC87" w14:textId="77777777" w:rsidR="002B121D" w:rsidRPr="001439BD" w:rsidRDefault="00A150A9" w:rsidP="00B46D58">
      <w:pPr>
        <w:pStyle w:val="BodyTextIndent2"/>
        <w:widowControl w:val="0"/>
        <w:tabs>
          <w:tab w:val="left" w:pos="1276"/>
        </w:tabs>
        <w:spacing w:after="160" w:line="240" w:lineRule="auto"/>
        <w:ind w:firstLine="567"/>
        <w:rPr>
          <w:rFonts w:ascii="GHEA Grapalat" w:hAnsi="GHEA Grapalat" w:cs="Sylfaen"/>
          <w:spacing w:val="-4"/>
          <w:sz w:val="24"/>
          <w:szCs w:val="24"/>
        </w:rPr>
      </w:pPr>
      <w:r w:rsidRPr="009044F1">
        <w:rPr>
          <w:rFonts w:ascii="GHEA Grapalat" w:hAnsi="GHEA Grapalat"/>
          <w:sz w:val="24"/>
          <w:szCs w:val="24"/>
        </w:rPr>
        <w:t>8.</w:t>
      </w:r>
      <w:r w:rsidR="0093610F" w:rsidRPr="000811C1">
        <w:rPr>
          <w:rFonts w:ascii="GHEA Grapalat" w:hAnsi="GHEA Grapalat"/>
          <w:sz w:val="24"/>
          <w:szCs w:val="24"/>
        </w:rPr>
        <w:t>1</w:t>
      </w:r>
      <w:r w:rsidR="00E51D78">
        <w:rPr>
          <w:rFonts w:ascii="GHEA Grapalat" w:hAnsi="GHEA Grapalat"/>
          <w:sz w:val="24"/>
          <w:szCs w:val="24"/>
          <w:lang w:val="hy-AM"/>
        </w:rPr>
        <w:t>7</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14:paraId="59444A95" w14:textId="77777777" w:rsidR="009B0DA1" w:rsidRPr="009044F1" w:rsidRDefault="00B5219E"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8</w:t>
      </w:r>
      <w:r w:rsidR="00A150A9" w:rsidRPr="009044F1">
        <w:rPr>
          <w:rFonts w:ascii="GHEA Grapalat" w:hAnsi="GHEA Grapalat"/>
        </w:rPr>
        <w:t>.</w:t>
      </w:r>
      <w:r w:rsidR="0093610F" w:rsidRPr="000811C1">
        <w:rPr>
          <w:rFonts w:ascii="GHEA Grapalat" w:hAnsi="GHEA Grapalat"/>
        </w:rPr>
        <w:t>1</w:t>
      </w:r>
      <w:r w:rsidR="00E51D78">
        <w:rPr>
          <w:rFonts w:ascii="GHEA Grapalat" w:hAnsi="GHEA Grapalat"/>
          <w:lang w:val="hy-AM"/>
        </w:rPr>
        <w:t>8</w:t>
      </w:r>
      <w:r w:rsidR="00EE0CB1" w:rsidRPr="00EE0CB1">
        <w:rPr>
          <w:rFonts w:ascii="GHEA Grapalat" w:hAnsi="GHEA Grapalat"/>
        </w:rPr>
        <w:t>.</w:t>
      </w:r>
      <w:r w:rsidR="00EE0CB1" w:rsidRPr="005114D0">
        <w:rPr>
          <w:rFonts w:ascii="GHEA Grapalat" w:hAnsi="GHEA Grapalat"/>
        </w:rPr>
        <w:tab/>
      </w:r>
      <w:r w:rsidR="00A150A9" w:rsidRPr="009044F1">
        <w:rPr>
          <w:rFonts w:ascii="GHEA Grapalat" w:hAnsi="GHEA Grapalat"/>
        </w:rPr>
        <w:t xml:space="preserve">Электронные извещения отправляются комиссией и (или) заказчиком посредством системы,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 </w:t>
      </w:r>
    </w:p>
    <w:p w14:paraId="2BEE136B" w14:textId="77777777" w:rsidR="00265D18" w:rsidRPr="009044F1" w:rsidRDefault="00265D18" w:rsidP="00B46D58">
      <w:pPr>
        <w:widowControl w:val="0"/>
        <w:spacing w:after="160"/>
        <w:ind w:firstLine="567"/>
        <w:jc w:val="both"/>
        <w:rPr>
          <w:rFonts w:ascii="GHEA Grapalat" w:hAnsi="GHEA Grapalat"/>
        </w:rPr>
      </w:pPr>
      <w:r w:rsidRPr="009044F1">
        <w:rPr>
          <w:rFonts w:ascii="GHEA Grapalat" w:hAnsi="GHEA Grapalat"/>
        </w:rPr>
        <w:t>При обмене сведениями (документами) электронным способом участник удостоверяет сведения (документы) электронной цифровой подписью, сертификат которой должен быть размещен на идентификационной карте, предоставленной в порядке, установленном Законом Республики Армения "Об идентификационных картах", либо отправляет сведения (документы) в воспроизведенном (отсканированном) с утвержденного оригинала варианте.</w:t>
      </w:r>
    </w:p>
    <w:p w14:paraId="676BA8D1" w14:textId="77777777" w:rsidR="00096865" w:rsidRPr="00D3436F" w:rsidRDefault="00E02F60"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14:paraId="28383591" w14:textId="77777777" w:rsidR="008A3C60" w:rsidRPr="008A3C60" w:rsidRDefault="008A3C60" w:rsidP="00B46D58">
      <w:pPr>
        <w:pStyle w:val="BodyTextIndent2"/>
        <w:widowControl w:val="0"/>
        <w:spacing w:after="160" w:line="240" w:lineRule="auto"/>
        <w:ind w:firstLine="567"/>
        <w:rPr>
          <w:rFonts w:ascii="GHEA Grapalat" w:hAnsi="GHEA Grapalat" w:cs="Sylfaen"/>
          <w:sz w:val="24"/>
          <w:szCs w:val="24"/>
        </w:rPr>
      </w:pPr>
      <w:r w:rsidRPr="008A3C60">
        <w:rPr>
          <w:rFonts w:ascii="GHEA Grapalat" w:hAnsi="GHEA Grapalat"/>
          <w:sz w:val="24"/>
          <w:szCs w:val="24"/>
        </w:rPr>
        <w:t xml:space="preserve">Включаемые в заявку документы, утвержденные электронной цифровой </w:t>
      </w:r>
      <w:r w:rsidRPr="008A3C60">
        <w:rPr>
          <w:rFonts w:ascii="GHEA Grapalat" w:hAnsi="GHEA Grapalat"/>
          <w:sz w:val="24"/>
          <w:szCs w:val="24"/>
        </w:rPr>
        <w:lastRenderedPageBreak/>
        <w:t>подписью, не</w:t>
      </w:r>
      <w:r>
        <w:rPr>
          <w:rFonts w:ascii="GHEA Grapalat" w:hAnsi="GHEA Grapalat"/>
        </w:rPr>
        <w:t xml:space="preserve"> </w:t>
      </w:r>
      <w:r w:rsidRPr="008A3C60">
        <w:rPr>
          <w:rFonts w:ascii="GHEA Grapalat" w:hAnsi="GHEA Grapalat"/>
          <w:sz w:val="24"/>
          <w:szCs w:val="24"/>
        </w:rPr>
        <w:t>скрепляются печатью.</w:t>
      </w:r>
    </w:p>
    <w:p w14:paraId="0F6BB4C6" w14:textId="77777777" w:rsidR="002B103D" w:rsidRPr="000811C1"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0E624C">
        <w:rPr>
          <w:rFonts w:ascii="GHEA Grapalat" w:hAnsi="GHEA Grapalat"/>
          <w:sz w:val="24"/>
          <w:szCs w:val="24"/>
          <w:lang w:val="hy-AM"/>
        </w:rPr>
        <w:t>19</w:t>
      </w:r>
      <w:r w:rsidRPr="009044F1">
        <w:rPr>
          <w:rFonts w:ascii="GHEA Grapalat" w:hAnsi="GHEA Grapalat"/>
          <w:sz w:val="24"/>
          <w:szCs w:val="24"/>
        </w:rPr>
        <w:t>.</w:t>
      </w:r>
      <w:r w:rsidR="00EE0CB1" w:rsidRPr="005114D0">
        <w:rPr>
          <w:rFonts w:ascii="GHEA Grapalat" w:hAnsi="GHEA Grapalat"/>
          <w:sz w:val="24"/>
          <w:szCs w:val="24"/>
        </w:rPr>
        <w:tab/>
      </w:r>
      <w:r w:rsidRPr="009044F1">
        <w:rPr>
          <w:rFonts w:ascii="GHEA Grapalat" w:hAnsi="GHEA Grapalat"/>
          <w:sz w:val="24"/>
          <w:szCs w:val="24"/>
        </w:rPr>
        <w:t>Оценка заявок и определение отобранного участника осуществляются по отдельным лотам</w:t>
      </w:r>
      <w:r w:rsidR="00EF6281">
        <w:rPr>
          <w:rStyle w:val="FootnoteReference"/>
          <w:rFonts w:ascii="GHEA Grapalat" w:hAnsi="GHEA Grapalat"/>
          <w:sz w:val="24"/>
          <w:szCs w:val="24"/>
        </w:rPr>
        <w:footnoteReference w:customMarkFollows="1" w:id="3"/>
        <w:t>11</w:t>
      </w:r>
      <w:r w:rsidRPr="009044F1">
        <w:rPr>
          <w:rFonts w:ascii="GHEA Grapalat" w:hAnsi="GHEA Grapalat"/>
          <w:sz w:val="24"/>
          <w:szCs w:val="24"/>
        </w:rPr>
        <w:t xml:space="preserve">. </w:t>
      </w:r>
    </w:p>
    <w:p w14:paraId="3202D324" w14:textId="77777777" w:rsidR="00583092" w:rsidRPr="009044F1" w:rsidRDefault="00A150A9" w:rsidP="00B46D58">
      <w:pPr>
        <w:widowControl w:val="0"/>
        <w:tabs>
          <w:tab w:val="left" w:pos="1276"/>
        </w:tabs>
        <w:spacing w:after="160"/>
        <w:ind w:firstLine="567"/>
        <w:jc w:val="both"/>
        <w:rPr>
          <w:rFonts w:ascii="GHEA Grapalat" w:hAnsi="GHEA Grapalat"/>
        </w:rPr>
      </w:pPr>
      <w:r w:rsidRPr="009044F1">
        <w:rPr>
          <w:rFonts w:ascii="GHEA Grapalat" w:hAnsi="GHEA Grapalat"/>
        </w:rPr>
        <w:t>8.</w:t>
      </w:r>
      <w:r w:rsidR="00020B2E" w:rsidRPr="009044F1">
        <w:rPr>
          <w:rFonts w:ascii="GHEA Grapalat" w:hAnsi="GHEA Grapalat"/>
        </w:rPr>
        <w:t>2</w:t>
      </w:r>
      <w:r w:rsidR="004E442C">
        <w:rPr>
          <w:rFonts w:ascii="GHEA Grapalat" w:hAnsi="GHEA Grapalat"/>
          <w:lang w:val="hy-AM"/>
        </w:rPr>
        <w:t>0</w:t>
      </w:r>
      <w:r w:rsidR="009F2C5D" w:rsidRPr="009F2C5D">
        <w:rPr>
          <w:rFonts w:ascii="GHEA Grapalat" w:hAnsi="GHEA Grapalat"/>
        </w:rPr>
        <w:t>.</w:t>
      </w:r>
      <w:r w:rsidR="009F2C5D" w:rsidRPr="005114D0">
        <w:rPr>
          <w:rFonts w:ascii="GHEA Grapalat" w:hAnsi="GHEA Grapalat"/>
        </w:rPr>
        <w:tab/>
      </w:r>
      <w:r w:rsidRPr="009044F1">
        <w:rPr>
          <w:rFonts w:ascii="GHEA Grapalat" w:hAnsi="GHEA Grapalat"/>
        </w:rPr>
        <w:t>В случае если отобранный участник не заключает (отказывается</w:t>
      </w:r>
      <w:r w:rsidR="00521B59">
        <w:rPr>
          <w:rFonts w:ascii="Courier New" w:hAnsi="Courier New" w:cs="Courier New"/>
          <w:lang w:val="en-US"/>
        </w:rPr>
        <w:t> </w:t>
      </w:r>
      <w:r w:rsidRPr="009044F1">
        <w:rPr>
          <w:rFonts w:ascii="GHEA Grapalat" w:hAnsi="GHEA Grapalat"/>
        </w:rPr>
        <w:t xml:space="preserve">заключать) договор или лишается права на заключение договора, </w:t>
      </w:r>
      <w:r w:rsidR="000702A0">
        <w:rPr>
          <w:rFonts w:ascii="GHEA Grapalat" w:hAnsi="GHEA Grapalat"/>
        </w:rPr>
        <w:t xml:space="preserve">решением </w:t>
      </w:r>
      <w:r w:rsidR="000702A0" w:rsidRPr="009044F1">
        <w:rPr>
          <w:rFonts w:ascii="GHEA Grapalat" w:hAnsi="GHEA Grapalat"/>
        </w:rPr>
        <w:t>комисси</w:t>
      </w:r>
      <w:r w:rsidR="000702A0">
        <w:rPr>
          <w:rFonts w:ascii="GHEA Grapalat" w:hAnsi="GHEA Grapalat"/>
        </w:rPr>
        <w:t>и</w:t>
      </w:r>
      <w:r w:rsidR="000702A0" w:rsidRPr="009044F1">
        <w:rPr>
          <w:rFonts w:ascii="GHEA Grapalat" w:hAnsi="GHEA Grapalat"/>
        </w:rPr>
        <w:t xml:space="preserve"> </w:t>
      </w:r>
      <w:r w:rsidR="005F2F3B" w:rsidRPr="009044F1">
        <w:rPr>
          <w:rFonts w:ascii="GHEA Grapalat" w:hAnsi="GHEA Grapalat"/>
        </w:rPr>
        <w:t>отобранн</w:t>
      </w:r>
      <w:r w:rsidR="005F2F3B">
        <w:rPr>
          <w:rFonts w:ascii="GHEA Grapalat" w:hAnsi="GHEA Grapalat"/>
        </w:rPr>
        <w:t xml:space="preserve">ым </w:t>
      </w:r>
      <w:r w:rsidR="005F2F3B" w:rsidRPr="009044F1">
        <w:rPr>
          <w:rFonts w:ascii="GHEA Grapalat" w:hAnsi="GHEA Grapalat"/>
        </w:rPr>
        <w:t xml:space="preserve"> </w:t>
      </w:r>
      <w:r w:rsidRPr="009044F1">
        <w:rPr>
          <w:rFonts w:ascii="GHEA Grapalat" w:hAnsi="GHEA Grapalat"/>
        </w:rPr>
        <w:t>участник</w:t>
      </w:r>
      <w:r w:rsidR="005F2F3B">
        <w:rPr>
          <w:rFonts w:ascii="GHEA Grapalat" w:hAnsi="GHEA Grapalat"/>
        </w:rPr>
        <w:t xml:space="preserve">ом </w:t>
      </w:r>
      <w:r w:rsidR="005F2F3B">
        <w:rPr>
          <w:rFonts w:ascii="GHEA Grapalat" w:hAnsi="GHEA Grapalat"/>
          <w:lang w:val="hy-AM"/>
        </w:rPr>
        <w:t xml:space="preserve"> </w:t>
      </w:r>
      <w:r w:rsidR="005F2F3B">
        <w:rPr>
          <w:rFonts w:ascii="GHEA Grapalat" w:hAnsi="GHEA Grapalat"/>
        </w:rPr>
        <w:t>признается участник занявший следующее место</w:t>
      </w:r>
      <w:r w:rsidR="00951CE5">
        <w:rPr>
          <w:rFonts w:ascii="GHEA Grapalat" w:hAnsi="GHEA Grapalat"/>
          <w:lang w:val="hy-AM"/>
        </w:rPr>
        <w:t xml:space="preserve"> </w:t>
      </w:r>
      <w:r w:rsidR="00951CE5">
        <w:rPr>
          <w:rFonts w:ascii="GHEA Grapalat" w:hAnsi="GHEA Grapalat"/>
        </w:rPr>
        <w:t>с</w:t>
      </w:r>
      <w:r w:rsidRPr="009044F1">
        <w:rPr>
          <w:rFonts w:ascii="GHEA Grapalat" w:hAnsi="GHEA Grapalat"/>
        </w:rPr>
        <w:t xml:space="preserve"> </w:t>
      </w:r>
      <w:r w:rsidR="00951CE5" w:rsidRPr="009044F1">
        <w:rPr>
          <w:rFonts w:ascii="GHEA Grapalat" w:hAnsi="GHEA Grapalat"/>
        </w:rPr>
        <w:t>примен</w:t>
      </w:r>
      <w:r w:rsidR="00951CE5">
        <w:rPr>
          <w:rFonts w:ascii="GHEA Grapalat" w:hAnsi="GHEA Grapalat"/>
        </w:rPr>
        <w:t>ением</w:t>
      </w:r>
      <w:r w:rsidR="00951CE5" w:rsidRPr="009044F1">
        <w:rPr>
          <w:rFonts w:ascii="GHEA Grapalat" w:hAnsi="GHEA Grapalat"/>
        </w:rPr>
        <w:t xml:space="preserve"> процедур</w:t>
      </w:r>
      <w:r w:rsidR="00951CE5">
        <w:rPr>
          <w:rFonts w:ascii="GHEA Grapalat" w:hAnsi="GHEA Grapalat"/>
        </w:rPr>
        <w:t>ы</w:t>
      </w:r>
      <w:r w:rsidRPr="009044F1">
        <w:rPr>
          <w:rFonts w:ascii="GHEA Grapalat" w:hAnsi="GHEA Grapalat"/>
        </w:rPr>
        <w:t>, установленн</w:t>
      </w:r>
      <w:r w:rsidR="00951CE5">
        <w:rPr>
          <w:rFonts w:ascii="GHEA Grapalat" w:hAnsi="GHEA Grapalat"/>
        </w:rPr>
        <w:t>ой</w:t>
      </w:r>
      <w:r w:rsidRPr="009044F1">
        <w:rPr>
          <w:rFonts w:ascii="GHEA Grapalat" w:hAnsi="GHEA Grapalat"/>
        </w:rPr>
        <w:t xml:space="preserve"> пунктами 8.13-8.</w:t>
      </w:r>
      <w:r w:rsidR="00807FD0">
        <w:rPr>
          <w:rFonts w:ascii="GHEA Grapalat" w:hAnsi="GHEA Grapalat"/>
        </w:rPr>
        <w:t>19</w:t>
      </w:r>
      <w:r w:rsidR="007854B2" w:rsidRPr="009044F1">
        <w:rPr>
          <w:rFonts w:ascii="GHEA Grapalat" w:hAnsi="GHEA Grapalat"/>
        </w:rPr>
        <w:t xml:space="preserve"> </w:t>
      </w:r>
      <w:r w:rsidRPr="009044F1">
        <w:rPr>
          <w:rFonts w:ascii="GHEA Grapalat" w:hAnsi="GHEA Grapalat"/>
        </w:rPr>
        <w:t>части 1 настоящего Приглашения.</w:t>
      </w:r>
    </w:p>
    <w:p w14:paraId="316AE34C" w14:textId="77777777" w:rsidR="00583092"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22247D" w:rsidRPr="009044F1">
        <w:rPr>
          <w:rFonts w:ascii="GHEA Grapalat" w:hAnsi="GHEA Grapalat"/>
          <w:sz w:val="24"/>
          <w:szCs w:val="24"/>
        </w:rPr>
        <w:t>2</w:t>
      </w:r>
      <w:r w:rsidR="00C47D55">
        <w:rPr>
          <w:rFonts w:ascii="GHEA Grapalat" w:hAnsi="GHEA Grapalat"/>
          <w:sz w:val="24"/>
          <w:szCs w:val="24"/>
          <w:lang w:val="hy-AM"/>
        </w:rPr>
        <w:t>1</w:t>
      </w:r>
      <w:r w:rsidR="00FA2DBA" w:rsidRPr="00FA2DBA">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14:paraId="6C9E9E91" w14:textId="77777777" w:rsidR="00583092" w:rsidRPr="005114D0" w:rsidRDefault="00662165"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14:paraId="1C361737" w14:textId="77777777" w:rsidR="00583092" w:rsidRPr="00374F4A"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5A79EE" w:rsidRPr="009044F1">
        <w:rPr>
          <w:rFonts w:ascii="GHEA Grapalat" w:hAnsi="GHEA Grapalat"/>
          <w:sz w:val="24"/>
          <w:szCs w:val="24"/>
        </w:rPr>
        <w:t>2</w:t>
      </w:r>
      <w:r w:rsidR="00336709">
        <w:rPr>
          <w:rFonts w:ascii="GHEA Grapalat" w:hAnsi="GHEA Grapalat"/>
          <w:sz w:val="24"/>
          <w:szCs w:val="24"/>
          <w:lang w:val="hy-AM"/>
        </w:rPr>
        <w:t>2</w:t>
      </w:r>
      <w:r w:rsidRPr="009044F1">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С целью применения пункта 8.</w:t>
      </w:r>
      <w:r w:rsidR="005A79EE" w:rsidRPr="009044F1">
        <w:rPr>
          <w:rFonts w:ascii="GHEA Grapalat" w:hAnsi="GHEA Grapalat"/>
          <w:sz w:val="24"/>
          <w:szCs w:val="24"/>
        </w:rPr>
        <w:t>2</w:t>
      </w:r>
      <w:r w:rsidR="00F274C5">
        <w:rPr>
          <w:rFonts w:ascii="GHEA Grapalat" w:hAnsi="GHEA Grapalat"/>
          <w:sz w:val="24"/>
          <w:szCs w:val="24"/>
          <w:lang w:val="hy-AM"/>
        </w:rPr>
        <w:t>1</w:t>
      </w:r>
      <w:r w:rsidRPr="009044F1">
        <w:rPr>
          <w:rFonts w:ascii="GHEA Grapalat" w:hAnsi="GHEA Grapalat"/>
          <w:sz w:val="24"/>
          <w:szCs w:val="24"/>
        </w:rPr>
        <w:t xml:space="preserve">. части 1 настоящего приглашения </w:t>
      </w:r>
      <w:r w:rsidR="005A79EE" w:rsidRPr="005A79EE">
        <w:rPr>
          <w:rFonts w:ascii="GHEA Grapalat" w:hAnsi="GHEA Grapalat"/>
          <w:sz w:val="24"/>
          <w:szCs w:val="24"/>
        </w:rPr>
        <w:t xml:space="preserve">может быть созвано </w:t>
      </w:r>
      <w:r w:rsidRPr="009044F1">
        <w:rPr>
          <w:rFonts w:ascii="GHEA Grapalat" w:hAnsi="GHEA Grapalat"/>
          <w:sz w:val="24"/>
          <w:szCs w:val="24"/>
        </w:rPr>
        <w:t>внеочередное заседание комиссии.</w:t>
      </w:r>
    </w:p>
    <w:p w14:paraId="62255A3E" w14:textId="77777777" w:rsidR="00196487" w:rsidRPr="009044F1"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4D0EA7" w:rsidRPr="009044F1">
        <w:rPr>
          <w:rFonts w:ascii="GHEA Grapalat" w:hAnsi="GHEA Grapalat"/>
          <w:sz w:val="24"/>
          <w:szCs w:val="24"/>
        </w:rPr>
        <w:t>2</w:t>
      </w:r>
      <w:r w:rsidR="00773841">
        <w:rPr>
          <w:rFonts w:ascii="GHEA Grapalat" w:hAnsi="GHEA Grapalat"/>
          <w:sz w:val="24"/>
          <w:szCs w:val="24"/>
          <w:lang w:val="hy-AM"/>
        </w:rPr>
        <w:t>3</w:t>
      </w:r>
      <w:r w:rsidRPr="009044F1">
        <w:rPr>
          <w:rFonts w:ascii="GHEA Grapalat" w:hAnsi="GHEA Grapalat"/>
          <w:sz w:val="24"/>
          <w:szCs w:val="24"/>
        </w:rPr>
        <w:t>.</w:t>
      </w:r>
      <w:r w:rsidR="00544D9F" w:rsidRPr="005114D0">
        <w:rPr>
          <w:rFonts w:ascii="GHEA Grapalat" w:hAnsi="GHEA Grapalat"/>
          <w:sz w:val="24"/>
          <w:szCs w:val="24"/>
        </w:rPr>
        <w:tab/>
      </w:r>
      <w:r w:rsidRPr="009044F1">
        <w:rPr>
          <w:rFonts w:ascii="GHEA Grapalat" w:hAnsi="GHEA Grapalat"/>
          <w:sz w:val="24"/>
          <w:szCs w:val="24"/>
        </w:rPr>
        <w:t>На следующий рабочий день после окончания заседания по определению отобранного участника секретарь комиссии:</w:t>
      </w:r>
    </w:p>
    <w:p w14:paraId="4E03DE61" w14:textId="77777777" w:rsidR="00196487" w:rsidRPr="009044F1" w:rsidRDefault="00196487"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1)</w:t>
      </w:r>
      <w:r w:rsidR="00544D9F" w:rsidRPr="00544D9F">
        <w:rPr>
          <w:rFonts w:ascii="GHEA Grapalat" w:hAnsi="GHEA Grapalat"/>
          <w:sz w:val="24"/>
          <w:szCs w:val="24"/>
        </w:rPr>
        <w:tab/>
      </w:r>
      <w:r w:rsidRPr="009044F1">
        <w:rPr>
          <w:rFonts w:ascii="GHEA Grapalat" w:hAnsi="GHEA Grapalat"/>
          <w:sz w:val="24"/>
          <w:szCs w:val="24"/>
        </w:rPr>
        <w:t>отмечает в системе оцененных удовлетворительно участников процедуры, классифицируя их по результатам оценки и ценовым предложениям;</w:t>
      </w:r>
    </w:p>
    <w:p w14:paraId="0577119F" w14:textId="77777777" w:rsidR="00196487" w:rsidRPr="009044F1" w:rsidRDefault="00196487" w:rsidP="00B46D58">
      <w:pPr>
        <w:pStyle w:val="norm"/>
        <w:widowControl w:val="0"/>
        <w:tabs>
          <w:tab w:val="left" w:pos="1134"/>
        </w:tabs>
        <w:spacing w:after="160" w:line="240" w:lineRule="auto"/>
        <w:ind w:firstLine="567"/>
        <w:rPr>
          <w:rFonts w:ascii="GHEA Grapalat" w:hAnsi="GHEA Grapalat"/>
          <w:spacing w:val="-6"/>
          <w:sz w:val="24"/>
          <w:szCs w:val="24"/>
        </w:rPr>
      </w:pPr>
      <w:r w:rsidRPr="009044F1">
        <w:rPr>
          <w:rFonts w:ascii="GHEA Grapalat" w:hAnsi="GHEA Grapalat"/>
          <w:sz w:val="24"/>
          <w:szCs w:val="24"/>
        </w:rPr>
        <w:t>2)</w:t>
      </w:r>
      <w:r w:rsidR="00544D9F" w:rsidRPr="00544D9F">
        <w:rPr>
          <w:rFonts w:ascii="GHEA Grapalat" w:hAnsi="GHEA Grapalat"/>
          <w:sz w:val="24"/>
          <w:szCs w:val="24"/>
        </w:rPr>
        <w:tab/>
      </w:r>
      <w:r w:rsidRPr="009044F1">
        <w:rPr>
          <w:rFonts w:ascii="GHEA Grapalat" w:hAnsi="GHEA Grapalat"/>
          <w:sz w:val="24"/>
          <w:szCs w:val="24"/>
        </w:rPr>
        <w:t>посредством системы отправляет на электронную почту участников протокол заседания комиссии о результатах оценки.</w:t>
      </w:r>
    </w:p>
    <w:p w14:paraId="43EBC732" w14:textId="77777777" w:rsidR="00E45ACA" w:rsidRPr="000811C1"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pacing w:val="-6"/>
          <w:sz w:val="24"/>
          <w:szCs w:val="24"/>
        </w:rPr>
        <w:t>8.</w:t>
      </w:r>
      <w:r w:rsidR="004D0EA7" w:rsidRPr="009044F1">
        <w:rPr>
          <w:rFonts w:ascii="GHEA Grapalat" w:hAnsi="GHEA Grapalat"/>
          <w:spacing w:val="-6"/>
          <w:sz w:val="24"/>
          <w:szCs w:val="24"/>
        </w:rPr>
        <w:t>2</w:t>
      </w:r>
      <w:r w:rsidR="00541390">
        <w:rPr>
          <w:rFonts w:ascii="GHEA Grapalat" w:hAnsi="GHEA Grapalat"/>
          <w:spacing w:val="-6"/>
          <w:sz w:val="24"/>
          <w:szCs w:val="24"/>
        </w:rPr>
        <w:t>4</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sidR="00BA2853">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14:paraId="4745991D" w14:textId="77777777" w:rsidR="00583092"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163324">
        <w:rPr>
          <w:rFonts w:ascii="GHEA Grapalat" w:hAnsi="GHEA Grapalat"/>
          <w:sz w:val="24"/>
          <w:szCs w:val="24"/>
        </w:rPr>
        <w:t>2</w:t>
      </w:r>
      <w:r w:rsidR="00971F12">
        <w:rPr>
          <w:rFonts w:ascii="GHEA Grapalat" w:hAnsi="GHEA Grapalat"/>
          <w:sz w:val="24"/>
          <w:szCs w:val="24"/>
          <w:lang w:val="hy-AM"/>
        </w:rPr>
        <w:t>5</w:t>
      </w:r>
      <w:r w:rsidR="00BA2853" w:rsidRPr="00BA2853">
        <w:rPr>
          <w:rFonts w:ascii="GHEA Grapalat" w:hAnsi="GHEA Grapalat"/>
          <w:sz w:val="24"/>
          <w:szCs w:val="24"/>
        </w:rPr>
        <w:t>.</w:t>
      </w:r>
      <w:r w:rsidR="00735C9B">
        <w:rPr>
          <w:rFonts w:ascii="GHEA Grapalat" w:hAnsi="GHEA Grapalat"/>
          <w:sz w:val="24"/>
          <w:szCs w:val="24"/>
        </w:rPr>
        <w:t xml:space="preserve"> </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14:paraId="540FC01B" w14:textId="06794F26" w:rsidR="001F6AFB" w:rsidRDefault="00583092" w:rsidP="00B46D58">
      <w:pPr>
        <w:pStyle w:val="BodyTextIndent2"/>
        <w:widowControl w:val="0"/>
        <w:spacing w:after="160" w:line="240" w:lineRule="auto"/>
        <w:ind w:firstLine="567"/>
        <w:rPr>
          <w:ins w:id="10" w:author="Vardan" w:date="2022-05-29T22:14:00Z"/>
          <w:rFonts w:ascii="GHEA Grapalat" w:hAnsi="GHEA Grapalat"/>
          <w:sz w:val="24"/>
          <w:szCs w:val="24"/>
        </w:rPr>
      </w:pPr>
      <w:r w:rsidRPr="009044F1">
        <w:rPr>
          <w:rFonts w:ascii="GHEA Grapalat" w:hAnsi="GHEA Grapalat"/>
          <w:sz w:val="24"/>
          <w:szCs w:val="24"/>
        </w:rPr>
        <w:t xml:space="preserve">Период ожидания в случае настоящей процедуры составляет </w:t>
      </w:r>
      <w:r w:rsidR="00206E88" w:rsidRPr="00206E88">
        <w:rPr>
          <w:rFonts w:ascii="GHEA Grapalat" w:hAnsi="GHEA Grapalat"/>
          <w:b/>
          <w:bCs/>
          <w:sz w:val="24"/>
          <w:szCs w:val="24"/>
          <w:u w:val="single"/>
        </w:rPr>
        <w:t>10</w:t>
      </w:r>
      <w:r w:rsidRPr="009044F1">
        <w:rPr>
          <w:rFonts w:ascii="GHEA Grapalat" w:hAnsi="GHEA Grapalat"/>
          <w:sz w:val="24"/>
          <w:szCs w:val="24"/>
        </w:rPr>
        <w:t xml:space="preserve"> календарных дней. </w:t>
      </w:r>
      <w:r w:rsidR="00712B58">
        <w:rPr>
          <w:rFonts w:ascii="GHEA Grapalat" w:hAnsi="GHEA Grapalat"/>
          <w:sz w:val="24"/>
          <w:szCs w:val="24"/>
        </w:rPr>
        <w:t xml:space="preserve"> </w:t>
      </w:r>
      <w:r w:rsidRPr="009044F1">
        <w:rPr>
          <w:rFonts w:ascii="GHEA Grapalat" w:hAnsi="GHEA Grapalat"/>
          <w:sz w:val="24"/>
          <w:szCs w:val="24"/>
        </w:rPr>
        <w:t>Период ожидания</w:t>
      </w:r>
      <w:r w:rsidR="00712B58">
        <w:rPr>
          <w:rFonts w:ascii="GHEA Grapalat" w:hAnsi="GHEA Grapalat"/>
          <w:sz w:val="24"/>
          <w:szCs w:val="24"/>
        </w:rPr>
        <w:t>:</w:t>
      </w:r>
    </w:p>
    <w:p w14:paraId="7B49AC17" w14:textId="77777777" w:rsidR="00583092" w:rsidRPr="00A53A6A" w:rsidRDefault="00583092" w:rsidP="00A53A6A">
      <w:pPr>
        <w:pStyle w:val="BodyTextIndent2"/>
        <w:widowControl w:val="0"/>
        <w:numPr>
          <w:ilvl w:val="0"/>
          <w:numId w:val="31"/>
        </w:numPr>
        <w:spacing w:after="160" w:line="240" w:lineRule="auto"/>
        <w:rPr>
          <w:rFonts w:ascii="GHEA Grapalat" w:hAnsi="GHEA Grapalat"/>
          <w:i/>
          <w:sz w:val="24"/>
          <w:szCs w:val="24"/>
        </w:rPr>
      </w:pPr>
      <w:r w:rsidRPr="009044F1">
        <w:rPr>
          <w:rFonts w:ascii="GHEA Grapalat" w:hAnsi="GHEA Grapalat"/>
          <w:sz w:val="24"/>
          <w:szCs w:val="24"/>
        </w:rPr>
        <w:lastRenderedPageBreak/>
        <w:t>не применим, если заявку подал только один участник, с которым заключается договор</w:t>
      </w:r>
      <w:r w:rsidR="00A53A6A">
        <w:rPr>
          <w:rFonts w:ascii="GHEA Grapalat" w:hAnsi="GHEA Grapalat"/>
          <w:sz w:val="24"/>
          <w:szCs w:val="24"/>
        </w:rPr>
        <w:t>;</w:t>
      </w:r>
    </w:p>
    <w:p w14:paraId="545BD7DB" w14:textId="77777777" w:rsidR="001F6AFB" w:rsidRDefault="001F6AFB" w:rsidP="00A53A6A">
      <w:pPr>
        <w:pStyle w:val="norm"/>
        <w:widowControl w:val="0"/>
        <w:numPr>
          <w:ilvl w:val="0"/>
          <w:numId w:val="31"/>
        </w:numPr>
        <w:spacing w:line="240" w:lineRule="auto"/>
        <w:ind w:left="142" w:firstLine="863"/>
        <w:rPr>
          <w:rFonts w:ascii="GHEA Grapalat" w:hAnsi="GHEA Grapalat"/>
          <w:sz w:val="24"/>
          <w:szCs w:val="24"/>
        </w:rPr>
      </w:pPr>
      <w:r w:rsidRPr="00747338">
        <w:rPr>
          <w:rFonts w:ascii="GHEA Grapalat" w:hAnsi="GHEA Grapalat"/>
          <w:sz w:val="24"/>
          <w:szCs w:val="24"/>
        </w:rPr>
        <w:t>применим также в том случае, когда заявку подал только один участник и она была</w:t>
      </w:r>
      <w:r w:rsidRPr="005B478F">
        <w:rPr>
          <w:rFonts w:ascii="GHEA Grapalat" w:hAnsi="GHEA Grapalat"/>
          <w:szCs w:val="22"/>
        </w:rPr>
        <w:t xml:space="preserve"> </w:t>
      </w:r>
      <w:r w:rsidRPr="00747338">
        <w:rPr>
          <w:rFonts w:ascii="GHEA Grapalat" w:hAnsi="GHEA Grapalat"/>
          <w:sz w:val="24"/>
          <w:szCs w:val="24"/>
        </w:rPr>
        <w:t>отклонена. В случае применения настоящего пункта срок ожидания устанавливается объявлением о несостоявшейся процедуре закупки.</w:t>
      </w:r>
    </w:p>
    <w:p w14:paraId="6274BCCE" w14:textId="77777777" w:rsidR="00712B58" w:rsidRDefault="00712B58" w:rsidP="00A53A6A">
      <w:pPr>
        <w:pStyle w:val="norm"/>
        <w:widowControl w:val="0"/>
        <w:tabs>
          <w:tab w:val="left" w:pos="1276"/>
        </w:tabs>
        <w:spacing w:line="240" w:lineRule="auto"/>
        <w:ind w:left="142" w:firstLine="0"/>
        <w:rPr>
          <w:rFonts w:ascii="GHEA Grapalat" w:hAnsi="GHEA Grapalat"/>
          <w:sz w:val="24"/>
          <w:szCs w:val="24"/>
        </w:rPr>
      </w:pPr>
    </w:p>
    <w:p w14:paraId="337C1948" w14:textId="77777777" w:rsidR="001F6AFB" w:rsidRPr="00747338" w:rsidRDefault="001F6AFB" w:rsidP="00A53A6A">
      <w:pPr>
        <w:pStyle w:val="norm"/>
        <w:widowControl w:val="0"/>
        <w:tabs>
          <w:tab w:val="left" w:pos="1276"/>
        </w:tabs>
        <w:spacing w:line="240" w:lineRule="auto"/>
        <w:ind w:left="142" w:firstLine="0"/>
        <w:rPr>
          <w:rFonts w:ascii="GHEA Grapalat" w:hAnsi="GHEA Grapalat"/>
          <w:sz w:val="24"/>
          <w:szCs w:val="24"/>
        </w:rPr>
      </w:pPr>
      <w:r>
        <w:rPr>
          <w:rFonts w:ascii="GHEA Grapalat" w:hAnsi="GHEA Grapalat"/>
          <w:sz w:val="24"/>
          <w:szCs w:val="24"/>
        </w:rPr>
        <w:t xml:space="preserve"> </w:t>
      </w:r>
      <w:r w:rsidRPr="00747338">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14:paraId="3AE2AEF5" w14:textId="77777777" w:rsidR="00D544C1" w:rsidRDefault="00D544C1" w:rsidP="00B46D58">
      <w:pPr>
        <w:widowControl w:val="0"/>
        <w:spacing w:after="160"/>
        <w:jc w:val="center"/>
        <w:rPr>
          <w:rFonts w:ascii="GHEA Grapalat" w:hAnsi="GHEA Grapalat"/>
          <w:b/>
        </w:rPr>
      </w:pPr>
    </w:p>
    <w:p w14:paraId="255EB1A4" w14:textId="77777777" w:rsidR="000313A6" w:rsidRDefault="00AA0AD8" w:rsidP="00B46D58">
      <w:pPr>
        <w:widowControl w:val="0"/>
        <w:spacing w:after="160"/>
        <w:jc w:val="center"/>
        <w:rPr>
          <w:rFonts w:ascii="GHEA Grapalat" w:hAnsi="GHEA Grapalat"/>
          <w:b/>
        </w:rPr>
      </w:pPr>
      <w:r w:rsidRPr="009044F1">
        <w:rPr>
          <w:rFonts w:ascii="GHEA Grapalat" w:hAnsi="GHEA Grapalat"/>
          <w:b/>
        </w:rPr>
        <w:t xml:space="preserve">9. ЗАКЛЮЧЕНИЕ ДОГОВОРА </w:t>
      </w:r>
    </w:p>
    <w:p w14:paraId="3CD1A2BE" w14:textId="77777777"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14:paraId="515D1569" w14:textId="77777777" w:rsidR="00EB6E54"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001F6AFB">
        <w:rPr>
          <w:rFonts w:ascii="GHEA Grapalat" w:hAnsi="GHEA Grapalat"/>
        </w:rPr>
        <w:t>На четвертый рабочий день</w:t>
      </w:r>
      <w:r w:rsidR="001F6AFB" w:rsidRPr="009044F1">
        <w:rPr>
          <w:rFonts w:ascii="GHEA Grapalat" w:hAnsi="GHEA Grapalat"/>
        </w:rPr>
        <w:t>,</w:t>
      </w:r>
      <w:r w:rsidRPr="009044F1">
        <w:rPr>
          <w:rFonts w:ascii="GHEA Grapalat" w:hAnsi="GHEA Grapalat"/>
        </w:rPr>
        <w:t xml:space="preserve">, </w:t>
      </w:r>
      <w:r w:rsidR="001F6AFB" w:rsidRPr="009044F1">
        <w:rPr>
          <w:rFonts w:ascii="GHEA Grapalat" w:hAnsi="GHEA Grapalat"/>
        </w:rPr>
        <w:t>следующи</w:t>
      </w:r>
      <w:r w:rsidR="001F6AFB">
        <w:rPr>
          <w:rFonts w:ascii="GHEA Grapalat" w:hAnsi="GHEA Grapalat"/>
        </w:rPr>
        <w:t>й</w:t>
      </w:r>
      <w:r w:rsidRPr="009044F1">
        <w:rPr>
          <w:rFonts w:ascii="GHEA Grapalat" w:hAnsi="GHEA Grapalat"/>
        </w:rPr>
        <w:t xml:space="preserve"> за окончанием периода ожидания, установленного пунктом 8.</w:t>
      </w:r>
      <w:r w:rsidR="00DA3F9C">
        <w:rPr>
          <w:rFonts w:ascii="GHEA Grapalat" w:hAnsi="GHEA Grapalat"/>
        </w:rPr>
        <w:t>2</w:t>
      </w:r>
      <w:r w:rsidR="0052367F">
        <w:rPr>
          <w:rFonts w:ascii="GHEA Grapalat" w:hAnsi="GHEA Grapalat"/>
          <w:lang w:val="hy-AM"/>
        </w:rPr>
        <w:t>5</w:t>
      </w:r>
      <w:r w:rsidRPr="009044F1">
        <w:rPr>
          <w:rFonts w:ascii="GHEA Grapalat" w:hAnsi="GHEA Grapalat"/>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D80959">
        <w:rPr>
          <w:rFonts w:ascii="GHEA Grapalat" w:hAnsi="GHEA Grapalat"/>
        </w:rPr>
        <w:t>четвертый</w:t>
      </w:r>
      <w:r w:rsidR="00D80959" w:rsidRPr="009044F1">
        <w:rPr>
          <w:rFonts w:ascii="GHEA Grapalat" w:hAnsi="GHEA Grapalat"/>
        </w:rPr>
        <w:t xml:space="preserve"> </w:t>
      </w:r>
      <w:r w:rsidRPr="009044F1">
        <w:rPr>
          <w:rFonts w:ascii="GHEA Grapalat" w:hAnsi="GHEA Grapalat"/>
        </w:rPr>
        <w:t>рабочий день, следующий за днем окончания периода ожидания, установленного пунктом 8.</w:t>
      </w:r>
      <w:r w:rsidR="00DA3F9C">
        <w:rPr>
          <w:rFonts w:ascii="GHEA Grapalat" w:hAnsi="GHEA Grapalat"/>
        </w:rPr>
        <w:t>2</w:t>
      </w:r>
      <w:r w:rsidR="0052367F">
        <w:rPr>
          <w:rFonts w:ascii="GHEA Grapalat" w:hAnsi="GHEA Grapalat"/>
          <w:lang w:val="hy-AM"/>
        </w:rPr>
        <w:t>5</w:t>
      </w:r>
      <w:r w:rsidR="00DA3F9C" w:rsidRPr="009044F1">
        <w:rPr>
          <w:rFonts w:ascii="GHEA Grapalat" w:hAnsi="GHEA Grapalat"/>
        </w:rPr>
        <w:t xml:space="preserve"> </w:t>
      </w:r>
      <w:r w:rsidRPr="009044F1">
        <w:rPr>
          <w:rFonts w:ascii="GHEA Grapalat" w:hAnsi="GHEA Grapalat"/>
        </w:rPr>
        <w:t>части 1 настоящего Приглашения.</w:t>
      </w:r>
    </w:p>
    <w:p w14:paraId="7B0B346F" w14:textId="77777777" w:rsidR="00F23A51"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w:t>
      </w:r>
    </w:p>
    <w:p w14:paraId="77E7779D" w14:textId="77777777" w:rsidR="009365B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9.4.</w:t>
      </w:r>
      <w:r w:rsidR="002A3FC1" w:rsidRPr="005114D0">
        <w:rPr>
          <w:rFonts w:ascii="GHEA Grapalat" w:hAnsi="GHEA Grapalat"/>
        </w:rPr>
        <w:tab/>
      </w:r>
      <w:r w:rsidRPr="009044F1">
        <w:rPr>
          <w:rFonts w:ascii="GHEA Grapalat" w:hAnsi="GHEA Grapalat"/>
        </w:rPr>
        <w:t>В день отправки отобранному участнику извещения заказчика о заключении договора секретарь комиссии посредством системы направляет на электронную почту отобранного участника извещение о поступлении предложения по заключению договора.</w:t>
      </w:r>
    </w:p>
    <w:p w14:paraId="05E4B474" w14:textId="77777777"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9.5</w:t>
      </w:r>
      <w:r w:rsidR="00DC30CC" w:rsidRPr="00DC30CC">
        <w:rPr>
          <w:rFonts w:ascii="GHEA Grapalat" w:hAnsi="GHEA Grapalat"/>
        </w:rPr>
        <w:t>.</w:t>
      </w:r>
      <w:r w:rsidR="00D80959" w:rsidRPr="00D80959">
        <w:rPr>
          <w:rFonts w:ascii="GHEA Grapalat" w:hAnsi="GHEA Grapalat"/>
          <w:color w:val="000000" w:themeColor="text1"/>
        </w:rPr>
        <w:t xml:space="preserve"> </w:t>
      </w:r>
      <w:r w:rsidR="00D80959" w:rsidRPr="00681C1F">
        <w:rPr>
          <w:rFonts w:ascii="GHEA Grapalat" w:hAnsi="GHEA Grapalat"/>
          <w:color w:val="000000" w:themeColor="text1"/>
        </w:rPr>
        <w:t xml:space="preserve">Если отобранный участник </w:t>
      </w:r>
      <w:r w:rsidR="00D80959">
        <w:rPr>
          <w:rFonts w:ascii="GHEA Grapalat" w:hAnsi="GHEA Grapalat"/>
          <w:color w:val="000000" w:themeColor="text1"/>
        </w:rPr>
        <w:t xml:space="preserve"> после </w:t>
      </w:r>
      <w:r w:rsidR="00D80959" w:rsidRPr="00681C1F">
        <w:rPr>
          <w:rFonts w:ascii="GHEA Grapalat" w:hAnsi="GHEA Grapalat"/>
          <w:color w:val="000000" w:themeColor="text1"/>
        </w:rPr>
        <w:t xml:space="preserve">получения уведомления о заключении договора и проекта договора </w:t>
      </w:r>
      <w:r w:rsidR="00D80959" w:rsidRPr="00996C18">
        <w:rPr>
          <w:rFonts w:ascii="GHEA Grapalat" w:hAnsi="GHEA Grapalat"/>
        </w:rPr>
        <w:t xml:space="preserve">в </w:t>
      </w:r>
      <w:r w:rsidR="00D80959" w:rsidRPr="00C61190">
        <w:rPr>
          <w:rFonts w:ascii="GHEA Grapalat" w:hAnsi="GHEA Grapalat"/>
        </w:rPr>
        <w:t>срок, предусмотренный пунктом 10.1 настоящего приглашения</w:t>
      </w:r>
      <w:r w:rsidR="00D80959">
        <w:rPr>
          <w:rFonts w:ascii="GHEA Grapalat" w:hAnsi="GHEA Grapalat"/>
        </w:rPr>
        <w:t>,</w:t>
      </w:r>
      <w:r w:rsidR="00D80959" w:rsidRPr="00996C18">
        <w:rPr>
          <w:rFonts w:ascii="GHEA Grapalat" w:hAnsi="GHEA Grapalat"/>
        </w:rPr>
        <w:t xml:space="preserve"> </w:t>
      </w:r>
      <w:r w:rsidR="00D80959" w:rsidRPr="00C61190">
        <w:rPr>
          <w:rFonts w:ascii="GHEA Grapalat" w:hAnsi="GHEA Grapalat"/>
        </w:rPr>
        <w:t>а в случае, если по заключаемому договору предусмотрен</w:t>
      </w:r>
      <w:r w:rsidR="00D80959">
        <w:rPr>
          <w:rFonts w:ascii="GHEA Grapalat" w:hAnsi="GHEA Grapalat"/>
        </w:rPr>
        <w:t>а</w:t>
      </w:r>
      <w:r w:rsidR="00D80959" w:rsidRPr="00C61190">
        <w:rPr>
          <w:rFonts w:ascii="GHEA Grapalat" w:hAnsi="GHEA Grapalat"/>
        </w:rPr>
        <w:t xml:space="preserve"> предоплата</w:t>
      </w:r>
      <w:r w:rsidR="00D80959">
        <w:rPr>
          <w:rFonts w:ascii="GHEA Grapalat" w:hAnsi="GHEA Grapalat"/>
        </w:rPr>
        <w:t xml:space="preserve"> - </w:t>
      </w:r>
      <w:r w:rsidR="00D80959" w:rsidRPr="00DF59E9">
        <w:rPr>
          <w:rFonts w:ascii="GHEA Grapalat" w:hAnsi="GHEA Grapalat"/>
        </w:rPr>
        <w:t>в течение 10 рабочих</w:t>
      </w:r>
      <w:r w:rsidR="00D80959">
        <w:rPr>
          <w:rFonts w:ascii="GHEA Grapalat" w:hAnsi="GHEA Grapalat"/>
        </w:rPr>
        <w:t xml:space="preserve"> </w:t>
      </w:r>
      <w:r w:rsidR="00D80959" w:rsidRPr="00DF59E9">
        <w:rPr>
          <w:rFonts w:ascii="GHEA Grapalat" w:hAnsi="GHEA Grapalat"/>
        </w:rPr>
        <w:t>дней</w:t>
      </w:r>
      <w:r w:rsidR="00D80959" w:rsidRPr="00C61190">
        <w:rPr>
          <w:rFonts w:ascii="GHEA Grapalat" w:hAnsi="GHEA Grapalat"/>
        </w:rPr>
        <w:t xml:space="preserve">, </w:t>
      </w:r>
      <w:r w:rsidR="00D80959" w:rsidRPr="00DF59E9">
        <w:rPr>
          <w:rFonts w:ascii="GHEA Grapalat" w:hAnsi="GHEA Grapalat"/>
        </w:rPr>
        <w:t xml:space="preserve">не подписывает договор и </w:t>
      </w:r>
      <w:r w:rsidR="00D80959">
        <w:rPr>
          <w:rFonts w:ascii="GHEA Grapalat" w:hAnsi="GHEA Grapalat"/>
        </w:rPr>
        <w:t xml:space="preserve"> не </w:t>
      </w:r>
      <w:r w:rsidR="00D80959" w:rsidRPr="00DF59E9">
        <w:rPr>
          <w:rFonts w:ascii="GHEA Grapalat" w:hAnsi="GHEA Grapalat"/>
        </w:rPr>
        <w:t>пред</w:t>
      </w:r>
      <w:r w:rsidR="00D80959">
        <w:rPr>
          <w:rFonts w:ascii="GHEA Grapalat" w:hAnsi="GHEA Grapalat"/>
        </w:rPr>
        <w:t>о</w:t>
      </w:r>
      <w:r w:rsidR="00D80959" w:rsidRPr="00DF59E9">
        <w:rPr>
          <w:rFonts w:ascii="GHEA Grapalat" w:hAnsi="GHEA Grapalat"/>
        </w:rPr>
        <w:t xml:space="preserve">ставляет заказчику </w:t>
      </w:r>
      <w:r w:rsidR="00806645" w:rsidRPr="00DF59E9">
        <w:rPr>
          <w:rFonts w:ascii="GHEA Grapalat" w:hAnsi="GHEA Grapalat"/>
        </w:rPr>
        <w:t>обеспечени</w:t>
      </w:r>
      <w:r w:rsidR="00806645">
        <w:rPr>
          <w:rFonts w:ascii="GHEA Grapalat" w:hAnsi="GHEA Grapalat"/>
        </w:rPr>
        <w:t xml:space="preserve">е </w:t>
      </w:r>
      <w:r w:rsidR="00D80959" w:rsidRPr="00DF59E9">
        <w:rPr>
          <w:rFonts w:ascii="GHEA Grapalat" w:hAnsi="GHEA Grapalat"/>
        </w:rPr>
        <w:t>договора</w:t>
      </w:r>
      <w:r w:rsidR="00D80959">
        <w:rPr>
          <w:rFonts w:ascii="GHEA Grapalat" w:hAnsi="GHEA Grapalat"/>
        </w:rPr>
        <w:t>,</w:t>
      </w:r>
      <w:r w:rsidR="00D80959" w:rsidRPr="00C61190">
        <w:rPr>
          <w:rFonts w:ascii="GHEA Grapalat" w:hAnsi="GHEA Grapalat"/>
        </w:rPr>
        <w:t xml:space="preserve"> </w:t>
      </w:r>
      <w:r w:rsidR="00D80959" w:rsidRPr="00106011">
        <w:rPr>
          <w:rFonts w:ascii="GHEA Grapalat" w:hAnsi="GHEA Grapalat"/>
        </w:rPr>
        <w:t>а в случае, если проектом заключаемого договора предусмотрена предоплата и</w:t>
      </w:r>
      <w:r w:rsidR="00D80959">
        <w:rPr>
          <w:rFonts w:ascii="GHEA Grapalat" w:hAnsi="GHEA Grapalat"/>
        </w:rPr>
        <w:t xml:space="preserve"> при принятии </w:t>
      </w:r>
      <w:r w:rsidR="00D80959" w:rsidRPr="00106011">
        <w:rPr>
          <w:rFonts w:ascii="GHEA Grapalat" w:hAnsi="GHEA Grapalat"/>
        </w:rPr>
        <w:t>это</w:t>
      </w:r>
      <w:r w:rsidR="00D80959">
        <w:rPr>
          <w:rFonts w:ascii="GHEA Grapalat" w:hAnsi="GHEA Grapalat"/>
        </w:rPr>
        <w:t>го</w:t>
      </w:r>
      <w:r w:rsidR="00D80959" w:rsidRPr="00106011">
        <w:rPr>
          <w:rFonts w:ascii="GHEA Grapalat" w:hAnsi="GHEA Grapalat"/>
        </w:rPr>
        <w:t xml:space="preserve"> услови</w:t>
      </w:r>
      <w:r w:rsidR="00D80959">
        <w:rPr>
          <w:rFonts w:ascii="GHEA Grapalat" w:hAnsi="GHEA Grapalat"/>
        </w:rPr>
        <w:t>я</w:t>
      </w:r>
      <w:r w:rsidR="00D80959" w:rsidRPr="00106011">
        <w:rPr>
          <w:rFonts w:ascii="GHEA Grapalat" w:hAnsi="GHEA Grapalat"/>
        </w:rPr>
        <w:t xml:space="preserve"> </w:t>
      </w:r>
      <w:r w:rsidR="00D80959">
        <w:rPr>
          <w:rFonts w:ascii="GHEA Grapalat" w:hAnsi="GHEA Grapalat"/>
        </w:rPr>
        <w:t>ото</w:t>
      </w:r>
      <w:r w:rsidR="00D80959" w:rsidRPr="00106011">
        <w:rPr>
          <w:rFonts w:ascii="GHEA Grapalat" w:hAnsi="GHEA Grapalat"/>
        </w:rPr>
        <w:t>бранным участником</w:t>
      </w:r>
      <w:r w:rsidR="00D80959">
        <w:rPr>
          <w:rFonts w:ascii="GHEA Grapalat" w:hAnsi="GHEA Grapalat"/>
        </w:rPr>
        <w:t xml:space="preserve"> не представляется также обеспечение предоплаты,</w:t>
      </w:r>
      <w:r w:rsidR="00D80959" w:rsidRPr="00D02623">
        <w:rPr>
          <w:rFonts w:ascii="GHEA Grapalat" w:hAnsi="GHEA Grapalat"/>
          <w:color w:val="000000" w:themeColor="text1"/>
        </w:rPr>
        <w:t xml:space="preserve"> </w:t>
      </w:r>
      <w:r w:rsidR="00D80959" w:rsidRPr="00681C1F">
        <w:rPr>
          <w:rFonts w:ascii="GHEA Grapalat" w:hAnsi="GHEA Grapalat"/>
          <w:color w:val="000000" w:themeColor="text1"/>
        </w:rPr>
        <w:t xml:space="preserve">то он лишается права подписания договора. </w:t>
      </w:r>
      <w:r w:rsidR="00D80959" w:rsidRPr="009044F1" w:rsidDel="00DF2686">
        <w:rPr>
          <w:rFonts w:ascii="GHEA Grapalat" w:hAnsi="GHEA Grapalat"/>
        </w:rPr>
        <w:t xml:space="preserve"> </w:t>
      </w:r>
      <w:r w:rsidR="00DC30CC" w:rsidRPr="005114D0">
        <w:rPr>
          <w:rFonts w:ascii="GHEA Grapalat" w:hAnsi="GHEA Grapalat"/>
        </w:rPr>
        <w:tab/>
      </w:r>
    </w:p>
    <w:p w14:paraId="31EB87B4" w14:textId="77777777" w:rsidR="000313A6" w:rsidRPr="009044F1" w:rsidRDefault="000313A6" w:rsidP="00B46D58">
      <w:pPr>
        <w:widowControl w:val="0"/>
        <w:spacing w:after="160"/>
        <w:ind w:firstLine="567"/>
        <w:jc w:val="both"/>
        <w:rPr>
          <w:rFonts w:ascii="GHEA Grapalat" w:hAnsi="GHEA Grapalat" w:cs="Sylfaen"/>
        </w:rPr>
      </w:pPr>
      <w:r w:rsidRPr="009044F1">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Pr>
          <w:rFonts w:ascii="GHEA Grapalat" w:hAnsi="GHEA Grapalat"/>
        </w:rPr>
        <w:t xml:space="preserve"> </w:t>
      </w:r>
      <w:r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14:paraId="33C1DBC2" w14:textId="77777777" w:rsidR="0033571F"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lastRenderedPageBreak/>
        <w:t>9.6.</w:t>
      </w:r>
      <w:r w:rsidR="00DC30CC" w:rsidRPr="005114D0">
        <w:rPr>
          <w:rFonts w:ascii="GHEA Grapalat" w:hAnsi="GHEA Grapalat"/>
        </w:rPr>
        <w:tab/>
      </w:r>
      <w:r w:rsidRPr="009044F1">
        <w:rPr>
          <w:rFonts w:ascii="GHEA Grapalat" w:hAnsi="GHEA Grapalat"/>
        </w:rPr>
        <w:t>Отобранный участник, получивший предложение заказчика о заключении договора, посредством системы принимает или отклоняет поступившее ему предложение.</w:t>
      </w:r>
    </w:p>
    <w:p w14:paraId="2F187360" w14:textId="77777777" w:rsidR="00D612BC" w:rsidRPr="009044F1" w:rsidRDefault="00AA0AD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9.7</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 xml:space="preserve">До истечения срока, предусмотренного пунктом 9.5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w:t>
      </w:r>
      <w:r w:rsidR="00F67289" w:rsidRPr="00747338">
        <w:rPr>
          <w:rFonts w:ascii="GHEA Grapalat" w:hAnsi="GHEA Grapalat"/>
          <w:i w:val="0"/>
          <w:sz w:val="24"/>
          <w:szCs w:val="24"/>
        </w:rPr>
        <w:t xml:space="preserve">размера предоплаты или </w:t>
      </w:r>
      <w:r w:rsidR="00F67289" w:rsidRPr="009044F1">
        <w:rPr>
          <w:rFonts w:ascii="GHEA Grapalat" w:hAnsi="GHEA Grapalat"/>
          <w:i w:val="0"/>
          <w:sz w:val="24"/>
          <w:szCs w:val="24"/>
        </w:rPr>
        <w:t>увеличени</w:t>
      </w:r>
      <w:r w:rsidR="00F67289">
        <w:rPr>
          <w:rFonts w:ascii="GHEA Grapalat" w:hAnsi="GHEA Grapalat"/>
          <w:i w:val="0"/>
          <w:sz w:val="24"/>
          <w:szCs w:val="24"/>
        </w:rPr>
        <w:t>ю</w:t>
      </w:r>
      <w:r w:rsidR="00F67289" w:rsidRPr="009044F1">
        <w:rPr>
          <w:rFonts w:ascii="GHEA Grapalat" w:hAnsi="GHEA Grapalat"/>
          <w:i w:val="0"/>
          <w:sz w:val="24"/>
          <w:szCs w:val="24"/>
        </w:rPr>
        <w:t xml:space="preserve"> </w:t>
      </w:r>
      <w:r w:rsidRPr="009044F1">
        <w:rPr>
          <w:rFonts w:ascii="GHEA Grapalat" w:hAnsi="GHEA Grapalat"/>
          <w:i w:val="0"/>
          <w:sz w:val="24"/>
          <w:szCs w:val="24"/>
        </w:rPr>
        <w:t>цены, предложенной отобранным участником.</w:t>
      </w:r>
      <w:r w:rsidRPr="009044F1">
        <w:rPr>
          <w:rFonts w:ascii="GHEA Grapalat" w:hAnsi="GHEA Grapalat"/>
          <w:spacing w:val="-8"/>
          <w:sz w:val="24"/>
          <w:szCs w:val="24"/>
        </w:rPr>
        <w:t xml:space="preserve"> </w:t>
      </w:r>
    </w:p>
    <w:p w14:paraId="580EF1CE" w14:textId="77777777" w:rsidR="00F23A51" w:rsidRPr="009044F1" w:rsidRDefault="00AA0AD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9.8</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На следующий рабочий день после заключения договора секретарь Комиссии завершает процедуру в системе.</w:t>
      </w:r>
    </w:p>
    <w:p w14:paraId="505F540F" w14:textId="77777777" w:rsidR="00863166" w:rsidRDefault="00863166" w:rsidP="00B46D58">
      <w:pPr>
        <w:widowControl w:val="0"/>
        <w:spacing w:after="160"/>
        <w:jc w:val="center"/>
        <w:rPr>
          <w:rFonts w:ascii="GHEA Grapalat" w:hAnsi="GHEA Grapalat"/>
          <w:b/>
        </w:rPr>
      </w:pPr>
    </w:p>
    <w:p w14:paraId="7428B6B0" w14:textId="77777777" w:rsidR="00096865" w:rsidRPr="009044F1" w:rsidRDefault="00030D40" w:rsidP="00B46D58">
      <w:pPr>
        <w:widowControl w:val="0"/>
        <w:spacing w:after="160"/>
        <w:jc w:val="center"/>
        <w:rPr>
          <w:rFonts w:ascii="GHEA Grapalat" w:hAnsi="GHEA Grapalat" w:cs="Arial"/>
          <w:b/>
          <w:iCs/>
        </w:rPr>
      </w:pPr>
      <w:r w:rsidRPr="009044F1">
        <w:rPr>
          <w:rFonts w:ascii="GHEA Grapalat" w:hAnsi="GHEA Grapalat"/>
          <w:b/>
        </w:rPr>
        <w:t xml:space="preserve">10. </w:t>
      </w:r>
      <w:r w:rsidR="00F83409" w:rsidRPr="009044F1">
        <w:rPr>
          <w:rFonts w:ascii="GHEA Grapalat" w:hAnsi="GHEA Grapalat"/>
          <w:b/>
        </w:rPr>
        <w:t>ОБЕСПЕЧЕНИ</w:t>
      </w:r>
      <w:r w:rsidR="00F83409">
        <w:rPr>
          <w:rFonts w:ascii="GHEA Grapalat" w:hAnsi="GHEA Grapalat"/>
          <w:b/>
        </w:rPr>
        <w:t xml:space="preserve">Я </w:t>
      </w:r>
      <w:r w:rsidRPr="009044F1">
        <w:rPr>
          <w:rFonts w:ascii="GHEA Grapalat" w:hAnsi="GHEA Grapalat"/>
          <w:b/>
        </w:rPr>
        <w:t xml:space="preserve">ДОГОВОРА </w:t>
      </w:r>
    </w:p>
    <w:p w14:paraId="58F565B6" w14:textId="019B8347" w:rsidR="00096865" w:rsidRDefault="00030D40" w:rsidP="00077E7F">
      <w:pPr>
        <w:widowControl w:val="0"/>
        <w:tabs>
          <w:tab w:val="left" w:pos="993"/>
        </w:tabs>
        <w:spacing w:after="160"/>
        <w:ind w:firstLine="284"/>
        <w:jc w:val="both"/>
        <w:rPr>
          <w:rFonts w:ascii="GHEA Grapalat" w:hAnsi="GHEA Grapalat"/>
        </w:rPr>
      </w:pPr>
      <w:r w:rsidRPr="009044F1">
        <w:rPr>
          <w:rFonts w:ascii="GHEA Grapalat" w:hAnsi="GHEA Grapalat"/>
        </w:rPr>
        <w:t>10.1</w:t>
      </w:r>
      <w:r w:rsidR="00DC30CC" w:rsidRPr="00DC30CC">
        <w:rPr>
          <w:rFonts w:ascii="GHEA Grapalat" w:hAnsi="GHEA Grapalat"/>
        </w:rPr>
        <w:t>.</w:t>
      </w:r>
      <w:r w:rsidR="00DC30CC" w:rsidRPr="005114D0">
        <w:rPr>
          <w:rFonts w:ascii="GHEA Grapalat" w:hAnsi="GHEA Grapalat"/>
        </w:rPr>
        <w:tab/>
      </w:r>
      <w:r w:rsidR="004C0E39" w:rsidRPr="00681C1F">
        <w:rPr>
          <w:rFonts w:ascii="GHEA Grapalat" w:hAnsi="GHEA Grapalat"/>
          <w:color w:val="000000" w:themeColor="text1"/>
        </w:rPr>
        <w:t xml:space="preserve">На основании требования о предоставлении </w:t>
      </w:r>
      <w:r w:rsidR="001257C5" w:rsidRPr="00681C1F">
        <w:rPr>
          <w:rFonts w:ascii="GHEA Grapalat" w:hAnsi="GHEA Grapalat"/>
          <w:color w:val="000000" w:themeColor="text1"/>
        </w:rPr>
        <w:t>обеспечени</w:t>
      </w:r>
      <w:r w:rsidR="001257C5">
        <w:rPr>
          <w:rFonts w:ascii="GHEA Grapalat" w:hAnsi="GHEA Grapalat"/>
          <w:color w:val="000000" w:themeColor="text1"/>
        </w:rPr>
        <w:t xml:space="preserve">я </w:t>
      </w:r>
      <w:r w:rsidR="004C0E39" w:rsidRPr="00681C1F">
        <w:rPr>
          <w:rFonts w:ascii="GHEA Grapalat" w:hAnsi="GHEA Grapalat"/>
          <w:color w:val="000000" w:themeColor="text1"/>
        </w:rPr>
        <w:t xml:space="preserve">договора отобранный участник в течение </w:t>
      </w:r>
      <w:r w:rsidR="004C0E39">
        <w:rPr>
          <w:rFonts w:ascii="GHEA Grapalat" w:hAnsi="GHEA Grapalat"/>
          <w:color w:val="000000" w:themeColor="text1"/>
        </w:rPr>
        <w:t>5</w:t>
      </w:r>
      <w:r w:rsidR="004C0E39" w:rsidRPr="00681C1F">
        <w:rPr>
          <w:rFonts w:ascii="GHEA Grapalat" w:hAnsi="GHEA Grapalat"/>
          <w:color w:val="000000" w:themeColor="text1"/>
        </w:rPr>
        <w:t>-и</w:t>
      </w:r>
      <w:r w:rsidR="00EA135C">
        <w:rPr>
          <w:rFonts w:ascii="GHEA Grapalat" w:hAnsi="GHEA Grapalat"/>
          <w:color w:val="000000" w:themeColor="text1"/>
        </w:rPr>
        <w:t xml:space="preserve"> </w:t>
      </w:r>
      <w:r w:rsidR="004C0E39" w:rsidRPr="00681C1F">
        <w:rPr>
          <w:rFonts w:ascii="GHEA Grapalat" w:hAnsi="GHEA Grapalat"/>
          <w:color w:val="000000" w:themeColor="text1"/>
        </w:rPr>
        <w:t xml:space="preserve">рабочих дней </w:t>
      </w:r>
      <w:r w:rsidR="00675E0D">
        <w:rPr>
          <w:rFonts w:ascii="GHEA Grapalat" w:hAnsi="GHEA Grapalat"/>
          <w:color w:val="000000" w:themeColor="text1"/>
        </w:rPr>
        <w:t>после</w:t>
      </w:r>
      <w:r w:rsidR="004C0E39" w:rsidRPr="00681C1F">
        <w:rPr>
          <w:rFonts w:ascii="GHEA Grapalat" w:hAnsi="GHEA Grapalat"/>
          <w:color w:val="000000" w:themeColor="text1"/>
        </w:rPr>
        <w:t xml:space="preserve"> его получения, обязан представить обеспечени</w:t>
      </w:r>
      <w:r w:rsidR="003D2234">
        <w:rPr>
          <w:rFonts w:ascii="GHEA Grapalat" w:hAnsi="GHEA Grapalat"/>
          <w:color w:val="000000" w:themeColor="text1"/>
        </w:rPr>
        <w:t>е</w:t>
      </w:r>
      <w:r w:rsidR="004C0E39" w:rsidRPr="00681C1F">
        <w:rPr>
          <w:rFonts w:ascii="GHEA Grapalat" w:hAnsi="GHEA Grapalat"/>
          <w:color w:val="000000" w:themeColor="text1"/>
        </w:rPr>
        <w:t xml:space="preserve"> договора.</w:t>
      </w:r>
      <w:r w:rsidR="004C0E39" w:rsidRPr="00EA7411">
        <w:rPr>
          <w:rFonts w:ascii="GHEA Grapalat" w:hAnsi="GHEA Grapalat"/>
        </w:rPr>
        <w:t xml:space="preserve"> </w:t>
      </w:r>
      <w:r w:rsidR="004C0E39" w:rsidRPr="00F818E0">
        <w:rPr>
          <w:rFonts w:ascii="GHEA Grapalat" w:hAnsi="GHEA Grapalat"/>
        </w:rPr>
        <w:t>Если обеспечение представляется в виде банковской гарантии, то срок, предусмотренный настоящим пунктом, устанавливается в 10 рабочих дней</w:t>
      </w:r>
      <w:r w:rsidR="00863166">
        <w:rPr>
          <w:rFonts w:ascii="GHEA Grapalat" w:hAnsi="GHEA Grapalat"/>
        </w:rPr>
        <w:t>.</w:t>
      </w:r>
      <w:r w:rsidR="004C0E39" w:rsidRPr="00681C1F">
        <w:rPr>
          <w:rFonts w:ascii="GHEA Grapalat" w:hAnsi="GHEA Grapalat"/>
          <w:color w:val="000000" w:themeColor="text1"/>
        </w:rPr>
        <w:t xml:space="preserve"> С отобранным участником заключается договор, если он представляет </w:t>
      </w:r>
      <w:r w:rsidR="001257C5" w:rsidRPr="00681C1F">
        <w:rPr>
          <w:rFonts w:ascii="GHEA Grapalat" w:hAnsi="GHEA Grapalat"/>
          <w:color w:val="000000" w:themeColor="text1"/>
        </w:rPr>
        <w:t>обеспечени</w:t>
      </w:r>
      <w:r w:rsidR="001257C5">
        <w:rPr>
          <w:rFonts w:ascii="GHEA Grapalat" w:hAnsi="GHEA Grapalat"/>
          <w:color w:val="000000" w:themeColor="text1"/>
        </w:rPr>
        <w:t>е</w:t>
      </w:r>
      <w:r w:rsidR="001257C5" w:rsidRPr="00681C1F">
        <w:rPr>
          <w:rFonts w:ascii="GHEA Grapalat" w:hAnsi="GHEA Grapalat"/>
          <w:color w:val="000000" w:themeColor="text1"/>
        </w:rPr>
        <w:t xml:space="preserve"> </w:t>
      </w:r>
      <w:r w:rsidR="004C0E39" w:rsidRPr="00681C1F">
        <w:rPr>
          <w:rFonts w:ascii="GHEA Grapalat" w:hAnsi="GHEA Grapalat"/>
          <w:color w:val="000000" w:themeColor="text1"/>
        </w:rPr>
        <w:t>договора</w:t>
      </w:r>
      <w:r w:rsidR="004C0E39">
        <w:rPr>
          <w:rFonts w:ascii="GHEA Grapalat" w:hAnsi="GHEA Grapalat"/>
          <w:color w:val="000000" w:themeColor="text1"/>
        </w:rPr>
        <w:t xml:space="preserve">. </w:t>
      </w:r>
    </w:p>
    <w:p w14:paraId="594BE6FC" w14:textId="1F653D0A" w:rsidR="00366C4E"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w:t>
      </w:r>
      <w:r w:rsidR="001723D6">
        <w:rPr>
          <w:rFonts w:ascii="GHEA Grapalat" w:hAnsi="GHEA Grapalat"/>
        </w:rPr>
        <w:t>3</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 xml:space="preserve">Размер обеспечения договора составляет </w:t>
      </w:r>
      <w:r w:rsidR="00D54B46" w:rsidRPr="00D54B46">
        <w:rPr>
          <w:rFonts w:ascii="GHEA Grapalat" w:hAnsi="GHEA Grapalat"/>
          <w:color w:val="FF0000"/>
          <w:sz w:val="32"/>
          <w:szCs w:val="32"/>
        </w:rPr>
        <w:t>1</w:t>
      </w:r>
      <w:r w:rsidR="00C50A7C">
        <w:rPr>
          <w:rFonts w:ascii="GHEA Grapalat" w:hAnsi="GHEA Grapalat"/>
          <w:color w:val="FF0000"/>
          <w:sz w:val="32"/>
          <w:szCs w:val="32"/>
        </w:rPr>
        <w:t>0</w:t>
      </w:r>
      <w:r w:rsidR="00077E7F" w:rsidRPr="00692995">
        <w:rPr>
          <w:rFonts w:ascii="GHEA Grapalat" w:hAnsi="GHEA Grapalat"/>
        </w:rPr>
        <w:t xml:space="preserve"> </w:t>
      </w:r>
      <w:r w:rsidRPr="009044F1">
        <w:rPr>
          <w:rFonts w:ascii="GHEA Grapalat" w:hAnsi="GHEA Grapalat"/>
        </w:rPr>
        <w:t xml:space="preserve">процентов от цены </w:t>
      </w:r>
      <w:r w:rsidR="001507C1">
        <w:rPr>
          <w:rFonts w:ascii="GHEA Grapalat" w:hAnsi="GHEA Grapalat"/>
        </w:rPr>
        <w:t>закупки</w:t>
      </w:r>
      <w:r w:rsidR="001507C1" w:rsidRPr="001775FE">
        <w:rPr>
          <w:rFonts w:ascii="GHEA Grapalat" w:hAnsi="GHEA Grapalat"/>
        </w:rPr>
        <w:t xml:space="preserve">. </w:t>
      </w:r>
      <w:r w:rsidR="001507C1" w:rsidRPr="002C42AD">
        <w:rPr>
          <w:rFonts w:ascii="GHEA Grapalat" w:hAnsi="GHEA Grapalat"/>
        </w:rPr>
        <w:t xml:space="preserve">Если цена закупки </w:t>
      </w:r>
      <w:r w:rsidR="009332D1">
        <w:rPr>
          <w:rFonts w:ascii="GHEA Grapalat" w:hAnsi="GHEA Grapalat"/>
        </w:rPr>
        <w:t>услуг</w:t>
      </w:r>
      <w:r w:rsidR="001507C1" w:rsidRPr="002C42AD">
        <w:rPr>
          <w:rFonts w:ascii="GHEA Grapalat" w:hAnsi="GHEA Grapalat"/>
        </w:rPr>
        <w:t>, предусмотренных проектом договора, меньше цены заключаемого договора, то размер обеспечения договора исчисляется в отношении цены договора</w:t>
      </w:r>
      <w:r w:rsidRPr="009044F1">
        <w:rPr>
          <w:rFonts w:ascii="GHEA Grapalat" w:hAnsi="GHEA Grapalat"/>
        </w:rPr>
        <w:t xml:space="preserve"> </w:t>
      </w:r>
      <w:r w:rsidR="001723D6">
        <w:rPr>
          <w:rFonts w:ascii="GHEA Grapalat" w:hAnsi="GHEA Grapalat"/>
        </w:rPr>
        <w:t>О</w:t>
      </w:r>
      <w:r w:rsidR="001723D6" w:rsidRPr="001647D2">
        <w:rPr>
          <w:rFonts w:ascii="GHEA Grapalat" w:hAnsi="GHEA Grapalat"/>
        </w:rPr>
        <w:t xml:space="preserve">беспечение </w:t>
      </w:r>
      <w:r w:rsidR="00896AAF">
        <w:rPr>
          <w:rFonts w:ascii="GHEA Grapalat" w:hAnsi="GHEA Grapalat"/>
        </w:rPr>
        <w:t>договора</w:t>
      </w:r>
      <w:r w:rsidR="001723D6" w:rsidRPr="001647D2">
        <w:rPr>
          <w:rFonts w:ascii="GHEA Grapalat" w:hAnsi="GHEA Grapalat"/>
        </w:rPr>
        <w:t xml:space="preserve"> представляется в </w:t>
      </w:r>
      <w:r w:rsidR="005876A3">
        <w:rPr>
          <w:rFonts w:ascii="GHEA Grapalat" w:hAnsi="GHEA Grapalat"/>
        </w:rPr>
        <w:t>виде</w:t>
      </w:r>
      <w:r w:rsidR="001723D6" w:rsidRPr="001647D2">
        <w:rPr>
          <w:rFonts w:ascii="GHEA Grapalat" w:hAnsi="GHEA Grapalat"/>
        </w:rPr>
        <w:t xml:space="preserve"> банковской гарантии (</w:t>
      </w:r>
      <w:r w:rsidR="001723D6">
        <w:rPr>
          <w:rFonts w:ascii="GHEA Grapalat" w:hAnsi="GHEA Grapalat"/>
        </w:rPr>
        <w:t>П</w:t>
      </w:r>
      <w:r w:rsidR="001723D6" w:rsidRPr="001647D2">
        <w:rPr>
          <w:rFonts w:ascii="GHEA Grapalat" w:hAnsi="GHEA Grapalat"/>
        </w:rPr>
        <w:t xml:space="preserve">риложение </w:t>
      </w:r>
      <w:r w:rsidR="001723D6">
        <w:rPr>
          <w:rFonts w:ascii="GHEA Grapalat" w:hAnsi="GHEA Grapalat"/>
        </w:rPr>
        <w:t>5</w:t>
      </w:r>
      <w:r w:rsidR="001723D6" w:rsidRPr="001647D2">
        <w:rPr>
          <w:rFonts w:ascii="GHEA Grapalat" w:hAnsi="GHEA Grapalat"/>
        </w:rPr>
        <w:t>)</w:t>
      </w:r>
      <w:r w:rsidR="00375E5E">
        <w:rPr>
          <w:rFonts w:ascii="GHEA Grapalat" w:hAnsi="GHEA Grapalat"/>
        </w:rPr>
        <w:t xml:space="preserve"> или наличных денег.</w:t>
      </w:r>
    </w:p>
    <w:p w14:paraId="4FE932A7" w14:textId="77777777" w:rsidR="00E969ED" w:rsidRPr="00375987" w:rsidRDefault="0058395E" w:rsidP="00B46D58">
      <w:pPr>
        <w:widowControl w:val="0"/>
        <w:tabs>
          <w:tab w:val="left" w:pos="1276"/>
        </w:tabs>
        <w:spacing w:after="160"/>
        <w:ind w:firstLine="567"/>
        <w:jc w:val="both"/>
        <w:rPr>
          <w:rFonts w:ascii="GHEA Grapalat" w:hAnsi="GHEA Grapalat"/>
        </w:rPr>
      </w:pPr>
      <w:r w:rsidRPr="0058395E">
        <w:rPr>
          <w:rFonts w:ascii="GHEA Grapalat" w:hAnsi="GHEA Grapalat"/>
        </w:rPr>
        <w:t xml:space="preserve">Если процедура закупки организована </w:t>
      </w:r>
      <w:r w:rsidR="00653CFA">
        <w:rPr>
          <w:rFonts w:ascii="GHEA Grapalat" w:hAnsi="GHEA Grapalat"/>
        </w:rPr>
        <w:t>по</w:t>
      </w:r>
      <w:r w:rsidR="00653CFA" w:rsidRPr="0058395E">
        <w:rPr>
          <w:rFonts w:ascii="GHEA Grapalat" w:hAnsi="GHEA Grapalat"/>
        </w:rPr>
        <w:t xml:space="preserve"> </w:t>
      </w:r>
      <w:r w:rsidR="00653CFA">
        <w:rPr>
          <w:rFonts w:ascii="GHEA Grapalat" w:hAnsi="GHEA Grapalat"/>
        </w:rPr>
        <w:t>лотам</w:t>
      </w:r>
      <w:r w:rsidR="00653CFA" w:rsidRPr="0058395E">
        <w:rPr>
          <w:rFonts w:ascii="GHEA Grapalat" w:hAnsi="GHEA Grapalat"/>
        </w:rPr>
        <w:t xml:space="preserve"> </w:t>
      </w:r>
      <w:r w:rsidRPr="0058395E">
        <w:rPr>
          <w:rFonts w:ascii="GHEA Grapalat" w:hAnsi="GHEA Grapalat"/>
        </w:rPr>
        <w:t xml:space="preserve">и участник признается </w:t>
      </w:r>
      <w:r w:rsidR="00740EF5">
        <w:rPr>
          <w:rFonts w:ascii="GHEA Grapalat" w:hAnsi="GHEA Grapalat"/>
        </w:rPr>
        <w:t>ото</w:t>
      </w:r>
      <w:r w:rsidRPr="0058395E">
        <w:rPr>
          <w:rFonts w:ascii="GHEA Grapalat" w:hAnsi="GHEA Grapalat"/>
        </w:rPr>
        <w:t xml:space="preserve">бранным участником </w:t>
      </w:r>
      <w:r w:rsidR="00740EF5">
        <w:rPr>
          <w:rFonts w:ascii="GHEA Grapalat" w:hAnsi="GHEA Grapalat"/>
        </w:rPr>
        <w:t>по</w:t>
      </w:r>
      <w:r w:rsidRPr="0058395E">
        <w:rPr>
          <w:rFonts w:ascii="GHEA Grapalat" w:hAnsi="GHEA Grapalat"/>
        </w:rPr>
        <w:t xml:space="preserve"> более чем одно</w:t>
      </w:r>
      <w:r w:rsidR="00740EF5">
        <w:rPr>
          <w:rFonts w:ascii="GHEA Grapalat" w:hAnsi="GHEA Grapalat"/>
        </w:rPr>
        <w:t>му лоту</w:t>
      </w:r>
      <w:r w:rsidR="00D54A1C">
        <w:rPr>
          <w:rFonts w:ascii="GHEA Grapalat" w:hAnsi="GHEA Grapalat"/>
        </w:rPr>
        <w:t xml:space="preserve">, </w:t>
      </w:r>
      <w:r w:rsidR="00D54A1C">
        <w:rPr>
          <w:rFonts w:ascii="GHEA Grapalat" w:hAnsi="GHEA Grapalat" w:cs="Sylfaen"/>
        </w:rPr>
        <w:t xml:space="preserve">то </w:t>
      </w:r>
      <w:r w:rsidR="00D54A1C" w:rsidRPr="00D91525">
        <w:rPr>
          <w:rFonts w:ascii="GHEA Grapalat" w:hAnsi="GHEA Grapalat" w:cs="Sylfaen"/>
        </w:rPr>
        <w:t>он может предоставить</w:t>
      </w:r>
      <w:r w:rsidR="00D54A1C">
        <w:rPr>
          <w:rFonts w:ascii="GHEA Grapalat" w:hAnsi="GHEA Grapalat" w:cs="Sylfaen"/>
        </w:rPr>
        <w:t xml:space="preserve"> обеспечение квалификации как </w:t>
      </w:r>
      <w:r w:rsidR="00D54A1C" w:rsidRPr="009044F1">
        <w:rPr>
          <w:rFonts w:ascii="GHEA Grapalat" w:hAnsi="GHEA Grapalat"/>
        </w:rPr>
        <w:t xml:space="preserve">для каждого лота в отдельности, так и </w:t>
      </w:r>
      <w:r w:rsidR="00D54A1C">
        <w:rPr>
          <w:rFonts w:ascii="GHEA Grapalat" w:hAnsi="GHEA Grapalat"/>
        </w:rPr>
        <w:t xml:space="preserve">одно обеспечение - </w:t>
      </w:r>
      <w:r w:rsidR="00D54A1C" w:rsidRPr="009044F1">
        <w:rPr>
          <w:rFonts w:ascii="GHEA Grapalat" w:hAnsi="GHEA Grapalat"/>
        </w:rPr>
        <w:t>для всех лотов</w:t>
      </w:r>
      <w:r w:rsidR="00D54A1C">
        <w:rPr>
          <w:rFonts w:ascii="GHEA Grapalat" w:hAnsi="GHEA Grapalat"/>
        </w:rPr>
        <w:t xml:space="preserve">. </w:t>
      </w:r>
      <w:r w:rsidR="00D54A1C" w:rsidRPr="00F905E0">
        <w:rPr>
          <w:rFonts w:ascii="GHEA Grapalat" w:hAnsi="GHEA Grapalat"/>
        </w:rPr>
        <w:t>При представлении одного обеспечения квалификаци</w:t>
      </w:r>
      <w:r w:rsidR="00D54A1C">
        <w:rPr>
          <w:rFonts w:ascii="GHEA Grapalat" w:hAnsi="GHEA Grapalat"/>
        </w:rPr>
        <w:t>и</w:t>
      </w:r>
      <w:r w:rsidR="00D54A1C" w:rsidRPr="00F905E0">
        <w:rPr>
          <w:rFonts w:ascii="GHEA Grapalat" w:hAnsi="GHEA Grapalat"/>
        </w:rPr>
        <w:t xml:space="preserve"> его сумма исчисляется </w:t>
      </w:r>
      <w:r w:rsidR="00D54A1C">
        <w:rPr>
          <w:rFonts w:ascii="GHEA Grapalat" w:hAnsi="GHEA Grapalat"/>
        </w:rPr>
        <w:t xml:space="preserve">по отношению </w:t>
      </w:r>
      <w:r w:rsidR="001507C1" w:rsidRPr="00E43BF3">
        <w:rPr>
          <w:rFonts w:ascii="GHEA Grapalat" w:hAnsi="GHEA Grapalat" w:cs="Sylfaen"/>
        </w:rPr>
        <w:t>к сумме цен закупо</w:t>
      </w:r>
      <w:r w:rsidR="001507C1" w:rsidRPr="001A1040">
        <w:rPr>
          <w:rFonts w:ascii="GHEA Grapalat" w:hAnsi="GHEA Grapalat" w:cs="Sylfaen"/>
        </w:rPr>
        <w:t>к</w:t>
      </w:r>
      <w:r w:rsidR="001507C1" w:rsidRPr="0032634E">
        <w:rPr>
          <w:rFonts w:ascii="GHEA Grapalat" w:hAnsi="GHEA Grapalat" w:cs="Sylfaen"/>
        </w:rPr>
        <w:t xml:space="preserve"> представленных лотов</w:t>
      </w:r>
      <w:r w:rsidR="001507C1" w:rsidRPr="0099715E">
        <w:rPr>
          <w:rFonts w:ascii="GHEA Grapalat" w:hAnsi="GHEA Grapalat"/>
          <w:color w:val="FF0000"/>
        </w:rPr>
        <w:t xml:space="preserve"> </w:t>
      </w:r>
      <w:r w:rsidR="001507C1" w:rsidRPr="000B15AE">
        <w:rPr>
          <w:rFonts w:ascii="GHEA Grapalat" w:hAnsi="GHEA Grapalat"/>
          <w:color w:val="000000" w:themeColor="text1"/>
        </w:rPr>
        <w:t>с учетом требований 9-ого подпункта 32-ого пункта Порядка</w:t>
      </w:r>
      <w:r w:rsidR="001507C1">
        <w:rPr>
          <w:rFonts w:ascii="GHEA Grapalat" w:hAnsi="GHEA Grapalat"/>
          <w:color w:val="000000" w:themeColor="text1"/>
        </w:rPr>
        <w:t>.</w:t>
      </w:r>
      <w:r w:rsidR="000F1E54">
        <w:rPr>
          <w:rFonts w:ascii="GHEA Grapalat" w:hAnsi="GHEA Grapalat"/>
        </w:rPr>
        <w:t xml:space="preserve"> </w:t>
      </w:r>
      <w:r w:rsidR="00030D40" w:rsidRPr="00375987">
        <w:rPr>
          <w:rFonts w:ascii="GHEA Grapalat" w:hAnsi="GHEA Grapalat"/>
        </w:rPr>
        <w:t xml:space="preserve">Обеспечение договора должно быть действительно как минимум включительно до </w:t>
      </w:r>
      <w:r w:rsidR="000C328E" w:rsidRPr="00375987">
        <w:rPr>
          <w:rFonts w:ascii="GHEA Grapalat" w:hAnsi="GHEA Grapalat"/>
        </w:rPr>
        <w:t>90</w:t>
      </w:r>
      <w:r w:rsidR="00030D40" w:rsidRPr="00375987">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sidRPr="00375987">
        <w:rPr>
          <w:rFonts w:ascii="GHEA Grapalat" w:hAnsi="GHEA Grapalat"/>
        </w:rPr>
        <w:t xml:space="preserve">пяти </w:t>
      </w:r>
      <w:r w:rsidR="00030D40" w:rsidRPr="00375987">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sidRPr="00375987">
        <w:rPr>
          <w:rFonts w:ascii="GHEA Grapalat" w:hAnsi="GHEA Grapalat"/>
        </w:rPr>
        <w:t>договору.</w:t>
      </w:r>
    </w:p>
    <w:p w14:paraId="40491A18" w14:textId="77777777" w:rsidR="00F0759D" w:rsidRDefault="00F92A53" w:rsidP="00B46D58">
      <w:pPr>
        <w:widowControl w:val="0"/>
        <w:tabs>
          <w:tab w:val="left" w:pos="1276"/>
        </w:tabs>
        <w:spacing w:after="160"/>
        <w:ind w:firstLine="567"/>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sidR="00B66AB9">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14:paraId="4F7AD3FF" w14:textId="77777777" w:rsidR="004A0321" w:rsidRPr="00FF1970" w:rsidRDefault="004A0321" w:rsidP="00B46D58">
      <w:pPr>
        <w:widowControl w:val="0"/>
        <w:tabs>
          <w:tab w:val="left" w:pos="1276"/>
        </w:tabs>
        <w:spacing w:after="160"/>
        <w:ind w:firstLine="567"/>
        <w:jc w:val="both"/>
        <w:rPr>
          <w:rFonts w:ascii="GHEA Grapalat" w:hAnsi="GHEA Grapalat"/>
          <w:lang w:val="hy-AM"/>
        </w:rPr>
      </w:pPr>
      <w:r>
        <w:rPr>
          <w:rFonts w:ascii="GHEA Grapalat" w:hAnsi="GHEA Grapalat"/>
        </w:rPr>
        <w:t>10.4</w:t>
      </w:r>
      <w:r w:rsidR="00251CF9">
        <w:rPr>
          <w:rFonts w:ascii="GHEA Grapalat" w:hAnsi="GHEA Grapalat"/>
        </w:rPr>
        <w:t xml:space="preserve"> </w:t>
      </w:r>
      <w:r w:rsidR="0076763C">
        <w:rPr>
          <w:rFonts w:ascii="GHEA Grapalat" w:hAnsi="GHEA Grapalat"/>
        </w:rPr>
        <w:t>Е</w:t>
      </w:r>
      <w:r w:rsidR="0076763C" w:rsidRPr="009044F1">
        <w:rPr>
          <w:rFonts w:ascii="GHEA Grapalat" w:hAnsi="GHEA Grapalat"/>
        </w:rPr>
        <w:t xml:space="preserve">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w:t>
      </w:r>
      <w:r w:rsidR="00536235" w:rsidRPr="009044F1">
        <w:rPr>
          <w:rFonts w:ascii="GHEA Grapalat" w:hAnsi="GHEA Grapalat"/>
        </w:rPr>
        <w:t>обеспечени</w:t>
      </w:r>
      <w:r w:rsidR="00536235">
        <w:rPr>
          <w:rFonts w:ascii="GHEA Grapalat" w:hAnsi="GHEA Grapalat"/>
        </w:rPr>
        <w:t xml:space="preserve">е </w:t>
      </w:r>
      <w:r w:rsidR="0076763C" w:rsidRPr="009044F1">
        <w:rPr>
          <w:rFonts w:ascii="GHEA Grapalat" w:hAnsi="GHEA Grapalat"/>
        </w:rPr>
        <w:t>договора представля</w:t>
      </w:r>
      <w:r w:rsidR="00DE7753">
        <w:rPr>
          <w:rFonts w:ascii="GHEA Grapalat" w:hAnsi="GHEA Grapalat"/>
        </w:rPr>
        <w:t>ю</w:t>
      </w:r>
      <w:r w:rsidR="0076763C" w:rsidRPr="009044F1">
        <w:rPr>
          <w:rFonts w:ascii="GHEA Grapalat" w:hAnsi="GHEA Grapalat"/>
        </w:rPr>
        <w:t>тся</w:t>
      </w:r>
      <w:r w:rsidR="00180134">
        <w:rPr>
          <w:rFonts w:ascii="GHEA Grapalat" w:hAnsi="GHEA Grapalat"/>
        </w:rPr>
        <w:t xml:space="preserve"> в виде </w:t>
      </w:r>
      <w:r w:rsidR="00180134" w:rsidRPr="009044F1">
        <w:rPr>
          <w:rFonts w:ascii="GHEA Grapalat" w:hAnsi="GHEA Grapalat"/>
        </w:rPr>
        <w:t xml:space="preserve">заключенного в одностороннем порядке </w:t>
      </w:r>
      <w:r w:rsidR="00A9694C">
        <w:rPr>
          <w:rFonts w:ascii="GHEA Grapalat" w:hAnsi="GHEA Grapalat"/>
        </w:rPr>
        <w:t>за</w:t>
      </w:r>
      <w:r w:rsidR="00180134" w:rsidRPr="009044F1">
        <w:rPr>
          <w:rFonts w:ascii="GHEA Grapalat" w:hAnsi="GHEA Grapalat"/>
        </w:rPr>
        <w:t>явления - в виде неустойки или наличных денег</w:t>
      </w:r>
      <w:r w:rsidR="006D7219">
        <w:rPr>
          <w:rFonts w:ascii="GHEA Grapalat" w:hAnsi="GHEA Grapalat"/>
        </w:rPr>
        <w:t>.</w:t>
      </w:r>
      <w:r w:rsidR="006D7219" w:rsidRPr="006D7219">
        <w:rPr>
          <w:rFonts w:ascii="GHEA Grapalat" w:hAnsi="GHEA Grapalat"/>
        </w:rPr>
        <w:t xml:space="preserve"> </w:t>
      </w:r>
      <w:r w:rsidR="006D7219">
        <w:rPr>
          <w:rFonts w:ascii="GHEA Grapalat" w:hAnsi="GHEA Grapalat"/>
        </w:rPr>
        <w:t xml:space="preserve">Если </w:t>
      </w:r>
      <w:r w:rsidR="006D7219" w:rsidRPr="009044F1">
        <w:rPr>
          <w:rFonts w:ascii="GHEA Grapalat" w:hAnsi="GHEA Grapalat"/>
        </w:rPr>
        <w:t xml:space="preserve">на момент возникновения правомочия по заключению </w:t>
      </w:r>
      <w:r w:rsidR="006D7219" w:rsidRPr="009044F1">
        <w:rPr>
          <w:rFonts w:ascii="GHEA Grapalat" w:hAnsi="GHEA Grapalat"/>
        </w:rPr>
        <w:lastRenderedPageBreak/>
        <w:t>договора</w:t>
      </w:r>
      <w:r w:rsidR="00FF1970">
        <w:rPr>
          <w:rFonts w:ascii="GHEA Grapalat" w:hAnsi="GHEA Grapalat"/>
          <w:lang w:val="hy-AM"/>
        </w:rPr>
        <w:t>:</w:t>
      </w:r>
    </w:p>
    <w:p w14:paraId="3623D034" w14:textId="77777777" w:rsidR="00D32092" w:rsidRPr="00D32092" w:rsidRDefault="00D32092" w:rsidP="00B46D58">
      <w:pPr>
        <w:widowControl w:val="0"/>
        <w:tabs>
          <w:tab w:val="left" w:pos="1276"/>
        </w:tabs>
        <w:spacing w:after="160"/>
        <w:ind w:firstLine="567"/>
        <w:jc w:val="both"/>
        <w:rPr>
          <w:rFonts w:ascii="GHEA Grapalat" w:hAnsi="GHEA Grapalat" w:cs="Sylfaen"/>
        </w:rPr>
      </w:pPr>
      <w:r w:rsidRPr="000811C1">
        <w:rPr>
          <w:rFonts w:ascii="GHEA Grapalat" w:hAnsi="GHEA Grapalat" w:cs="Sylfaen"/>
        </w:rPr>
        <w:t>-</w:t>
      </w:r>
      <w:r>
        <w:rPr>
          <w:rFonts w:ascii="GHEA Grapalat" w:hAnsi="GHEA Grapalat" w:cs="Sylfaen"/>
        </w:rPr>
        <w:t>предусмотренные</w:t>
      </w:r>
      <w:r w:rsidRPr="000811C1">
        <w:rPr>
          <w:rFonts w:ascii="GHEA Grapalat" w:hAnsi="GHEA Grapalat" w:cs="Sylfaen"/>
        </w:rPr>
        <w:t xml:space="preserve"> финансовые средства превышают </w:t>
      </w:r>
      <w:r w:rsidR="00DF4441">
        <w:rPr>
          <w:rFonts w:ascii="GHEA Grapalat" w:hAnsi="GHEA Grapalat" w:cs="Sylfaen"/>
        </w:rPr>
        <w:t xml:space="preserve">25 </w:t>
      </w:r>
      <w:r w:rsidRPr="000811C1">
        <w:rPr>
          <w:rFonts w:ascii="GHEA Grapalat" w:hAnsi="GHEA Grapalat" w:cs="Sylfaen"/>
        </w:rPr>
        <w:t xml:space="preserve">млн. </w:t>
      </w:r>
      <w:r>
        <w:rPr>
          <w:rFonts w:ascii="GHEA Grapalat" w:hAnsi="GHEA Grapalat" w:cs="Sylfaen"/>
        </w:rPr>
        <w:t>д</w:t>
      </w:r>
      <w:r w:rsidRPr="000811C1">
        <w:rPr>
          <w:rFonts w:ascii="GHEA Grapalat" w:hAnsi="GHEA Grapalat" w:cs="Sylfaen"/>
        </w:rPr>
        <w:t>рамов</w:t>
      </w:r>
      <w:r>
        <w:rPr>
          <w:rFonts w:ascii="GHEA Grapalat" w:hAnsi="GHEA Grapalat" w:cs="Sylfaen"/>
        </w:rPr>
        <w:t>, о</w:t>
      </w:r>
      <w:r w:rsidRPr="000811C1">
        <w:rPr>
          <w:rFonts w:ascii="GHEA Grapalat" w:hAnsi="GHEA Grapalat" w:cs="Sylfaen"/>
        </w:rPr>
        <w:t xml:space="preserve">днако для полного выполнения договора и в дальнейшем </w:t>
      </w:r>
      <w:r>
        <w:rPr>
          <w:rFonts w:ascii="GHEA Grapalat" w:hAnsi="GHEA Grapalat" w:cs="Sylfaen"/>
        </w:rPr>
        <w:t>требуются</w:t>
      </w:r>
      <w:r w:rsidRPr="000811C1">
        <w:rPr>
          <w:rFonts w:ascii="GHEA Grapalat" w:hAnsi="GHEA Grapalat" w:cs="Sylfaen"/>
        </w:rPr>
        <w:t xml:space="preserve"> финансовые средства, то </w:t>
      </w:r>
      <w:r w:rsidR="00536235" w:rsidRPr="000811C1">
        <w:rPr>
          <w:rFonts w:ascii="GHEA Grapalat" w:hAnsi="GHEA Grapalat" w:cs="Sylfaen"/>
        </w:rPr>
        <w:t>обеспечени</w:t>
      </w:r>
      <w:r w:rsidR="00536235">
        <w:rPr>
          <w:rFonts w:ascii="GHEA Grapalat" w:hAnsi="GHEA Grapalat" w:cs="Sylfaen"/>
        </w:rPr>
        <w:t>е</w:t>
      </w:r>
      <w:r w:rsidR="00536235" w:rsidRPr="000811C1">
        <w:rPr>
          <w:rFonts w:ascii="GHEA Grapalat" w:hAnsi="GHEA Grapalat" w:cs="Sylfaen"/>
        </w:rPr>
        <w:t xml:space="preserve"> </w:t>
      </w:r>
      <w:r w:rsidRPr="000811C1">
        <w:rPr>
          <w:rFonts w:ascii="GHEA Grapalat" w:hAnsi="GHEA Grapalat" w:cs="Sylfaen"/>
        </w:rPr>
        <w:t xml:space="preserve">договора, по части выделенных финансовых средств, представляется в виде гарантии или наличных денег, а по части требуемых финансовых средств-в одностороннем порядке утвержденного заявления-в виде </w:t>
      </w:r>
      <w:r>
        <w:rPr>
          <w:rFonts w:ascii="GHEA Grapalat" w:hAnsi="GHEA Grapalat" w:cs="Sylfaen"/>
        </w:rPr>
        <w:t xml:space="preserve">неустойки </w:t>
      </w:r>
      <w:r w:rsidRPr="000811C1">
        <w:rPr>
          <w:rFonts w:ascii="GHEA Grapalat" w:hAnsi="GHEA Grapalat" w:cs="Sylfaen"/>
        </w:rPr>
        <w:t>или наличных денег</w:t>
      </w:r>
    </w:p>
    <w:p w14:paraId="16F72A51" w14:textId="388830E9" w:rsidR="008F0732" w:rsidRPr="00625529" w:rsidRDefault="00030D40" w:rsidP="00B46D58">
      <w:pPr>
        <w:widowControl w:val="0"/>
        <w:tabs>
          <w:tab w:val="left" w:pos="1276"/>
        </w:tabs>
        <w:spacing w:after="160"/>
        <w:ind w:firstLine="567"/>
        <w:jc w:val="both"/>
        <w:rPr>
          <w:rFonts w:ascii="GHEA Grapalat" w:hAnsi="GHEA Grapalat"/>
          <w:i/>
        </w:rPr>
      </w:pPr>
      <w:r w:rsidRPr="009044F1">
        <w:rPr>
          <w:rFonts w:ascii="GHEA Grapalat" w:hAnsi="GHEA Grapalat"/>
        </w:rPr>
        <w:t>10.</w:t>
      </w:r>
      <w:r w:rsidR="00DF09E7">
        <w:rPr>
          <w:rFonts w:ascii="GHEA Grapalat" w:hAnsi="GHEA Grapalat"/>
        </w:rPr>
        <w:t>5</w:t>
      </w:r>
      <w:r w:rsidR="003E194D" w:rsidRPr="003E194D">
        <w:rPr>
          <w:rFonts w:ascii="GHEA Grapalat" w:hAnsi="GHEA Grapalat"/>
        </w:rPr>
        <w:t>.</w:t>
      </w:r>
      <w:r w:rsidR="003E194D" w:rsidRPr="005114D0">
        <w:rPr>
          <w:rFonts w:ascii="GHEA Grapalat" w:hAnsi="GHEA Grapalat"/>
        </w:rPr>
        <w:tab/>
      </w:r>
      <w:r w:rsidRPr="009044F1">
        <w:rPr>
          <w:rFonts w:ascii="GHEA Grapalat" w:hAnsi="GHEA Grapalat"/>
          <w:i/>
        </w:rPr>
        <w:t xml:space="preserve"> </w:t>
      </w:r>
    </w:p>
    <w:p w14:paraId="231F2D95" w14:textId="77777777" w:rsidR="005162B1" w:rsidRPr="009044F1"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w:t>
      </w:r>
      <w:r w:rsidR="00401B30">
        <w:rPr>
          <w:rFonts w:ascii="GHEA Grapalat" w:hAnsi="GHEA Grapalat"/>
        </w:rPr>
        <w:t>6</w:t>
      </w:r>
      <w:r w:rsidR="003E194D" w:rsidRPr="003E194D">
        <w:rPr>
          <w:rFonts w:ascii="GHEA Grapalat" w:hAnsi="GHEA Grapalat"/>
        </w:rPr>
        <w:t>.</w:t>
      </w:r>
      <w:r w:rsidR="008F0732" w:rsidRPr="009044F1">
        <w:rPr>
          <w:rFonts w:ascii="GHEA Grapalat" w:hAnsi="GHEA Grapalat"/>
        </w:rPr>
        <w:t xml:space="preserve"> </w:t>
      </w:r>
      <w:r w:rsidRPr="009044F1">
        <w:rPr>
          <w:rFonts w:ascii="GHEA Grapalat" w:hAnsi="GHEA Grapalat"/>
        </w:rPr>
        <w:t>Если в рамках процедуры закупки, организованной по лотам</w:t>
      </w:r>
      <w:r w:rsidR="00DC14CE">
        <w:rPr>
          <w:rFonts w:ascii="GHEA Grapalat" w:hAnsi="GHEA Grapalat"/>
        </w:rPr>
        <w:t xml:space="preserve"> </w:t>
      </w:r>
      <w:r w:rsidR="00125AA6" w:rsidRPr="009044F1">
        <w:rPr>
          <w:rFonts w:ascii="GHEA Grapalat" w:hAnsi="GHEA Grapalat"/>
        </w:rPr>
        <w:t xml:space="preserve">заключенный договор расторгается по части какого-либо лота вследствие его неисполнения или ненадлежащего исполнения, то </w:t>
      </w:r>
      <w:r w:rsidR="00536235" w:rsidRPr="009044F1">
        <w:rPr>
          <w:rFonts w:ascii="GHEA Grapalat" w:hAnsi="GHEA Grapalat"/>
        </w:rPr>
        <w:t>обеспечени</w:t>
      </w:r>
      <w:r w:rsidR="00536235">
        <w:rPr>
          <w:rFonts w:ascii="GHEA Grapalat" w:hAnsi="GHEA Grapalat"/>
        </w:rPr>
        <w:t xml:space="preserve">е </w:t>
      </w:r>
      <w:r w:rsidR="00125AA6" w:rsidRPr="009044F1">
        <w:rPr>
          <w:rFonts w:ascii="GHEA Grapalat" w:hAnsi="GHEA Grapalat"/>
        </w:rPr>
        <w:t>договора выплачива</w:t>
      </w:r>
      <w:r w:rsidR="00DC14CE">
        <w:rPr>
          <w:rFonts w:ascii="GHEA Grapalat" w:hAnsi="GHEA Grapalat"/>
        </w:rPr>
        <w:t>ю</w:t>
      </w:r>
      <w:r w:rsidR="00125AA6" w:rsidRPr="009044F1">
        <w:rPr>
          <w:rFonts w:ascii="GHEA Grapalat" w:hAnsi="GHEA Grapalat"/>
        </w:rPr>
        <w:t>тся в размере суммы, исчисленной только за этот лот</w:t>
      </w:r>
      <w:r w:rsidR="00DC14CE">
        <w:rPr>
          <w:rFonts w:ascii="GHEA Grapalat" w:hAnsi="GHEA Grapalat"/>
        </w:rPr>
        <w:t>.</w:t>
      </w:r>
    </w:p>
    <w:p w14:paraId="7E2483E4" w14:textId="77777777" w:rsidR="00525AFA" w:rsidRDefault="002807DD" w:rsidP="00EA64AF">
      <w:pPr>
        <w:widowControl w:val="0"/>
        <w:tabs>
          <w:tab w:val="left" w:pos="1134"/>
        </w:tabs>
        <w:spacing w:after="160"/>
        <w:ind w:firstLine="567"/>
        <w:jc w:val="both"/>
        <w:rPr>
          <w:ins w:id="11" w:author="Inesa Kocharyan" w:date="2023-07-07T09:42:00Z"/>
          <w:rFonts w:ascii="GHEA Grapalat" w:hAnsi="GHEA Grapalat"/>
        </w:rPr>
      </w:pPr>
      <w:r>
        <w:rPr>
          <w:rFonts w:ascii="GHEA Grapalat" w:hAnsi="GHEA Grapalat"/>
          <w:b/>
        </w:rPr>
        <w:t xml:space="preserve"> </w:t>
      </w:r>
      <w:r w:rsidR="00525AFA" w:rsidRPr="00EA64AF">
        <w:rPr>
          <w:rFonts w:ascii="GHEA Grapalat" w:hAnsi="GHEA Grapalat"/>
        </w:rPr>
        <w:t xml:space="preserve">10.7 Руководитель заказчика </w:t>
      </w:r>
      <w:r w:rsidR="004477E1">
        <w:rPr>
          <w:rFonts w:ascii="GHEA Grapalat" w:hAnsi="GHEA Grapalat"/>
        </w:rPr>
        <w:t xml:space="preserve">в письменной форме </w:t>
      </w:r>
      <w:r w:rsidR="00525AFA" w:rsidRPr="00EA64AF">
        <w:rPr>
          <w:rFonts w:ascii="GHEA Grapalat" w:hAnsi="GHEA Grapalat"/>
        </w:rPr>
        <w:t>представляет требование о выплате обеспечения договора  банку, а в случае обеспечения, представленного в виде наличных денег</w:t>
      </w:r>
      <w:r w:rsidR="00525AFA" w:rsidRPr="00EA64AF">
        <w:rPr>
          <w:rFonts w:ascii="GHEA Grapalat" w:hAnsi="GHEA Grapalat"/>
          <w:lang w:val="hy-AM"/>
        </w:rPr>
        <w:t>-</w:t>
      </w:r>
      <w:r w:rsidR="00525AFA" w:rsidRPr="00EA64AF">
        <w:rPr>
          <w:rFonts w:ascii="GHEA Grapalat" w:hAnsi="GHEA Grapalat"/>
        </w:rPr>
        <w:t xml:space="preserve"> </w:t>
      </w:r>
      <w:r w:rsidR="00AE291E">
        <w:rPr>
          <w:rFonts w:ascii="GHEA Grapalat" w:hAnsi="GHEA Grapalat"/>
        </w:rPr>
        <w:t>Министерству Финансов РА</w:t>
      </w:r>
      <w:r w:rsidR="00525AFA" w:rsidRPr="00EA64AF">
        <w:rPr>
          <w:rFonts w:ascii="GHEA Grapalat" w:hAnsi="GHEA Grapalat"/>
          <w:lang w:val="hy-AM"/>
        </w:rPr>
        <w:t>,</w:t>
      </w:r>
      <w:r w:rsidR="00525AFA" w:rsidRPr="00EA64AF">
        <w:rPr>
          <w:rFonts w:ascii="GHEA Grapalat" w:hAnsi="GHEA Grapalat"/>
        </w:rPr>
        <w:t xml:space="preserve"> в течение </w:t>
      </w:r>
      <w:r w:rsidR="00237298">
        <w:rPr>
          <w:rFonts w:ascii="GHEA Grapalat" w:hAnsi="GHEA Grapalat"/>
        </w:rPr>
        <w:t xml:space="preserve">пяти </w:t>
      </w:r>
      <w:r w:rsidR="00525AFA" w:rsidRPr="00EA64AF">
        <w:rPr>
          <w:rFonts w:ascii="GHEA Grapalat" w:hAnsi="GHEA Grapalat"/>
        </w:rPr>
        <w:t xml:space="preserve">рабочих дней, следующих за днем возникновения основания для вылаты обеспечения. Если требование о выплате обеспечения отклоняется банком </w:t>
      </w:r>
      <w:r w:rsidR="00E26CC1">
        <w:rPr>
          <w:rFonts w:ascii="GHEA Grapalat" w:hAnsi="GHEA Grapalat"/>
        </w:rPr>
        <w:t xml:space="preserve">или Министерством Финансов РА </w:t>
      </w:r>
      <w:r w:rsidR="00525AFA" w:rsidRPr="00EA64AF">
        <w:rPr>
          <w:rFonts w:ascii="GHEA Grapalat" w:hAnsi="GHEA Grapalat"/>
        </w:rPr>
        <w:t>на основании неполного представления требования или прилагаемых к нему документов, то новое требование руководитель заказчика представляет в банк в течение двух рабочих дней после получения отказа.</w:t>
      </w:r>
    </w:p>
    <w:p w14:paraId="59E4CF11" w14:textId="77777777" w:rsidR="00671CF1" w:rsidRPr="00F65EB5" w:rsidRDefault="00671CF1" w:rsidP="00F65EB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F65EB5">
        <w:rPr>
          <w:rFonts w:ascii="GHEA Grapalat" w:hAnsi="GHEA Grapalat"/>
        </w:rPr>
        <w:t xml:space="preserve">10.8 </w:t>
      </w:r>
      <w:r w:rsidRPr="00F65EB5">
        <w:rPr>
          <w:rFonts w:ascii="GHEA Grapalat" w:hAnsi="GHEA Grapalat" w:hint="eastAsia"/>
        </w:rPr>
        <w:t>О</w:t>
      </w:r>
      <w:r w:rsidRPr="00F65EB5">
        <w:rPr>
          <w:rFonts w:ascii="GHEA Grapalat" w:hAnsi="GHEA Grapalat"/>
        </w:rPr>
        <w:t xml:space="preserve"> </w:t>
      </w:r>
      <w:r w:rsidRPr="00F65EB5">
        <w:rPr>
          <w:rFonts w:ascii="GHEA Grapalat" w:hAnsi="GHEA Grapalat" w:hint="eastAsia"/>
        </w:rPr>
        <w:t>возврате</w:t>
      </w:r>
      <w:r w:rsidRPr="00F65EB5">
        <w:rPr>
          <w:rFonts w:ascii="GHEA Grapalat" w:hAnsi="GHEA Grapalat"/>
        </w:rPr>
        <w:t xml:space="preserve"> </w:t>
      </w:r>
      <w:r w:rsidRPr="00F65EB5">
        <w:rPr>
          <w:rFonts w:ascii="GHEA Grapalat" w:hAnsi="GHEA Grapalat" w:hint="eastAsia"/>
        </w:rPr>
        <w:t>обеспечения</w:t>
      </w:r>
      <w:r w:rsidRPr="00F65EB5">
        <w:rPr>
          <w:rFonts w:ascii="GHEA Grapalat" w:hAnsi="GHEA Grapalat"/>
        </w:rPr>
        <w:t xml:space="preserve"> </w:t>
      </w:r>
      <w:r w:rsidRPr="00F65EB5">
        <w:rPr>
          <w:rFonts w:ascii="GHEA Grapalat" w:hAnsi="GHEA Grapalat" w:hint="eastAsia"/>
        </w:rPr>
        <w:t>договора</w:t>
      </w:r>
      <w:r w:rsidRPr="00F65EB5">
        <w:rPr>
          <w:rFonts w:ascii="GHEA Grapalat" w:hAnsi="GHEA Grapalat"/>
        </w:rPr>
        <w:t xml:space="preserve"> </w:t>
      </w:r>
      <w:r w:rsidRPr="00F65EB5">
        <w:rPr>
          <w:rFonts w:ascii="GHEA Grapalat" w:hAnsi="GHEA Grapalat" w:hint="eastAsia"/>
        </w:rPr>
        <w:t>руководитель</w:t>
      </w:r>
      <w:r w:rsidRPr="00F65EB5">
        <w:rPr>
          <w:rFonts w:ascii="GHEA Grapalat" w:hAnsi="GHEA Grapalat"/>
        </w:rPr>
        <w:t xml:space="preserve"> </w:t>
      </w:r>
      <w:r w:rsidRPr="00F65EB5">
        <w:rPr>
          <w:rFonts w:ascii="GHEA Grapalat" w:hAnsi="GHEA Grapalat" w:hint="eastAsia"/>
        </w:rPr>
        <w:t>заказчика</w:t>
      </w:r>
      <w:r w:rsidRPr="00F65EB5">
        <w:rPr>
          <w:rFonts w:ascii="GHEA Grapalat" w:hAnsi="GHEA Grapalat"/>
        </w:rPr>
        <w:t xml:space="preserve"> </w:t>
      </w:r>
      <w:r w:rsidRPr="00F65EB5">
        <w:rPr>
          <w:rFonts w:ascii="GHEA Grapalat" w:hAnsi="GHEA Grapalat" w:hint="eastAsia"/>
        </w:rPr>
        <w:t>в</w:t>
      </w:r>
      <w:r w:rsidRPr="00F65EB5">
        <w:rPr>
          <w:rFonts w:ascii="GHEA Grapalat" w:hAnsi="GHEA Grapalat"/>
        </w:rPr>
        <w:t xml:space="preserve"> </w:t>
      </w:r>
      <w:r w:rsidRPr="00F65EB5">
        <w:rPr>
          <w:rFonts w:ascii="GHEA Grapalat" w:hAnsi="GHEA Grapalat" w:hint="eastAsia"/>
        </w:rPr>
        <w:t>письменной</w:t>
      </w:r>
      <w:r w:rsidRPr="00F65EB5">
        <w:rPr>
          <w:rFonts w:ascii="GHEA Grapalat" w:hAnsi="GHEA Grapalat"/>
        </w:rPr>
        <w:t xml:space="preserve"> </w:t>
      </w:r>
      <w:r w:rsidRPr="00F65EB5">
        <w:rPr>
          <w:rFonts w:ascii="GHEA Grapalat" w:hAnsi="GHEA Grapalat" w:hint="eastAsia"/>
        </w:rPr>
        <w:t>форме</w:t>
      </w:r>
      <w:r w:rsidRPr="00F65EB5">
        <w:rPr>
          <w:rFonts w:ascii="GHEA Grapalat" w:hAnsi="GHEA Grapalat"/>
        </w:rPr>
        <w:t xml:space="preserve"> </w:t>
      </w:r>
      <w:r w:rsidRPr="00F65EB5">
        <w:rPr>
          <w:rFonts w:ascii="GHEA Grapalat" w:hAnsi="GHEA Grapalat" w:hint="eastAsia"/>
        </w:rPr>
        <w:t>в</w:t>
      </w:r>
      <w:r w:rsidRPr="00F65EB5">
        <w:rPr>
          <w:rFonts w:ascii="GHEA Grapalat" w:hAnsi="GHEA Grapalat"/>
        </w:rPr>
        <w:t xml:space="preserve"> </w:t>
      </w:r>
      <w:r w:rsidRPr="00F65EB5">
        <w:rPr>
          <w:rFonts w:ascii="GHEA Grapalat" w:hAnsi="GHEA Grapalat" w:hint="eastAsia"/>
        </w:rPr>
        <w:t>течение</w:t>
      </w:r>
      <w:r w:rsidRPr="00F65EB5">
        <w:rPr>
          <w:rFonts w:ascii="GHEA Grapalat" w:hAnsi="GHEA Grapalat"/>
        </w:rPr>
        <w:t xml:space="preserve"> </w:t>
      </w:r>
      <w:r w:rsidRPr="00F65EB5">
        <w:rPr>
          <w:rFonts w:ascii="GHEA Grapalat" w:hAnsi="GHEA Grapalat" w:hint="eastAsia"/>
        </w:rPr>
        <w:t>пяти</w:t>
      </w:r>
      <w:r w:rsidRPr="00F65EB5">
        <w:rPr>
          <w:rFonts w:ascii="GHEA Grapalat" w:hAnsi="GHEA Grapalat"/>
        </w:rPr>
        <w:t xml:space="preserve"> </w:t>
      </w:r>
      <w:r w:rsidRPr="00F65EB5">
        <w:rPr>
          <w:rFonts w:ascii="GHEA Grapalat" w:hAnsi="GHEA Grapalat" w:hint="eastAsia"/>
        </w:rPr>
        <w:t>рабочих</w:t>
      </w:r>
      <w:r w:rsidRPr="00F65EB5">
        <w:rPr>
          <w:rFonts w:ascii="GHEA Grapalat" w:hAnsi="GHEA Grapalat"/>
        </w:rPr>
        <w:t xml:space="preserve"> </w:t>
      </w:r>
      <w:r w:rsidRPr="00F65EB5">
        <w:rPr>
          <w:rFonts w:ascii="GHEA Grapalat" w:hAnsi="GHEA Grapalat" w:hint="eastAsia"/>
        </w:rPr>
        <w:t>дней</w:t>
      </w:r>
      <w:r w:rsidRPr="00F65EB5">
        <w:rPr>
          <w:rFonts w:ascii="GHEA Grapalat" w:hAnsi="GHEA Grapalat"/>
        </w:rPr>
        <w:t xml:space="preserve">, </w:t>
      </w:r>
      <w:r w:rsidRPr="00F65EB5">
        <w:rPr>
          <w:rFonts w:ascii="GHEA Grapalat" w:hAnsi="GHEA Grapalat" w:hint="eastAsia"/>
        </w:rPr>
        <w:t>следующих</w:t>
      </w:r>
      <w:r w:rsidRPr="00F65EB5">
        <w:rPr>
          <w:rFonts w:ascii="GHEA Grapalat" w:hAnsi="GHEA Grapalat"/>
        </w:rPr>
        <w:t xml:space="preserve"> </w:t>
      </w:r>
      <w:r w:rsidRPr="00F65EB5">
        <w:rPr>
          <w:rFonts w:ascii="GHEA Grapalat" w:hAnsi="GHEA Grapalat" w:hint="eastAsia"/>
        </w:rPr>
        <w:t>за</w:t>
      </w:r>
      <w:r w:rsidRPr="00F65EB5">
        <w:rPr>
          <w:rFonts w:ascii="GHEA Grapalat" w:hAnsi="GHEA Grapalat"/>
        </w:rPr>
        <w:t xml:space="preserve"> </w:t>
      </w:r>
      <w:r w:rsidR="00E26CC1" w:rsidRPr="00F65EB5">
        <w:rPr>
          <w:rFonts w:ascii="GHEA Grapalat" w:hAnsi="GHEA Grapalat"/>
        </w:rPr>
        <w:t>днем возникновения основания возврата обеспечения</w:t>
      </w:r>
      <w:r w:rsidR="00E26CC1" w:rsidRPr="00F65EB5" w:rsidDel="00960F8B">
        <w:rPr>
          <w:rFonts w:ascii="GHEA Grapalat" w:hAnsi="GHEA Grapalat"/>
        </w:rPr>
        <w:t xml:space="preserve"> </w:t>
      </w:r>
      <w:r w:rsidR="00E26CC1" w:rsidRPr="00F65EB5">
        <w:rPr>
          <w:rFonts w:ascii="GHEA Grapalat" w:hAnsi="GHEA Grapalat"/>
        </w:rPr>
        <w:t>уведомляет</w:t>
      </w:r>
      <w:r w:rsidRPr="00F65EB5">
        <w:rPr>
          <w:rFonts w:ascii="GHEA Grapalat" w:hAnsi="GHEA Grapalat"/>
        </w:rPr>
        <w:t>:</w:t>
      </w:r>
    </w:p>
    <w:p w14:paraId="39E8A827" w14:textId="77777777" w:rsidR="00671CF1" w:rsidRPr="00F65EB5" w:rsidRDefault="00671CF1" w:rsidP="00F65EB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F65EB5">
        <w:rPr>
          <w:rFonts w:ascii="GHEA Grapalat" w:hAnsi="GHEA Grapalat"/>
        </w:rPr>
        <w:t xml:space="preserve">- </w:t>
      </w:r>
      <w:r w:rsidRPr="00F65EB5">
        <w:rPr>
          <w:rFonts w:ascii="GHEA Grapalat" w:hAnsi="GHEA Grapalat" w:hint="eastAsia"/>
        </w:rPr>
        <w:t>в</w:t>
      </w:r>
      <w:r w:rsidRPr="00F65EB5">
        <w:rPr>
          <w:rFonts w:ascii="GHEA Grapalat" w:hAnsi="GHEA Grapalat"/>
        </w:rPr>
        <w:t xml:space="preserve"> </w:t>
      </w:r>
      <w:r w:rsidRPr="00F65EB5">
        <w:rPr>
          <w:rFonts w:ascii="GHEA Grapalat" w:hAnsi="GHEA Grapalat" w:hint="eastAsia"/>
        </w:rPr>
        <w:t>случае</w:t>
      </w:r>
      <w:r w:rsidRPr="00F65EB5">
        <w:rPr>
          <w:rFonts w:ascii="GHEA Grapalat" w:hAnsi="GHEA Grapalat"/>
        </w:rPr>
        <w:t xml:space="preserve"> </w:t>
      </w:r>
      <w:r w:rsidR="001D6E7A" w:rsidRPr="00F65EB5">
        <w:rPr>
          <w:rFonts w:ascii="GHEA Grapalat" w:hAnsi="GHEA Grapalat" w:hint="eastAsia"/>
        </w:rPr>
        <w:t xml:space="preserve">обеспечения </w:t>
      </w:r>
      <w:r w:rsidRPr="00F65EB5">
        <w:rPr>
          <w:rFonts w:ascii="GHEA Grapalat" w:hAnsi="GHEA Grapalat" w:hint="eastAsia"/>
        </w:rPr>
        <w:t>представлен</w:t>
      </w:r>
      <w:r w:rsidR="005476EA" w:rsidRPr="00F65EB5">
        <w:rPr>
          <w:rFonts w:ascii="GHEA Grapalat" w:hAnsi="GHEA Grapalat"/>
        </w:rPr>
        <w:t>ного</w:t>
      </w:r>
      <w:r w:rsidRPr="00F65EB5">
        <w:rPr>
          <w:rFonts w:ascii="GHEA Grapalat" w:hAnsi="GHEA Grapalat"/>
        </w:rPr>
        <w:t xml:space="preserve"> </w:t>
      </w:r>
      <w:r w:rsidRPr="00F65EB5">
        <w:rPr>
          <w:rFonts w:ascii="GHEA Grapalat" w:hAnsi="GHEA Grapalat" w:hint="eastAsia"/>
        </w:rPr>
        <w:t>в</w:t>
      </w:r>
      <w:r w:rsidRPr="00F65EB5">
        <w:rPr>
          <w:rFonts w:ascii="GHEA Grapalat" w:hAnsi="GHEA Grapalat"/>
        </w:rPr>
        <w:t xml:space="preserve"> </w:t>
      </w:r>
      <w:r w:rsidRPr="00F65EB5">
        <w:rPr>
          <w:rFonts w:ascii="GHEA Grapalat" w:hAnsi="GHEA Grapalat" w:hint="eastAsia"/>
        </w:rPr>
        <w:t>форме</w:t>
      </w:r>
      <w:r w:rsidRPr="00F65EB5">
        <w:rPr>
          <w:rFonts w:ascii="GHEA Grapalat" w:hAnsi="GHEA Grapalat"/>
        </w:rPr>
        <w:t xml:space="preserve"> наличных денег - </w:t>
      </w:r>
      <w:r w:rsidRPr="00F65EB5">
        <w:rPr>
          <w:rFonts w:ascii="GHEA Grapalat" w:hAnsi="GHEA Grapalat" w:hint="eastAsia"/>
        </w:rPr>
        <w:t>Министерство</w:t>
      </w:r>
      <w:r w:rsidRPr="00F65EB5">
        <w:rPr>
          <w:rFonts w:ascii="GHEA Grapalat" w:hAnsi="GHEA Grapalat"/>
        </w:rPr>
        <w:t xml:space="preserve"> </w:t>
      </w:r>
      <w:r w:rsidRPr="00F65EB5">
        <w:rPr>
          <w:rFonts w:ascii="GHEA Grapalat" w:hAnsi="GHEA Grapalat" w:hint="eastAsia"/>
        </w:rPr>
        <w:t>финансов</w:t>
      </w:r>
      <w:r w:rsidRPr="00F65EB5">
        <w:rPr>
          <w:rFonts w:ascii="GHEA Grapalat" w:hAnsi="GHEA Grapalat"/>
        </w:rPr>
        <w:t xml:space="preserve"> </w:t>
      </w:r>
      <w:r w:rsidRPr="00F65EB5">
        <w:rPr>
          <w:rFonts w:ascii="GHEA Grapalat" w:hAnsi="GHEA Grapalat" w:hint="eastAsia"/>
        </w:rPr>
        <w:t>РА</w:t>
      </w:r>
      <w:r w:rsidRPr="00F65EB5">
        <w:rPr>
          <w:rFonts w:ascii="GHEA Grapalat" w:hAnsi="GHEA Grapalat"/>
        </w:rPr>
        <w:t xml:space="preserve"> </w:t>
      </w:r>
      <w:r w:rsidRPr="00F65EB5">
        <w:rPr>
          <w:rFonts w:ascii="GHEA Grapalat" w:hAnsi="GHEA Grapalat" w:hint="eastAsia"/>
        </w:rPr>
        <w:t>с</w:t>
      </w:r>
      <w:r w:rsidRPr="00F65EB5">
        <w:rPr>
          <w:rFonts w:ascii="GHEA Grapalat" w:hAnsi="GHEA Grapalat"/>
        </w:rPr>
        <w:t xml:space="preserve"> </w:t>
      </w:r>
      <w:r w:rsidRPr="00F65EB5">
        <w:rPr>
          <w:rFonts w:ascii="GHEA Grapalat" w:hAnsi="GHEA Grapalat" w:hint="eastAsia"/>
        </w:rPr>
        <w:t>приложением</w:t>
      </w:r>
      <w:r w:rsidRPr="00F65EB5">
        <w:rPr>
          <w:rFonts w:ascii="GHEA Grapalat" w:hAnsi="GHEA Grapalat"/>
        </w:rPr>
        <w:t xml:space="preserve"> </w:t>
      </w:r>
      <w:r w:rsidRPr="00F65EB5">
        <w:rPr>
          <w:rFonts w:ascii="GHEA Grapalat" w:hAnsi="GHEA Grapalat" w:hint="eastAsia"/>
        </w:rPr>
        <w:t>копии</w:t>
      </w:r>
      <w:r w:rsidRPr="00F65EB5">
        <w:rPr>
          <w:rFonts w:ascii="GHEA Grapalat" w:hAnsi="GHEA Grapalat"/>
        </w:rPr>
        <w:t xml:space="preserve"> представленного в заявке </w:t>
      </w:r>
      <w:r w:rsidRPr="00F65EB5">
        <w:rPr>
          <w:rFonts w:ascii="GHEA Grapalat" w:hAnsi="GHEA Grapalat" w:hint="eastAsia"/>
        </w:rPr>
        <w:t>документа</w:t>
      </w:r>
      <w:r w:rsidRPr="00F65EB5">
        <w:rPr>
          <w:rFonts w:ascii="GHEA Grapalat" w:hAnsi="GHEA Grapalat"/>
        </w:rPr>
        <w:t xml:space="preserve">, </w:t>
      </w:r>
      <w:r w:rsidRPr="00F65EB5">
        <w:rPr>
          <w:rFonts w:ascii="GHEA Grapalat" w:hAnsi="GHEA Grapalat" w:hint="eastAsia"/>
        </w:rPr>
        <w:t>об</w:t>
      </w:r>
      <w:r w:rsidRPr="00F65EB5">
        <w:rPr>
          <w:rFonts w:ascii="GHEA Grapalat" w:hAnsi="GHEA Grapalat"/>
        </w:rPr>
        <w:t xml:space="preserve"> </w:t>
      </w:r>
      <w:r w:rsidRPr="00F65EB5">
        <w:rPr>
          <w:rFonts w:ascii="GHEA Grapalat" w:hAnsi="GHEA Grapalat" w:hint="eastAsia"/>
        </w:rPr>
        <w:t>обосновании</w:t>
      </w:r>
      <w:r w:rsidRPr="00F65EB5">
        <w:rPr>
          <w:rFonts w:ascii="GHEA Grapalat" w:hAnsi="GHEA Grapalat"/>
        </w:rPr>
        <w:t xml:space="preserve"> </w:t>
      </w:r>
      <w:r w:rsidRPr="00F65EB5">
        <w:rPr>
          <w:rFonts w:ascii="GHEA Grapalat" w:hAnsi="GHEA Grapalat" w:hint="eastAsia"/>
        </w:rPr>
        <w:t>платежа</w:t>
      </w:r>
      <w:r w:rsidRPr="00F65EB5">
        <w:rPr>
          <w:rFonts w:ascii="GHEA Grapalat" w:hAnsi="GHEA Grapalat"/>
        </w:rPr>
        <w:t>,;</w:t>
      </w:r>
    </w:p>
    <w:p w14:paraId="2D87A601" w14:textId="77777777" w:rsidR="00671CF1" w:rsidRPr="00F65EB5" w:rsidRDefault="00671CF1" w:rsidP="00F65EB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F65EB5">
        <w:rPr>
          <w:rFonts w:ascii="GHEA Grapalat" w:hAnsi="GHEA Grapalat"/>
        </w:rPr>
        <w:t xml:space="preserve">- </w:t>
      </w:r>
      <w:r w:rsidRPr="00F65EB5">
        <w:rPr>
          <w:rFonts w:ascii="GHEA Grapalat" w:hAnsi="GHEA Grapalat" w:hint="eastAsia"/>
        </w:rPr>
        <w:t>в</w:t>
      </w:r>
      <w:r w:rsidRPr="00F65EB5">
        <w:rPr>
          <w:rFonts w:ascii="GHEA Grapalat" w:hAnsi="GHEA Grapalat"/>
        </w:rPr>
        <w:t xml:space="preserve"> </w:t>
      </w:r>
      <w:r w:rsidRPr="00F65EB5">
        <w:rPr>
          <w:rFonts w:ascii="GHEA Grapalat" w:hAnsi="GHEA Grapalat" w:hint="eastAsia"/>
        </w:rPr>
        <w:t>случае</w:t>
      </w:r>
      <w:r w:rsidRPr="00F65EB5">
        <w:rPr>
          <w:rFonts w:ascii="GHEA Grapalat" w:hAnsi="GHEA Grapalat"/>
        </w:rPr>
        <w:t xml:space="preserve"> </w:t>
      </w:r>
      <w:r w:rsidRPr="00F65EB5">
        <w:rPr>
          <w:rFonts w:ascii="GHEA Grapalat" w:hAnsi="GHEA Grapalat" w:hint="eastAsia"/>
        </w:rPr>
        <w:t>обеспечения</w:t>
      </w:r>
      <w:r w:rsidRPr="00F65EB5">
        <w:rPr>
          <w:rFonts w:ascii="GHEA Grapalat" w:hAnsi="GHEA Grapalat"/>
        </w:rPr>
        <w:t xml:space="preserve">, </w:t>
      </w:r>
      <w:r w:rsidRPr="00F65EB5">
        <w:rPr>
          <w:rFonts w:ascii="GHEA Grapalat" w:hAnsi="GHEA Grapalat" w:hint="eastAsia"/>
        </w:rPr>
        <w:t>представленного</w:t>
      </w:r>
      <w:r w:rsidRPr="00F65EB5">
        <w:rPr>
          <w:rFonts w:ascii="GHEA Grapalat" w:hAnsi="GHEA Grapalat"/>
        </w:rPr>
        <w:t xml:space="preserve"> </w:t>
      </w:r>
      <w:r w:rsidRPr="00F65EB5">
        <w:rPr>
          <w:rFonts w:ascii="GHEA Grapalat" w:hAnsi="GHEA Grapalat" w:hint="eastAsia"/>
        </w:rPr>
        <w:t>в</w:t>
      </w:r>
      <w:r w:rsidRPr="00F65EB5">
        <w:rPr>
          <w:rFonts w:ascii="GHEA Grapalat" w:hAnsi="GHEA Grapalat"/>
        </w:rPr>
        <w:t xml:space="preserve"> </w:t>
      </w:r>
      <w:r w:rsidRPr="00F65EB5">
        <w:rPr>
          <w:rFonts w:ascii="GHEA Grapalat" w:hAnsi="GHEA Grapalat" w:hint="eastAsia"/>
        </w:rPr>
        <w:t>виде</w:t>
      </w:r>
      <w:r w:rsidRPr="00F65EB5">
        <w:rPr>
          <w:rFonts w:ascii="GHEA Grapalat" w:hAnsi="GHEA Grapalat"/>
        </w:rPr>
        <w:t xml:space="preserve"> </w:t>
      </w:r>
      <w:r w:rsidRPr="00F65EB5">
        <w:rPr>
          <w:rFonts w:ascii="GHEA Grapalat" w:hAnsi="GHEA Grapalat" w:hint="eastAsia"/>
        </w:rPr>
        <w:t>банковской</w:t>
      </w:r>
      <w:r w:rsidRPr="00F65EB5">
        <w:rPr>
          <w:rFonts w:ascii="GHEA Grapalat" w:hAnsi="GHEA Grapalat"/>
        </w:rPr>
        <w:t xml:space="preserve"> </w:t>
      </w:r>
      <w:r w:rsidRPr="00F65EB5">
        <w:rPr>
          <w:rFonts w:ascii="GHEA Grapalat" w:hAnsi="GHEA Grapalat" w:hint="eastAsia"/>
        </w:rPr>
        <w:t>гарантии</w:t>
      </w:r>
      <w:r w:rsidRPr="00F65EB5">
        <w:rPr>
          <w:rFonts w:ascii="GHEA Grapalat" w:hAnsi="GHEA Grapalat"/>
        </w:rPr>
        <w:t xml:space="preserve">- </w:t>
      </w:r>
      <w:r w:rsidRPr="00F65EB5">
        <w:rPr>
          <w:rFonts w:ascii="GHEA Grapalat" w:hAnsi="GHEA Grapalat" w:hint="eastAsia"/>
        </w:rPr>
        <w:t>банк</w:t>
      </w:r>
      <w:r w:rsidRPr="00F65EB5">
        <w:rPr>
          <w:rFonts w:ascii="GHEA Grapalat" w:hAnsi="GHEA Grapalat"/>
        </w:rPr>
        <w:t xml:space="preserve">, </w:t>
      </w:r>
      <w:r w:rsidRPr="00F65EB5">
        <w:rPr>
          <w:rFonts w:ascii="GHEA Grapalat" w:hAnsi="GHEA Grapalat" w:hint="eastAsia"/>
        </w:rPr>
        <w:t>выдавший</w:t>
      </w:r>
      <w:r w:rsidRPr="00F65EB5">
        <w:rPr>
          <w:rFonts w:ascii="GHEA Grapalat" w:hAnsi="GHEA Grapalat"/>
        </w:rPr>
        <w:t xml:space="preserve"> </w:t>
      </w:r>
      <w:r w:rsidRPr="00F65EB5">
        <w:rPr>
          <w:rFonts w:ascii="GHEA Grapalat" w:hAnsi="GHEA Grapalat" w:hint="eastAsia"/>
        </w:rPr>
        <w:t>гарантию</w:t>
      </w:r>
      <w:r w:rsidRPr="00F65EB5">
        <w:rPr>
          <w:rFonts w:ascii="GHEA Grapalat" w:hAnsi="GHEA Grapalat"/>
        </w:rPr>
        <w:t>;</w:t>
      </w:r>
    </w:p>
    <w:p w14:paraId="47F832EE" w14:textId="77777777" w:rsidR="00671CF1" w:rsidRPr="0088759A" w:rsidRDefault="00671CF1" w:rsidP="00F65EB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F65EB5">
        <w:rPr>
          <w:rFonts w:ascii="GHEA Grapalat" w:hAnsi="GHEA Grapalat"/>
        </w:rPr>
        <w:t xml:space="preserve">- </w:t>
      </w:r>
      <w:r w:rsidRPr="00F65EB5">
        <w:rPr>
          <w:rFonts w:ascii="GHEA Grapalat" w:hAnsi="GHEA Grapalat" w:hint="eastAsia"/>
        </w:rPr>
        <w:t>в</w:t>
      </w:r>
      <w:r w:rsidRPr="00F65EB5">
        <w:rPr>
          <w:rFonts w:ascii="GHEA Grapalat" w:hAnsi="GHEA Grapalat"/>
        </w:rPr>
        <w:t xml:space="preserve"> </w:t>
      </w:r>
      <w:r w:rsidRPr="00F65EB5">
        <w:rPr>
          <w:rFonts w:ascii="GHEA Grapalat" w:hAnsi="GHEA Grapalat" w:hint="eastAsia"/>
        </w:rPr>
        <w:t>случае</w:t>
      </w:r>
      <w:r w:rsidRPr="00F65EB5">
        <w:rPr>
          <w:rFonts w:ascii="GHEA Grapalat" w:hAnsi="GHEA Grapalat"/>
        </w:rPr>
        <w:t xml:space="preserve"> </w:t>
      </w:r>
      <w:r w:rsidRPr="00F65EB5">
        <w:rPr>
          <w:rFonts w:ascii="GHEA Grapalat" w:hAnsi="GHEA Grapalat" w:hint="eastAsia"/>
        </w:rPr>
        <w:t>обеспечения</w:t>
      </w:r>
      <w:r w:rsidRPr="00F65EB5">
        <w:rPr>
          <w:rFonts w:ascii="GHEA Grapalat" w:hAnsi="GHEA Grapalat"/>
        </w:rPr>
        <w:t xml:space="preserve">, </w:t>
      </w:r>
      <w:r w:rsidRPr="00F65EB5">
        <w:rPr>
          <w:rFonts w:ascii="GHEA Grapalat" w:hAnsi="GHEA Grapalat" w:hint="eastAsia"/>
        </w:rPr>
        <w:t>представленного</w:t>
      </w:r>
      <w:r w:rsidRPr="00F65EB5">
        <w:rPr>
          <w:rFonts w:ascii="GHEA Grapalat" w:hAnsi="GHEA Grapalat"/>
        </w:rPr>
        <w:t xml:space="preserve"> </w:t>
      </w:r>
      <w:r w:rsidRPr="00F65EB5">
        <w:rPr>
          <w:rFonts w:ascii="GHEA Grapalat" w:hAnsi="GHEA Grapalat" w:hint="eastAsia"/>
        </w:rPr>
        <w:t>в</w:t>
      </w:r>
      <w:r w:rsidRPr="00F65EB5">
        <w:rPr>
          <w:rFonts w:ascii="GHEA Grapalat" w:hAnsi="GHEA Grapalat"/>
        </w:rPr>
        <w:t xml:space="preserve"> </w:t>
      </w:r>
      <w:r w:rsidRPr="00F65EB5">
        <w:rPr>
          <w:rFonts w:ascii="GHEA Grapalat" w:hAnsi="GHEA Grapalat" w:hint="eastAsia"/>
        </w:rPr>
        <w:t>виде</w:t>
      </w:r>
      <w:r w:rsidRPr="00F65EB5">
        <w:rPr>
          <w:rFonts w:ascii="GHEA Grapalat" w:hAnsi="GHEA Grapalat"/>
        </w:rPr>
        <w:t xml:space="preserve"> соглашения о неустойке - </w:t>
      </w:r>
      <w:r w:rsidRPr="00F65EB5">
        <w:rPr>
          <w:rFonts w:ascii="GHEA Grapalat" w:hAnsi="GHEA Grapalat" w:hint="eastAsia"/>
        </w:rPr>
        <w:t>представивше</w:t>
      </w:r>
      <w:r w:rsidRPr="00F65EB5">
        <w:rPr>
          <w:rFonts w:ascii="GHEA Grapalat" w:hAnsi="GHEA Grapalat"/>
        </w:rPr>
        <w:t>го его участника.</w:t>
      </w:r>
    </w:p>
    <w:p w14:paraId="17C6A1A4" w14:textId="77777777" w:rsidR="00671CF1" w:rsidRDefault="00671CF1" w:rsidP="00EA64AF">
      <w:pPr>
        <w:widowControl w:val="0"/>
        <w:tabs>
          <w:tab w:val="left" w:pos="1134"/>
        </w:tabs>
        <w:spacing w:after="160"/>
        <w:ind w:firstLine="567"/>
        <w:jc w:val="both"/>
        <w:rPr>
          <w:rFonts w:ascii="GHEA Grapalat" w:hAnsi="GHEA Grapalat"/>
        </w:rPr>
      </w:pPr>
    </w:p>
    <w:p w14:paraId="3A33C780" w14:textId="77777777" w:rsidR="00096865" w:rsidRDefault="002807DD" w:rsidP="002807DD">
      <w:pPr>
        <w:rPr>
          <w:rFonts w:ascii="GHEA Grapalat" w:hAnsi="GHEA Grapalat"/>
          <w:b/>
        </w:rPr>
      </w:pPr>
      <w:r>
        <w:rPr>
          <w:rFonts w:ascii="GHEA Grapalat" w:hAnsi="GHEA Grapalat"/>
          <w:b/>
        </w:rPr>
        <w:t xml:space="preserve">                       </w:t>
      </w:r>
      <w:r w:rsidR="008D5016" w:rsidRPr="009044F1">
        <w:rPr>
          <w:rFonts w:ascii="GHEA Grapalat" w:hAnsi="GHEA Grapalat"/>
          <w:b/>
        </w:rPr>
        <w:t>11. ОБЪЯВЛЕНИЕ ПРОЦЕДУРЫ НЕСОСТОЯВШЕЙСЯ</w:t>
      </w:r>
    </w:p>
    <w:p w14:paraId="6F7958CE" w14:textId="77777777" w:rsidR="002807DD" w:rsidRPr="009044F1" w:rsidRDefault="002807DD" w:rsidP="002807DD">
      <w:pPr>
        <w:rPr>
          <w:rFonts w:ascii="GHEA Grapalat" w:hAnsi="GHEA Grapalat" w:cs="Arial"/>
          <w:b/>
        </w:rPr>
      </w:pPr>
    </w:p>
    <w:p w14:paraId="1D50D8D7" w14:textId="77777777" w:rsidR="00096865" w:rsidRPr="009044F1" w:rsidRDefault="00096865"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11.1</w:t>
      </w:r>
      <w:r w:rsidR="00801AC7" w:rsidRPr="00801AC7">
        <w:rPr>
          <w:rFonts w:ascii="GHEA Grapalat" w:hAnsi="GHEA Grapalat"/>
        </w:rPr>
        <w:t>.</w:t>
      </w:r>
      <w:r w:rsidR="00801AC7"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14:paraId="419B6947"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801AC7"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14:paraId="022292FA" w14:textId="34396A1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801AC7" w:rsidRPr="005114D0">
        <w:rPr>
          <w:rFonts w:ascii="GHEA Grapalat" w:hAnsi="GHEA Grapalat"/>
        </w:rPr>
        <w:tab/>
      </w:r>
      <w:r w:rsidRPr="009044F1">
        <w:rPr>
          <w:rFonts w:ascii="GHEA Grapalat" w:hAnsi="GHEA Grapalat"/>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Совета старейшин общины.</w:t>
      </w:r>
    </w:p>
    <w:p w14:paraId="036D2D8E"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801AC7" w:rsidRPr="005114D0">
        <w:rPr>
          <w:rFonts w:ascii="GHEA Grapalat" w:hAnsi="GHEA Grapalat"/>
        </w:rPr>
        <w:tab/>
      </w:r>
      <w:r w:rsidRPr="009044F1">
        <w:rPr>
          <w:rFonts w:ascii="GHEA Grapalat" w:hAnsi="GHEA Grapalat"/>
        </w:rPr>
        <w:t>не подано ни одной заявки;</w:t>
      </w:r>
    </w:p>
    <w:p w14:paraId="0E7964ED" w14:textId="77777777" w:rsidR="00096865" w:rsidRPr="00D3436F"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801AC7" w:rsidRPr="005114D0">
        <w:rPr>
          <w:rFonts w:ascii="GHEA Grapalat" w:hAnsi="GHEA Grapalat"/>
        </w:rPr>
        <w:tab/>
      </w:r>
      <w:r w:rsidRPr="009044F1">
        <w:rPr>
          <w:rFonts w:ascii="GHEA Grapalat" w:hAnsi="GHEA Grapalat"/>
        </w:rPr>
        <w:t>договор не заключается.</w:t>
      </w:r>
    </w:p>
    <w:p w14:paraId="62219561" w14:textId="77777777" w:rsidR="00F62714" w:rsidRPr="00F62714" w:rsidRDefault="00F62714" w:rsidP="00B46D58">
      <w:pPr>
        <w:widowControl w:val="0"/>
        <w:tabs>
          <w:tab w:val="left" w:pos="1134"/>
        </w:tabs>
        <w:spacing w:after="160"/>
        <w:ind w:firstLine="567"/>
        <w:jc w:val="both"/>
        <w:rPr>
          <w:rFonts w:ascii="GHEA Grapalat" w:hAnsi="GHEA Grapalat" w:cs="Sylfaen"/>
        </w:rPr>
      </w:pPr>
      <w:r>
        <w:rPr>
          <w:rFonts w:ascii="GHEA Grapalat" w:hAnsi="GHEA Grapalat"/>
        </w:rPr>
        <w:lastRenderedPageBreak/>
        <w:t xml:space="preserve">Настоящая процедура объявляется несостоявшейся на основании пункта 4 части 1 статьи </w:t>
      </w:r>
      <w:r w:rsidR="00C673DD">
        <w:rPr>
          <w:rFonts w:ascii="GHEA Grapalat" w:hAnsi="GHEA Grapalat"/>
        </w:rPr>
        <w:t xml:space="preserve">37 </w:t>
      </w:r>
      <w:r>
        <w:rPr>
          <w:rFonts w:ascii="GHEA Grapalat" w:hAnsi="GHEA Grapalat"/>
        </w:rPr>
        <w:t>Закона, если на момент истечения срока представления заявок, установленного в рамках настоящей процедуры, система электронных закупок дала сбой:</w:t>
      </w:r>
    </w:p>
    <w:p w14:paraId="3D6C8B29" w14:textId="77777777" w:rsidR="00CA1C11" w:rsidRPr="009044F1" w:rsidRDefault="00731D26"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11.2</w:t>
      </w:r>
      <w:r w:rsidR="007642C2" w:rsidRPr="007642C2">
        <w:rPr>
          <w:rFonts w:ascii="GHEA Grapalat" w:hAnsi="GHEA Grapalat"/>
        </w:rPr>
        <w:t>.</w:t>
      </w:r>
      <w:r w:rsidR="007642C2"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14:paraId="082368AF" w14:textId="77777777" w:rsidR="003D3420" w:rsidRDefault="003D3420">
      <w:pPr>
        <w:rPr>
          <w:rFonts w:ascii="GHEA Grapalat" w:hAnsi="GHEA Grapalat"/>
          <w:b/>
        </w:rPr>
      </w:pPr>
    </w:p>
    <w:p w14:paraId="5173AB4F" w14:textId="77777777" w:rsidR="00096865" w:rsidRPr="009044F1" w:rsidRDefault="008D5016" w:rsidP="00B46D58">
      <w:pPr>
        <w:widowControl w:val="0"/>
        <w:spacing w:after="160"/>
        <w:ind w:left="567" w:right="565"/>
        <w:jc w:val="center"/>
        <w:rPr>
          <w:rFonts w:ascii="GHEA Grapalat" w:hAnsi="GHEA Grapalat"/>
          <w:b/>
        </w:rPr>
      </w:pPr>
      <w:r w:rsidRPr="009044F1">
        <w:rPr>
          <w:rFonts w:ascii="GHEA Grapalat" w:hAnsi="GHEA Grapalat"/>
          <w:b/>
        </w:rPr>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14:paraId="5D7FD635" w14:textId="77777777" w:rsidR="00E47984" w:rsidRPr="00216702" w:rsidRDefault="00E47984" w:rsidP="00E47984">
      <w:pPr>
        <w:widowControl w:val="0"/>
        <w:tabs>
          <w:tab w:val="left" w:pos="1276"/>
        </w:tabs>
        <w:ind w:firstLine="567"/>
        <w:jc w:val="both"/>
        <w:rPr>
          <w:rFonts w:ascii="GHEA Grapalat" w:hAnsi="GHEA Grapalat"/>
        </w:rPr>
      </w:pPr>
      <w:r w:rsidRPr="00216702">
        <w:rPr>
          <w:rFonts w:ascii="GHEA Grapalat" w:hAnsi="GHEA Grapalat"/>
        </w:rPr>
        <w:t xml:space="preserve">12.1 </w:t>
      </w:r>
      <w:r>
        <w:rPr>
          <w:rFonts w:ascii="GHEA Grapalat" w:hAnsi="GHEA Grapalat"/>
        </w:rPr>
        <w:t>К</w:t>
      </w:r>
      <w:r w:rsidRPr="00216702">
        <w:rPr>
          <w:rFonts w:ascii="GHEA Grapalat" w:hAnsi="GHEA Grapalat"/>
        </w:rPr>
        <w:t>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Pr>
          <w:rFonts w:ascii="GHEA Grapalat" w:hAnsi="GHEA Grapalat"/>
        </w:rPr>
        <w:t>К</w:t>
      </w:r>
      <w:r w:rsidRPr="00216702">
        <w:rPr>
          <w:rFonts w:ascii="GHEA Grapalat" w:hAnsi="GHEA Grapalat"/>
        </w:rPr>
        <w:t xml:space="preserve">одекс) </w:t>
      </w:r>
      <w:r>
        <w:rPr>
          <w:rFonts w:ascii="GHEA Grapalat" w:hAnsi="GHEA Grapalat"/>
        </w:rPr>
        <w:t>.</w:t>
      </w:r>
    </w:p>
    <w:p w14:paraId="0C49874C" w14:textId="77777777" w:rsidR="00E47984" w:rsidRDefault="00E47984" w:rsidP="00E47984">
      <w:pPr>
        <w:widowControl w:val="0"/>
        <w:tabs>
          <w:tab w:val="left" w:pos="1276"/>
        </w:tabs>
        <w:ind w:firstLine="567"/>
        <w:jc w:val="both"/>
        <w:rPr>
          <w:rFonts w:ascii="GHEA Grapalat" w:hAnsi="GHEA Grapalat"/>
        </w:rPr>
      </w:pPr>
      <w:r w:rsidRPr="00216702">
        <w:rPr>
          <w:rFonts w:ascii="GHEA Grapalat" w:hAnsi="GHEA Grapalat"/>
        </w:rPr>
        <w:t>Кажд</w:t>
      </w:r>
      <w:r>
        <w:rPr>
          <w:rFonts w:ascii="GHEA Grapalat" w:hAnsi="GHEA Grapalat"/>
        </w:rPr>
        <w:t>ое лицо,</w:t>
      </w:r>
      <w:r w:rsidRPr="00216702">
        <w:rPr>
          <w:rFonts w:ascii="GHEA Grapalat" w:hAnsi="GHEA Grapalat"/>
        </w:rPr>
        <w:t xml:space="preserve"> до крайнего срока подачи заявок</w:t>
      </w:r>
      <w:r>
        <w:rPr>
          <w:rFonts w:ascii="GHEA Grapalat" w:hAnsi="GHEA Grapalat"/>
        </w:rPr>
        <w:t>,</w:t>
      </w:r>
      <w:r w:rsidRPr="00216702">
        <w:rPr>
          <w:rFonts w:ascii="GHEA Grapalat" w:hAnsi="GHEA Grapalat"/>
        </w:rPr>
        <w:t xml:space="preserve"> имеет право обжаловать х</w:t>
      </w:r>
      <w:r>
        <w:rPr>
          <w:rFonts w:ascii="GHEA Grapalat" w:hAnsi="GHEA Grapalat"/>
        </w:rPr>
        <w:t xml:space="preserve">арактеристики предмета закупки </w:t>
      </w:r>
      <w:r w:rsidRPr="00216702">
        <w:rPr>
          <w:rFonts w:ascii="GHEA Grapalat" w:hAnsi="GHEA Grapalat"/>
        </w:rPr>
        <w:t xml:space="preserve">или </w:t>
      </w:r>
      <w:r>
        <w:rPr>
          <w:rFonts w:ascii="GHEA Grapalat" w:hAnsi="GHEA Grapalat"/>
        </w:rPr>
        <w:t>требования</w:t>
      </w:r>
      <w:r w:rsidRPr="00216702">
        <w:rPr>
          <w:rFonts w:ascii="GHEA Grapalat" w:hAnsi="GHEA Grapalat"/>
        </w:rPr>
        <w:t xml:space="preserve"> приглашени</w:t>
      </w:r>
      <w:r>
        <w:rPr>
          <w:rFonts w:ascii="GHEA Grapalat" w:hAnsi="GHEA Grapalat"/>
        </w:rPr>
        <w:t xml:space="preserve">я </w:t>
      </w:r>
      <w:r w:rsidRPr="00216702">
        <w:rPr>
          <w:rFonts w:ascii="GHEA Grapalat" w:hAnsi="GHEA Grapalat"/>
        </w:rPr>
        <w:t>в установленном Кодексом порядке</w:t>
      </w:r>
      <w:r>
        <w:rPr>
          <w:rFonts w:ascii="GHEA Grapalat" w:hAnsi="GHEA Grapalat"/>
        </w:rPr>
        <w:t>.</w:t>
      </w:r>
    </w:p>
    <w:p w14:paraId="7BD8327E" w14:textId="77777777" w:rsidR="00E47984" w:rsidRDefault="00E47984" w:rsidP="00E47984">
      <w:pPr>
        <w:widowControl w:val="0"/>
        <w:tabs>
          <w:tab w:val="left" w:pos="1276"/>
        </w:tabs>
        <w:ind w:firstLine="567"/>
        <w:jc w:val="both"/>
        <w:rPr>
          <w:rFonts w:ascii="GHEA Grapalat" w:hAnsi="GHEA Grapalat"/>
        </w:rPr>
      </w:pPr>
      <w:r w:rsidRPr="00D57ABB">
        <w:rPr>
          <w:rFonts w:ascii="GHEA Grapalat" w:hAnsi="GHEA Grapalat"/>
        </w:rPr>
        <w:t xml:space="preserve">12.2. Отношения, связанные с настоящей процедурой, не являются административными </w:t>
      </w:r>
      <w:r>
        <w:rPr>
          <w:rFonts w:ascii="GHEA Grapalat" w:hAnsi="GHEA Grapalat"/>
        </w:rPr>
        <w:t xml:space="preserve"> </w:t>
      </w:r>
      <w:r w:rsidRPr="00D57ABB">
        <w:rPr>
          <w:rFonts w:ascii="GHEA Grapalat" w:hAnsi="GHEA Grapalat"/>
        </w:rPr>
        <w:t>и они регулируются законодательством Республики Армения, регулирующим гражданско-правовые отношения</w:t>
      </w:r>
      <w:r>
        <w:rPr>
          <w:rFonts w:ascii="GHEA Grapalat" w:hAnsi="GHEA Grapalat"/>
        </w:rPr>
        <w:t>.</w:t>
      </w:r>
    </w:p>
    <w:p w14:paraId="3015FB58" w14:textId="77777777" w:rsidR="00E47984" w:rsidRDefault="00E47984" w:rsidP="00E47984">
      <w:pPr>
        <w:widowControl w:val="0"/>
        <w:tabs>
          <w:tab w:val="left" w:pos="1276"/>
        </w:tabs>
        <w:ind w:firstLine="567"/>
        <w:jc w:val="both"/>
        <w:rPr>
          <w:rFonts w:ascii="GHEA Grapalat" w:hAnsi="GHEA Grapalat"/>
        </w:rPr>
      </w:pPr>
      <w:r w:rsidRPr="00420747">
        <w:rPr>
          <w:rFonts w:ascii="GHEA Grapalat" w:hAnsi="GHEA Grapalat"/>
        </w:rPr>
        <w:t>12.3. Убытки, причиненные вследствие действия или бездействия заказчика</w:t>
      </w:r>
      <w:r>
        <w:rPr>
          <w:rFonts w:ascii="GHEA Grapalat" w:hAnsi="GHEA Grapalat"/>
        </w:rPr>
        <w:t>,</w:t>
      </w:r>
      <w:r w:rsidRPr="00420747">
        <w:rPr>
          <w:rFonts w:ascii="GHEA Grapalat" w:hAnsi="GHEA Grapalat"/>
        </w:rPr>
        <w:t xml:space="preserve"> оценочной комиссии, возмещаются в порядке, установленном Гражданским кодексом Республики Армения</w:t>
      </w:r>
      <w:r>
        <w:rPr>
          <w:rFonts w:ascii="GHEA Grapalat" w:hAnsi="GHEA Grapalat"/>
        </w:rPr>
        <w:t>.</w:t>
      </w:r>
    </w:p>
    <w:p w14:paraId="56582447" w14:textId="77777777" w:rsidR="00E47984" w:rsidRPr="00996C18" w:rsidRDefault="00E47984" w:rsidP="00E47984">
      <w:pPr>
        <w:widowControl w:val="0"/>
        <w:ind w:firstLine="567"/>
        <w:jc w:val="both"/>
        <w:rPr>
          <w:rFonts w:ascii="GHEA Grapalat" w:hAnsi="GHEA Grapalat"/>
        </w:rPr>
      </w:pPr>
      <w:r w:rsidRPr="000B56C9">
        <w:rPr>
          <w:rFonts w:ascii="GHEA Grapalat" w:hAnsi="GHEA Grapalat"/>
        </w:rPr>
        <w:t>12.4</w:t>
      </w:r>
      <w:r w:rsidRPr="0001546B">
        <w:rPr>
          <w:rFonts w:ascii="GHEA Grapalat" w:hAnsi="GHEA Grapalat"/>
        </w:rPr>
        <w:t xml:space="preserve">. Срок ожидания, </w:t>
      </w:r>
      <w:r w:rsidRPr="000B56C9">
        <w:rPr>
          <w:rFonts w:ascii="GHEA Grapalat" w:hAnsi="GHEA Grapalat"/>
        </w:rPr>
        <w:t>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14:paraId="0E74924F" w14:textId="77777777" w:rsidR="00E47984" w:rsidRPr="00570BBD" w:rsidRDefault="00E47984" w:rsidP="00E47984">
      <w:pPr>
        <w:jc w:val="both"/>
        <w:rPr>
          <w:rFonts w:ascii="GHEA Grapalat" w:hAnsi="GHEA Grapalat"/>
        </w:rPr>
      </w:pPr>
      <w:r>
        <w:rPr>
          <w:rFonts w:ascii="GHEA Grapalat" w:hAnsi="GHEA Grapalat"/>
        </w:rPr>
        <w:t xml:space="preserve">       </w:t>
      </w:r>
      <w:r w:rsidRPr="00570BBD">
        <w:rPr>
          <w:rFonts w:ascii="GHEA Grapalat" w:hAnsi="GHEA Grapalat"/>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w:t>
      </w:r>
      <w:r>
        <w:rPr>
          <w:rFonts w:ascii="GHEA Grapalat" w:hAnsi="GHEA Grapalat"/>
        </w:rPr>
        <w:t xml:space="preserve">. </w:t>
      </w:r>
      <w:r w:rsidRPr="00570BBD">
        <w:rPr>
          <w:rFonts w:ascii="GHEA Grapalat" w:hAnsi="GHEA Grapalat"/>
        </w:rPr>
        <w:t>По мотивированному решению суда срок, предусмотренный настоящей частью, может быть продлен один раз на срок до десяти календарных дней</w:t>
      </w:r>
      <w:r>
        <w:rPr>
          <w:rFonts w:ascii="GHEA Grapalat" w:hAnsi="GHEA Grapalat"/>
        </w:rPr>
        <w:t>.</w:t>
      </w:r>
    </w:p>
    <w:p w14:paraId="291DA45C" w14:textId="77777777" w:rsidR="00E47984" w:rsidRPr="00570BBD" w:rsidRDefault="00E47984" w:rsidP="00E47984">
      <w:pPr>
        <w:jc w:val="both"/>
        <w:rPr>
          <w:rFonts w:ascii="GHEA Grapalat" w:hAnsi="GHEA Grapalat"/>
        </w:rPr>
      </w:pPr>
      <w:r>
        <w:rPr>
          <w:rFonts w:ascii="GHEA Grapalat" w:hAnsi="GHEA Grapalat"/>
        </w:rPr>
        <w:t xml:space="preserve">       </w:t>
      </w:r>
      <w:r w:rsidRPr="00570BBD">
        <w:rPr>
          <w:rFonts w:ascii="GHEA Grapalat" w:hAnsi="GHEA Grapalat"/>
        </w:rPr>
        <w:t>12.6. Суд решает вопрос о принятии искового заявления к производству в трехдневный срок после его подачи</w:t>
      </w:r>
      <w:r>
        <w:rPr>
          <w:rFonts w:ascii="GHEA Grapalat" w:hAnsi="GHEA Grapalat"/>
        </w:rPr>
        <w:t>.</w:t>
      </w:r>
    </w:p>
    <w:p w14:paraId="71373815" w14:textId="77777777" w:rsidR="00E47984" w:rsidRPr="00570BBD" w:rsidRDefault="00E47984" w:rsidP="00E47984">
      <w:pPr>
        <w:jc w:val="both"/>
        <w:rPr>
          <w:rFonts w:ascii="GHEA Grapalat" w:hAnsi="GHEA Grapalat"/>
        </w:rPr>
      </w:pPr>
      <w:r>
        <w:rPr>
          <w:rFonts w:ascii="GHEA Grapalat" w:hAnsi="GHEA Grapalat"/>
        </w:rPr>
        <w:t xml:space="preserve">      </w:t>
      </w:r>
      <w:r w:rsidRPr="00570BBD">
        <w:rPr>
          <w:rFonts w:ascii="GHEA Grapalat" w:hAnsi="GHEA Grapalat"/>
        </w:rPr>
        <w:t xml:space="preserve">12.7. Одновременно с принятием искового заявления к производству суд выносит </w:t>
      </w:r>
      <w:r>
        <w:rPr>
          <w:rFonts w:ascii="GHEA Grapalat" w:hAnsi="GHEA Grapalat"/>
        </w:rPr>
        <w:t>решение</w:t>
      </w:r>
      <w:r w:rsidRPr="00570BBD">
        <w:rPr>
          <w:rFonts w:ascii="GHEA Grapalat" w:hAnsi="GHEA Grapalat"/>
        </w:rPr>
        <w:t xml:space="preserve"> о требовании от ответчика всех доказательств, находящихся </w:t>
      </w:r>
      <w:r>
        <w:rPr>
          <w:rFonts w:ascii="GHEA Grapalat" w:hAnsi="GHEA Grapalat"/>
        </w:rPr>
        <w:t xml:space="preserve">в </w:t>
      </w:r>
      <w:r w:rsidRPr="00EC6117">
        <w:rPr>
          <w:rFonts w:ascii="GHEA Grapalat" w:hAnsi="GHEA Grapalat"/>
        </w:rPr>
        <w:t xml:space="preserve">распоряжении </w:t>
      </w:r>
      <w:r>
        <w:rPr>
          <w:rFonts w:ascii="GHEA Grapalat" w:hAnsi="GHEA Grapalat"/>
        </w:rPr>
        <w:t>о</w:t>
      </w:r>
      <w:r w:rsidRPr="00570BBD">
        <w:rPr>
          <w:rFonts w:ascii="GHEA Grapalat" w:hAnsi="GHEA Grapalat"/>
        </w:rPr>
        <w:t>тветчика в связи с данным процессом закупки</w:t>
      </w:r>
      <w:r>
        <w:rPr>
          <w:rFonts w:ascii="GHEA Grapalat" w:hAnsi="GHEA Grapalat"/>
        </w:rPr>
        <w:t>.</w:t>
      </w:r>
    </w:p>
    <w:p w14:paraId="6E6F7596" w14:textId="77777777" w:rsidR="00E47984" w:rsidRPr="00570BBD" w:rsidRDefault="00E47984" w:rsidP="00E47984">
      <w:pPr>
        <w:jc w:val="both"/>
        <w:rPr>
          <w:rFonts w:ascii="GHEA Grapalat" w:hAnsi="GHEA Grapalat"/>
          <w:lang w:val="hy-AM"/>
        </w:rPr>
      </w:pPr>
      <w:r w:rsidRPr="00570BBD">
        <w:rPr>
          <w:rFonts w:ascii="GHEA Grapalat" w:hAnsi="GHEA Grapalat"/>
        </w:rPr>
        <w:t xml:space="preserve">12.8. Решение о требовании доказательств </w:t>
      </w:r>
      <w:r>
        <w:rPr>
          <w:rFonts w:ascii="GHEA Grapalat" w:hAnsi="GHEA Grapalat"/>
        </w:rPr>
        <w:t>исполняется</w:t>
      </w:r>
      <w:r w:rsidRPr="00570BBD">
        <w:rPr>
          <w:rFonts w:ascii="GHEA Grapalat" w:hAnsi="GHEA Grapalat"/>
        </w:rPr>
        <w:t xml:space="preserve"> ответчиком в пятидневный срок после получения решения</w:t>
      </w:r>
      <w:r>
        <w:rPr>
          <w:rFonts w:ascii="GHEA Grapalat" w:hAnsi="GHEA Grapalat"/>
        </w:rPr>
        <w:t>.</w:t>
      </w:r>
    </w:p>
    <w:p w14:paraId="44FEF45A" w14:textId="77777777" w:rsidR="00E47984" w:rsidRPr="00570BBD" w:rsidRDefault="00E47984" w:rsidP="00E47984">
      <w:pPr>
        <w:jc w:val="both"/>
        <w:rPr>
          <w:rFonts w:ascii="GHEA Grapalat" w:hAnsi="GHEA Grapalat"/>
        </w:rPr>
      </w:pPr>
      <w:r w:rsidRPr="00570BBD">
        <w:rPr>
          <w:rFonts w:ascii="GHEA Grapalat" w:hAnsi="GHEA Grapalat"/>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w:t>
      </w:r>
      <w:r w:rsidRPr="00570BBD">
        <w:rPr>
          <w:rFonts w:ascii="GHEA Grapalat" w:hAnsi="GHEA Grapalat"/>
        </w:rPr>
        <w:lastRenderedPageBreak/>
        <w:t xml:space="preserve">сосланные истцом, подлежащие подтверждению доказательствами, находящимися </w:t>
      </w:r>
      <w:r>
        <w:rPr>
          <w:rFonts w:ascii="GHEA Grapalat" w:hAnsi="GHEA Grapalat"/>
        </w:rPr>
        <w:t>в распоряжении о</w:t>
      </w:r>
      <w:r w:rsidRPr="00570BBD">
        <w:rPr>
          <w:rFonts w:ascii="GHEA Grapalat" w:hAnsi="GHEA Grapalat"/>
        </w:rPr>
        <w:t>тветчика, считаются утвержденными</w:t>
      </w:r>
      <w:r>
        <w:rPr>
          <w:rFonts w:ascii="GHEA Grapalat" w:hAnsi="GHEA Grapalat"/>
        </w:rPr>
        <w:t>.</w:t>
      </w:r>
    </w:p>
    <w:p w14:paraId="03F0FA17" w14:textId="77777777" w:rsidR="00E47984" w:rsidRDefault="00E47984" w:rsidP="00E47984">
      <w:pPr>
        <w:jc w:val="both"/>
        <w:rPr>
          <w:rFonts w:ascii="GHEA Grapalat" w:hAnsi="GHEA Grapalat"/>
          <w:lang w:val="hy-AM"/>
        </w:rPr>
      </w:pPr>
      <w:r w:rsidRPr="00570BBD">
        <w:rPr>
          <w:rFonts w:ascii="GHEA Grapalat" w:hAnsi="GHEA Grapalat"/>
        </w:rPr>
        <w:t xml:space="preserve">12.9. </w:t>
      </w:r>
      <w:r w:rsidRPr="00B45173">
        <w:rPr>
          <w:rFonts w:ascii="GHEA Grapalat" w:hAnsi="GHEA Grapalat"/>
        </w:rPr>
        <w:t>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Pr>
          <w:rFonts w:ascii="GHEA Grapalat" w:hAnsi="GHEA Grapalat"/>
          <w:lang w:val="hy-AM"/>
        </w:rPr>
        <w:t>.</w:t>
      </w:r>
    </w:p>
    <w:p w14:paraId="4EB6EC37" w14:textId="77777777" w:rsidR="00E47984" w:rsidRPr="00570BBD" w:rsidRDefault="00E47984" w:rsidP="00E47984">
      <w:pPr>
        <w:jc w:val="both"/>
        <w:rPr>
          <w:rFonts w:ascii="GHEA Grapalat" w:hAnsi="GHEA Grapalat"/>
          <w:lang w:val="hy-AM"/>
        </w:rPr>
      </w:pPr>
      <w:r w:rsidRPr="00570BBD">
        <w:rPr>
          <w:rFonts w:ascii="GHEA Grapalat" w:hAnsi="GHEA Grapalat"/>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Pr>
          <w:rFonts w:ascii="GHEA Grapalat" w:hAnsi="GHEA Grapalat"/>
          <w:lang w:val="hy-AM"/>
        </w:rPr>
        <w:t>.</w:t>
      </w:r>
      <w:r w:rsidRPr="00570BBD">
        <w:rPr>
          <w:rFonts w:ascii="GHEA Grapalat" w:hAnsi="GHEA Grapalat"/>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Pr>
          <w:rFonts w:ascii="GHEA Grapalat" w:hAnsi="GHEA Grapalat"/>
          <w:lang w:val="hy-AM"/>
        </w:rPr>
        <w:t>.</w:t>
      </w:r>
    </w:p>
    <w:p w14:paraId="5A90EC18" w14:textId="77777777" w:rsidR="00E47984" w:rsidRPr="00570BBD" w:rsidRDefault="00E47984" w:rsidP="00E47984">
      <w:pPr>
        <w:jc w:val="both"/>
        <w:rPr>
          <w:rFonts w:ascii="GHEA Grapalat" w:hAnsi="GHEA Grapalat"/>
          <w:lang w:val="hy-AM"/>
        </w:rPr>
      </w:pPr>
      <w:r w:rsidRPr="00570BBD">
        <w:rPr>
          <w:rFonts w:ascii="GHEA Grapalat" w:hAnsi="GHEA Grapalat"/>
        </w:rPr>
        <w:t xml:space="preserve">12.11. </w:t>
      </w:r>
      <w:r w:rsidRPr="00E55FF9">
        <w:rPr>
          <w:rFonts w:ascii="GHEA Grapalat" w:hAnsi="GHEA Grapalat"/>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r>
        <w:rPr>
          <w:rFonts w:ascii="GHEA Grapalat" w:hAnsi="GHEA Grapalat"/>
          <w:lang w:val="hy-AM"/>
        </w:rPr>
        <w:t>.</w:t>
      </w:r>
    </w:p>
    <w:p w14:paraId="04BE4710" w14:textId="77777777" w:rsidR="00E47984" w:rsidRPr="00570BBD" w:rsidRDefault="00E47984" w:rsidP="00E47984">
      <w:pPr>
        <w:jc w:val="both"/>
        <w:rPr>
          <w:rFonts w:ascii="GHEA Grapalat" w:hAnsi="GHEA Grapalat"/>
        </w:rPr>
      </w:pPr>
      <w:r w:rsidRPr="00570BBD">
        <w:rPr>
          <w:rFonts w:ascii="GHEA Grapalat" w:hAnsi="GHEA Grapalat"/>
        </w:rPr>
        <w:t xml:space="preserve">12.12 </w:t>
      </w:r>
      <w:r>
        <w:rPr>
          <w:rFonts w:ascii="GHEA Grapalat" w:hAnsi="GHEA Grapalat"/>
        </w:rPr>
        <w:t>Л</w:t>
      </w:r>
      <w:r w:rsidRPr="00570BBD">
        <w:rPr>
          <w:rFonts w:ascii="GHEA Grapalat" w:hAnsi="GHEA Grapalat"/>
        </w:rPr>
        <w:t>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r>
        <w:rPr>
          <w:rFonts w:ascii="GHEA Grapalat" w:hAnsi="GHEA Grapalat"/>
        </w:rPr>
        <w:t>.</w:t>
      </w:r>
    </w:p>
    <w:p w14:paraId="12B8EB56" w14:textId="77777777" w:rsidR="00E47984" w:rsidRDefault="00E47984" w:rsidP="00E47984">
      <w:pPr>
        <w:jc w:val="both"/>
        <w:rPr>
          <w:rFonts w:ascii="GHEA Grapalat" w:hAnsi="GHEA Grapalat"/>
        </w:rPr>
      </w:pPr>
      <w:r w:rsidRPr="00570BBD">
        <w:rPr>
          <w:rFonts w:ascii="GHEA Grapalat" w:hAnsi="GHEA Grapalat"/>
        </w:rPr>
        <w:t xml:space="preserve">12.13. </w:t>
      </w:r>
      <w:r>
        <w:rPr>
          <w:rFonts w:ascii="GHEA Grapalat" w:hAnsi="GHEA Grapalat"/>
        </w:rPr>
        <w:t>С</w:t>
      </w:r>
      <w:r w:rsidRPr="00570BBD">
        <w:rPr>
          <w:rFonts w:ascii="GHEA Grapalat" w:hAnsi="GHEA Grapalat"/>
        </w:rPr>
        <w:t xml:space="preserve">уд рассматривает дела по спорам, предусмотренным настоящим разделом, и выносит </w:t>
      </w:r>
      <w:r>
        <w:rPr>
          <w:rFonts w:ascii="GHEA Grapalat" w:hAnsi="GHEA Grapalat"/>
        </w:rPr>
        <w:t>вердикт</w:t>
      </w:r>
      <w:r w:rsidRPr="00570BBD">
        <w:rPr>
          <w:rFonts w:ascii="GHEA Grapalat" w:hAnsi="GHEA Grapalat"/>
        </w:rPr>
        <w:t xml:space="preserve"> и решения по ним </w:t>
      </w:r>
      <w:r>
        <w:rPr>
          <w:rFonts w:ascii="GHEA Grapalat" w:hAnsi="GHEA Grapalat"/>
        </w:rPr>
        <w:t>по</w:t>
      </w:r>
      <w:r w:rsidRPr="00570BBD">
        <w:rPr>
          <w:rFonts w:ascii="GHEA Grapalat" w:hAnsi="GHEA Grapalat"/>
        </w:rPr>
        <w:t xml:space="preserve"> письменной процедуре, за исключением случаев, когда суд по ходатайству лица, участвующего в деле, или по</w:t>
      </w:r>
      <w:r w:rsidRPr="004F11E3">
        <w:rPr>
          <w:rFonts w:ascii="GHEA Grapalat" w:hAnsi="GHEA Grapalat"/>
        </w:rPr>
        <w:t xml:space="preserve"> своей </w:t>
      </w:r>
      <w:r w:rsidRPr="00570BBD">
        <w:rPr>
          <w:rFonts w:ascii="GHEA Grapalat" w:hAnsi="GHEA Grapalat"/>
        </w:rPr>
        <w:t>инициативе пришел к выводу о необходимости рассмотрения дела в судебном заседании</w:t>
      </w:r>
      <w:r>
        <w:rPr>
          <w:rFonts w:ascii="GHEA Grapalat" w:hAnsi="GHEA Grapalat"/>
        </w:rPr>
        <w:t xml:space="preserve">. </w:t>
      </w:r>
    </w:p>
    <w:p w14:paraId="5B28F066" w14:textId="77777777" w:rsidR="00E47984" w:rsidRPr="00570BBD" w:rsidRDefault="00E47984" w:rsidP="00E47984">
      <w:pPr>
        <w:jc w:val="both"/>
        <w:rPr>
          <w:rFonts w:ascii="GHEA Grapalat" w:hAnsi="GHEA Grapalat"/>
        </w:rPr>
      </w:pPr>
      <w:r w:rsidRPr="00570BBD">
        <w:rPr>
          <w:rFonts w:ascii="GHEA Grapalat" w:hAnsi="GHEA Grapalat"/>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r>
        <w:rPr>
          <w:rFonts w:ascii="GHEA Grapalat" w:hAnsi="GHEA Grapalat"/>
        </w:rPr>
        <w:t>.</w:t>
      </w:r>
    </w:p>
    <w:p w14:paraId="4C9B4EB3" w14:textId="77777777" w:rsidR="00E47984" w:rsidRPr="00570BBD" w:rsidRDefault="00E47984" w:rsidP="00E47984">
      <w:pPr>
        <w:jc w:val="both"/>
        <w:rPr>
          <w:rFonts w:ascii="GHEA Grapalat" w:hAnsi="GHEA Grapalat"/>
        </w:rPr>
      </w:pPr>
      <w:r w:rsidRPr="00570BBD">
        <w:rPr>
          <w:rFonts w:ascii="GHEA Grapalat" w:hAnsi="GHEA Grapalat"/>
        </w:rPr>
        <w:t xml:space="preserve">12.15. О рассмотрении дела в судебном заседании суд выносит </w:t>
      </w:r>
      <w:r>
        <w:rPr>
          <w:rFonts w:ascii="GHEA Grapalat" w:hAnsi="GHEA Grapalat"/>
        </w:rPr>
        <w:t>решение</w:t>
      </w:r>
      <w:r w:rsidRPr="00570BBD">
        <w:rPr>
          <w:rFonts w:ascii="GHEA Grapalat" w:hAnsi="GHEA Grapalat"/>
        </w:rPr>
        <w:t xml:space="preserve"> в трехдневный срок по истечении срока, установленного для подачи искового ответа</w:t>
      </w:r>
      <w:r>
        <w:rPr>
          <w:rFonts w:ascii="GHEA Grapalat" w:hAnsi="GHEA Grapalat"/>
        </w:rPr>
        <w:t>.</w:t>
      </w:r>
    </w:p>
    <w:p w14:paraId="7D26F41A" w14:textId="77777777" w:rsidR="00E47984" w:rsidRPr="00570BBD" w:rsidRDefault="00E47984" w:rsidP="00E47984">
      <w:pPr>
        <w:jc w:val="both"/>
        <w:rPr>
          <w:rFonts w:ascii="GHEA Grapalat" w:hAnsi="GHEA Grapalat"/>
        </w:rPr>
      </w:pPr>
      <w:r w:rsidRPr="00570BBD">
        <w:rPr>
          <w:rFonts w:ascii="GHEA Grapalat" w:hAnsi="GHEA Grapalat"/>
        </w:rPr>
        <w:t xml:space="preserve">12.16. Вопрос рассмотрения дела в судебном заседании может </w:t>
      </w:r>
      <w:r>
        <w:rPr>
          <w:rFonts w:ascii="GHEA Grapalat" w:hAnsi="GHEA Grapalat"/>
        </w:rPr>
        <w:t>решиться</w:t>
      </w:r>
      <w:r w:rsidRPr="00570BBD">
        <w:rPr>
          <w:rFonts w:ascii="GHEA Grapalat" w:hAnsi="GHEA Grapalat"/>
        </w:rPr>
        <w:t xml:space="preserve"> также решением о принятии искового заявления к производству</w:t>
      </w:r>
      <w:r>
        <w:rPr>
          <w:rFonts w:ascii="GHEA Grapalat" w:hAnsi="GHEA Grapalat"/>
        </w:rPr>
        <w:t>.</w:t>
      </w:r>
    </w:p>
    <w:p w14:paraId="5A6F89CC" w14:textId="77777777" w:rsidR="00E47984" w:rsidRPr="00570BBD" w:rsidRDefault="00E47984" w:rsidP="00E47984">
      <w:pPr>
        <w:jc w:val="both"/>
        <w:rPr>
          <w:rFonts w:ascii="GHEA Grapalat" w:hAnsi="GHEA Grapalat"/>
        </w:rPr>
      </w:pPr>
      <w:r w:rsidRPr="00570BBD">
        <w:rPr>
          <w:rFonts w:ascii="GHEA Grapalat" w:hAnsi="GHEA Grapalat"/>
        </w:rPr>
        <w:t xml:space="preserve">12.17. </w:t>
      </w:r>
      <w:r>
        <w:rPr>
          <w:rFonts w:ascii="GHEA Grapalat" w:hAnsi="GHEA Grapalat"/>
        </w:rPr>
        <w:t>О</w:t>
      </w:r>
      <w:r w:rsidRPr="00570BBD">
        <w:rPr>
          <w:rFonts w:ascii="GHEA Grapalat" w:hAnsi="GHEA Grapalat"/>
        </w:rPr>
        <w:t>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r>
        <w:rPr>
          <w:rFonts w:ascii="GHEA Grapalat" w:hAnsi="GHEA Grapalat"/>
        </w:rPr>
        <w:t>.</w:t>
      </w:r>
    </w:p>
    <w:p w14:paraId="040636CC" w14:textId="77777777" w:rsidR="00E47984" w:rsidRPr="00570BBD" w:rsidRDefault="00E47984" w:rsidP="00E47984">
      <w:pPr>
        <w:jc w:val="both"/>
        <w:rPr>
          <w:rFonts w:ascii="GHEA Grapalat" w:hAnsi="GHEA Grapalat"/>
        </w:rPr>
      </w:pPr>
      <w:r w:rsidRPr="00570BBD">
        <w:rPr>
          <w:rFonts w:ascii="GHEA Grapalat" w:hAnsi="GHEA Grapalat"/>
        </w:rPr>
        <w:t xml:space="preserve">12.18. </w:t>
      </w:r>
      <w:r w:rsidRPr="005319EB">
        <w:rPr>
          <w:rFonts w:ascii="GHEA Grapalat" w:hAnsi="GHEA Grapalat"/>
        </w:rPr>
        <w:t xml:space="preserve">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w:t>
      </w:r>
      <w:r>
        <w:rPr>
          <w:rFonts w:ascii="GHEA Grapalat" w:hAnsi="GHEA Grapalat"/>
        </w:rPr>
        <w:t xml:space="preserve">о </w:t>
      </w:r>
      <w:r w:rsidRPr="005319EB">
        <w:rPr>
          <w:rFonts w:ascii="GHEA Grapalat" w:hAnsi="GHEA Grapalat"/>
        </w:rPr>
        <w:t>требова</w:t>
      </w:r>
      <w:r>
        <w:rPr>
          <w:rFonts w:ascii="GHEA Grapalat" w:hAnsi="GHEA Grapalat"/>
        </w:rPr>
        <w:t>нии доказательств</w:t>
      </w:r>
      <w:r w:rsidRPr="005319EB">
        <w:rPr>
          <w:rFonts w:ascii="GHEA Grapalat" w:hAnsi="GHEA Grapalat"/>
        </w:rPr>
        <w:t>, за исключением случаев, когда он обосновывает невозможность предъявления доказательства по независящим от него причинам</w:t>
      </w:r>
      <w:r>
        <w:rPr>
          <w:rFonts w:ascii="GHEA Grapalat" w:hAnsi="GHEA Grapalat"/>
        </w:rPr>
        <w:t>.</w:t>
      </w:r>
    </w:p>
    <w:p w14:paraId="7D70E1DC" w14:textId="77777777" w:rsidR="00E47984" w:rsidRPr="00570BBD" w:rsidRDefault="00E47984" w:rsidP="00E47984">
      <w:pPr>
        <w:jc w:val="both"/>
        <w:rPr>
          <w:rFonts w:ascii="GHEA Grapalat" w:hAnsi="GHEA Grapalat"/>
        </w:rPr>
      </w:pPr>
      <w:r w:rsidRPr="00570BBD">
        <w:rPr>
          <w:rFonts w:ascii="GHEA Grapalat" w:hAnsi="GHEA Grapalat"/>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r>
        <w:rPr>
          <w:rFonts w:ascii="GHEA Grapalat" w:hAnsi="GHEA Grapalat"/>
        </w:rPr>
        <w:t>.</w:t>
      </w:r>
    </w:p>
    <w:p w14:paraId="6E95A623" w14:textId="77777777" w:rsidR="00E47984" w:rsidRPr="00570BBD" w:rsidRDefault="00E47984" w:rsidP="00E47984">
      <w:pPr>
        <w:jc w:val="both"/>
        <w:rPr>
          <w:rFonts w:ascii="GHEA Grapalat" w:hAnsi="GHEA Grapalat"/>
        </w:rPr>
      </w:pPr>
      <w:r>
        <w:rPr>
          <w:rFonts w:ascii="GHEA Grapalat" w:hAnsi="GHEA Grapalat"/>
        </w:rPr>
        <w:t xml:space="preserve">    </w:t>
      </w:r>
      <w:r w:rsidRPr="00570BBD">
        <w:rPr>
          <w:rFonts w:ascii="GHEA Grapalat" w:hAnsi="GHEA Grapalat"/>
        </w:rPr>
        <w:t xml:space="preserve">12.20. </w:t>
      </w:r>
      <w:r>
        <w:rPr>
          <w:rFonts w:ascii="GHEA Grapalat" w:hAnsi="GHEA Grapalat"/>
        </w:rPr>
        <w:t>В</w:t>
      </w:r>
      <w:r w:rsidRPr="00570BBD">
        <w:rPr>
          <w:rFonts w:ascii="GHEA Grapalat" w:hAnsi="GHEA Grapalat"/>
        </w:rPr>
        <w:t xml:space="preserve"> случаях, когда в интересах общественной или оборон</w:t>
      </w:r>
      <w:r>
        <w:rPr>
          <w:rFonts w:ascii="GHEA Grapalat" w:hAnsi="GHEA Grapalat"/>
        </w:rPr>
        <w:t>ной</w:t>
      </w:r>
      <w:r w:rsidRPr="00570BBD">
        <w:rPr>
          <w:rFonts w:ascii="GHEA Grapalat" w:hAnsi="GHEA Grapalat"/>
        </w:rPr>
        <w:t xml:space="preserve">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w:t>
      </w:r>
      <w:r w:rsidRPr="00570BBD">
        <w:rPr>
          <w:rFonts w:ascii="GHEA Grapalat" w:hAnsi="GHEA Grapalat"/>
        </w:rPr>
        <w:lastRenderedPageBreak/>
        <w:t>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r>
        <w:rPr>
          <w:rFonts w:ascii="GHEA Grapalat" w:hAnsi="GHEA Grapalat"/>
        </w:rPr>
        <w:t>.</w:t>
      </w:r>
    </w:p>
    <w:p w14:paraId="7E13783C" w14:textId="77777777" w:rsidR="00E47984" w:rsidRPr="00570BBD" w:rsidRDefault="00E47984" w:rsidP="00E47984">
      <w:pPr>
        <w:jc w:val="both"/>
        <w:rPr>
          <w:rFonts w:ascii="GHEA Grapalat" w:hAnsi="GHEA Grapalat"/>
        </w:rPr>
      </w:pPr>
      <w:r>
        <w:rPr>
          <w:rFonts w:ascii="GHEA Grapalat" w:hAnsi="GHEA Grapalat"/>
        </w:rPr>
        <w:t xml:space="preserve">    </w:t>
      </w:r>
      <w:r w:rsidRPr="00570BBD">
        <w:rPr>
          <w:rFonts w:ascii="GHEA Grapalat" w:hAnsi="GHEA Grapalat"/>
        </w:rPr>
        <w:t xml:space="preserve">12.21. </w:t>
      </w:r>
      <w:r>
        <w:rPr>
          <w:rFonts w:ascii="GHEA Grapalat" w:hAnsi="GHEA Grapalat"/>
        </w:rPr>
        <w:t>З</w:t>
      </w:r>
      <w:r w:rsidRPr="00570BBD">
        <w:rPr>
          <w:rFonts w:ascii="GHEA Grapalat" w:hAnsi="GHEA Grapalat"/>
        </w:rPr>
        <w:t>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r>
        <w:rPr>
          <w:rFonts w:ascii="GHEA Grapalat" w:hAnsi="GHEA Grapalat"/>
        </w:rPr>
        <w:t>.</w:t>
      </w:r>
    </w:p>
    <w:p w14:paraId="4BF888D0" w14:textId="77777777" w:rsidR="00E47984" w:rsidRPr="00570BBD" w:rsidRDefault="00E47984" w:rsidP="00E47984">
      <w:pPr>
        <w:jc w:val="both"/>
        <w:rPr>
          <w:rFonts w:ascii="GHEA Grapalat" w:hAnsi="GHEA Grapalat"/>
        </w:rPr>
      </w:pPr>
      <w:r>
        <w:rPr>
          <w:rFonts w:ascii="GHEA Grapalat" w:hAnsi="GHEA Grapalat"/>
        </w:rPr>
        <w:t xml:space="preserve">     </w:t>
      </w:r>
      <w:r w:rsidRPr="00570BBD">
        <w:rPr>
          <w:rFonts w:ascii="GHEA Grapalat" w:hAnsi="GHEA Grapalat"/>
        </w:rPr>
        <w:t xml:space="preserve">12.22. </w:t>
      </w:r>
      <w:r>
        <w:rPr>
          <w:rFonts w:ascii="GHEA Grapalat" w:hAnsi="GHEA Grapalat"/>
        </w:rPr>
        <w:t>П</w:t>
      </w:r>
      <w:r w:rsidRPr="00570BBD">
        <w:rPr>
          <w:rFonts w:ascii="GHEA Grapalat" w:hAnsi="GHEA Grapalat"/>
        </w:rPr>
        <w:t xml:space="preserve">о спорам, связанным с </w:t>
      </w:r>
      <w:r>
        <w:rPr>
          <w:rFonts w:ascii="GHEA Grapalat" w:hAnsi="GHEA Grapalat"/>
        </w:rPr>
        <w:t>обжалованием</w:t>
      </w:r>
      <w:r w:rsidRPr="00570BBD">
        <w:rPr>
          <w:rFonts w:ascii="GHEA Grapalat" w:hAnsi="GHEA Grapalat"/>
        </w:rPr>
        <w:t xml:space="preserve">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w:t>
      </w:r>
      <w:r>
        <w:rPr>
          <w:rFonts w:ascii="GHEA Grapalat" w:hAnsi="GHEA Grapalat"/>
        </w:rPr>
        <w:t>публикации</w:t>
      </w:r>
      <w:r w:rsidRPr="00570BBD">
        <w:rPr>
          <w:rFonts w:ascii="GHEA Grapalat" w:hAnsi="GHEA Grapalat"/>
        </w:rPr>
        <w:t>.</w:t>
      </w:r>
    </w:p>
    <w:p w14:paraId="18A56683" w14:textId="77777777" w:rsidR="00E47984" w:rsidRPr="00570BBD" w:rsidRDefault="00E47984" w:rsidP="00E47984">
      <w:pPr>
        <w:jc w:val="both"/>
        <w:rPr>
          <w:rFonts w:ascii="GHEA Grapalat" w:hAnsi="GHEA Grapalat"/>
        </w:rPr>
      </w:pPr>
      <w:r w:rsidRPr="00570BBD">
        <w:rPr>
          <w:rFonts w:ascii="GHEA Grapalat" w:hAnsi="GHEA Grapalat"/>
        </w:rPr>
        <w:t>Уполномоченный орган незамедлительно публикует в бюллетене заключительную часть решения суда или иной заключительный судебный акт</w:t>
      </w:r>
      <w:r>
        <w:rPr>
          <w:rFonts w:ascii="GHEA Grapalat" w:hAnsi="GHEA Grapalat"/>
        </w:rPr>
        <w:t>.</w:t>
      </w:r>
    </w:p>
    <w:p w14:paraId="1C5A65FE" w14:textId="77777777" w:rsidR="00E47984" w:rsidRPr="009044F1" w:rsidRDefault="00E47984" w:rsidP="00E47984">
      <w:pPr>
        <w:widowControl w:val="0"/>
        <w:spacing w:after="160"/>
        <w:ind w:firstLine="567"/>
        <w:jc w:val="both"/>
        <w:rPr>
          <w:rFonts w:ascii="GHEA Grapalat" w:hAnsi="GHEA Grapalat" w:cs="Sylfaen"/>
          <w:b/>
        </w:rPr>
      </w:pPr>
      <w:r w:rsidRPr="00570BBD">
        <w:rPr>
          <w:rFonts w:ascii="GHEA Grapalat" w:hAnsi="GHEA Grapalat"/>
        </w:rPr>
        <w:t xml:space="preserve">12.23. </w:t>
      </w:r>
      <w:r>
        <w:rPr>
          <w:rFonts w:ascii="GHEA Grapalat" w:hAnsi="GHEA Grapalat"/>
        </w:rPr>
        <w:t>С</w:t>
      </w:r>
      <w:r w:rsidRPr="00570BBD">
        <w:rPr>
          <w:rFonts w:ascii="GHEA Grapalat" w:hAnsi="GHEA Grapalat"/>
        </w:rPr>
        <w:t>тавки государственных пошлин, взимаемых за обжалование, установлены законом "О государственной пошлине".</w:t>
      </w:r>
    </w:p>
    <w:p w14:paraId="53076FCE" w14:textId="77777777" w:rsidR="00E47984" w:rsidRPr="009044F1" w:rsidRDefault="00E47984" w:rsidP="00E47984">
      <w:pPr>
        <w:widowControl w:val="0"/>
        <w:spacing w:after="160"/>
        <w:jc w:val="both"/>
        <w:rPr>
          <w:rFonts w:ascii="GHEA Grapalat" w:hAnsi="GHEA Grapalat" w:cs="Sylfaen"/>
          <w:b/>
        </w:rPr>
      </w:pPr>
    </w:p>
    <w:p w14:paraId="5F5903F5" w14:textId="77777777" w:rsidR="004373E3" w:rsidRDefault="004373E3" w:rsidP="00B46D58">
      <w:pPr>
        <w:rPr>
          <w:rFonts w:ascii="GHEA Grapalat" w:hAnsi="GHEA Grapalat"/>
          <w:b/>
        </w:rPr>
      </w:pPr>
    </w:p>
    <w:p w14:paraId="74F9AAD6" w14:textId="77777777" w:rsidR="00096865" w:rsidRPr="00374F4A" w:rsidRDefault="00096865" w:rsidP="00B46D58">
      <w:pPr>
        <w:widowControl w:val="0"/>
        <w:spacing w:after="160"/>
        <w:jc w:val="center"/>
        <w:rPr>
          <w:rFonts w:ascii="GHEA Grapalat" w:hAnsi="GHEA Grapalat"/>
          <w:b/>
        </w:rPr>
      </w:pPr>
      <w:r w:rsidRPr="009044F1">
        <w:rPr>
          <w:rFonts w:ascii="GHEA Grapalat" w:hAnsi="GHEA Grapalat"/>
          <w:b/>
        </w:rPr>
        <w:t>ЧАСТЬ II</w:t>
      </w:r>
    </w:p>
    <w:p w14:paraId="291BD5F8" w14:textId="77777777" w:rsidR="008842CE" w:rsidRPr="00374F4A" w:rsidRDefault="008842CE" w:rsidP="00B46D58">
      <w:pPr>
        <w:widowControl w:val="0"/>
        <w:spacing w:after="160"/>
        <w:jc w:val="center"/>
        <w:rPr>
          <w:rFonts w:ascii="GHEA Grapalat" w:hAnsi="GHEA Grapalat"/>
          <w:b/>
        </w:rPr>
      </w:pPr>
    </w:p>
    <w:p w14:paraId="2BEC593F" w14:textId="7D4C2CCA" w:rsidR="00096865" w:rsidRPr="009044F1" w:rsidRDefault="00096865" w:rsidP="00B46D58">
      <w:pPr>
        <w:pStyle w:val="BodyText"/>
        <w:widowControl w:val="0"/>
        <w:spacing w:after="160"/>
        <w:jc w:val="center"/>
        <w:rPr>
          <w:rFonts w:ascii="GHEA Grapalat" w:hAnsi="GHEA Grapalat"/>
          <w:b/>
        </w:rPr>
      </w:pPr>
      <w:r w:rsidRPr="009044F1">
        <w:rPr>
          <w:rFonts w:ascii="GHEA Grapalat" w:hAnsi="GHEA Grapalat"/>
          <w:b/>
        </w:rPr>
        <w:t>ИНСТРУКЦИЯ</w:t>
      </w:r>
      <w:r w:rsidR="00191D27">
        <w:rPr>
          <w:rFonts w:ascii="GHEA Grapalat" w:hAnsi="GHEA Grapalat"/>
          <w:b/>
        </w:rPr>
        <w:t xml:space="preserve"> </w:t>
      </w:r>
      <w:r w:rsidRPr="009044F1">
        <w:rPr>
          <w:rFonts w:ascii="GHEA Grapalat" w:hAnsi="GHEA Grapalat"/>
          <w:b/>
        </w:rPr>
        <w:t xml:space="preserve">ПО СОСТАВЛЕНИЮ </w:t>
      </w:r>
      <w:r w:rsidR="00191D27">
        <w:rPr>
          <w:rFonts w:ascii="GHEA Grapalat" w:hAnsi="GHEA Grapalat"/>
          <w:b/>
        </w:rPr>
        <w:br/>
      </w:r>
      <w:r w:rsidRPr="009044F1">
        <w:rPr>
          <w:rFonts w:ascii="GHEA Grapalat" w:hAnsi="GHEA Grapalat"/>
          <w:b/>
        </w:rPr>
        <w:t xml:space="preserve">ЗАЯВКИ НА </w:t>
      </w:r>
      <w:r w:rsidR="00C50A7C">
        <w:rPr>
          <w:rFonts w:ascii="GHEA Grapalat" w:hAnsi="GHEA Grapalat"/>
          <w:b/>
        </w:rPr>
        <w:t>НЕОТЛОЖНЫЙ ОТКРЫТЫЙ КОНКУРС</w:t>
      </w:r>
    </w:p>
    <w:p w14:paraId="25288AAC" w14:textId="77777777" w:rsidR="00096865" w:rsidRPr="009044F1" w:rsidRDefault="00096865" w:rsidP="00B46D58">
      <w:pPr>
        <w:widowControl w:val="0"/>
        <w:spacing w:after="160"/>
        <w:jc w:val="center"/>
        <w:rPr>
          <w:rFonts w:ascii="GHEA Grapalat" w:hAnsi="GHEA Grapalat"/>
        </w:rPr>
      </w:pPr>
    </w:p>
    <w:p w14:paraId="1F5CB896" w14:textId="77777777" w:rsidR="00096865" w:rsidRPr="009044F1" w:rsidRDefault="008D5016" w:rsidP="00B46D58">
      <w:pPr>
        <w:widowControl w:val="0"/>
        <w:spacing w:after="160"/>
        <w:jc w:val="center"/>
        <w:rPr>
          <w:rFonts w:ascii="GHEA Grapalat" w:hAnsi="GHEA Grapalat"/>
          <w:b/>
        </w:rPr>
      </w:pPr>
      <w:r w:rsidRPr="009044F1">
        <w:rPr>
          <w:rFonts w:ascii="GHEA Grapalat" w:hAnsi="GHEA Grapalat"/>
          <w:b/>
        </w:rPr>
        <w:t>1. ОБЩИЕ ПОЛОЖЕНИЯ</w:t>
      </w:r>
    </w:p>
    <w:p w14:paraId="43220CA3"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14:paraId="0C4BA142"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14:paraId="4C7624DC" w14:textId="77777777" w:rsidR="00096865"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14:paraId="6B70FB7D" w14:textId="77777777" w:rsidR="00096865" w:rsidRPr="009044F1" w:rsidRDefault="008D5016" w:rsidP="00B46D58">
      <w:pPr>
        <w:widowControl w:val="0"/>
        <w:spacing w:after="160"/>
        <w:jc w:val="center"/>
        <w:rPr>
          <w:rFonts w:ascii="GHEA Grapalat" w:hAnsi="GHEA Grapalat"/>
          <w:b/>
        </w:rPr>
      </w:pPr>
      <w:r w:rsidRPr="009044F1">
        <w:rPr>
          <w:rFonts w:ascii="GHEA Grapalat" w:hAnsi="GHEA Grapalat"/>
          <w:b/>
        </w:rPr>
        <w:t>2. ЗАЯВКА НА ПРОЦЕДУРУ</w:t>
      </w:r>
    </w:p>
    <w:p w14:paraId="686CD601" w14:textId="77777777" w:rsidR="002D5CF0" w:rsidRPr="009044F1" w:rsidRDefault="0078387F" w:rsidP="00B46D58">
      <w:pPr>
        <w:widowControl w:val="0"/>
        <w:spacing w:after="160"/>
        <w:ind w:firstLine="567"/>
        <w:jc w:val="both"/>
        <w:rPr>
          <w:rFonts w:ascii="GHEA Grapalat" w:hAnsi="GHEA Grapalat" w:cs="Sylfaen"/>
        </w:rPr>
      </w:pPr>
      <w:r w:rsidRPr="009044F1">
        <w:rPr>
          <w:rFonts w:ascii="GHEA Grapalat" w:hAnsi="GHEA Grapalat"/>
        </w:rPr>
        <w:t>Для участия в процедуре участник подает заявку посредством системы. К</w:t>
      </w:r>
      <w:r w:rsidR="003B3302">
        <w:rPr>
          <w:rFonts w:ascii="Courier New" w:hAnsi="Courier New" w:cs="Courier New"/>
          <w:lang w:val="en-US"/>
        </w:rPr>
        <w:t> </w:t>
      </w:r>
      <w:r w:rsidRPr="009044F1">
        <w:rPr>
          <w:rFonts w:ascii="GHEA Grapalat" w:hAnsi="GHEA Grapalat"/>
        </w:rPr>
        <w:t>заявке прилагаются предусмотренные настоящим приглашением соответствующие документы (сведения) Участник заявкой представляет утвержденные им:</w:t>
      </w:r>
    </w:p>
    <w:p w14:paraId="325ADE46" w14:textId="77777777" w:rsidR="002D5CF0" w:rsidRPr="009044F1" w:rsidRDefault="002D5CF0" w:rsidP="00B46D58">
      <w:pPr>
        <w:widowControl w:val="0"/>
        <w:tabs>
          <w:tab w:val="left" w:pos="1134"/>
        </w:tabs>
        <w:spacing w:after="160"/>
        <w:ind w:firstLine="567"/>
        <w:jc w:val="both"/>
        <w:rPr>
          <w:rFonts w:ascii="GHEA Grapalat" w:hAnsi="GHEA Grapalat"/>
          <w:b/>
        </w:rPr>
      </w:pPr>
      <w:r w:rsidRPr="009044F1">
        <w:rPr>
          <w:rFonts w:ascii="GHEA Grapalat" w:hAnsi="GHEA Grapalat"/>
          <w:b/>
        </w:rPr>
        <w:t>1)</w:t>
      </w:r>
      <w:r w:rsidR="005114D0" w:rsidRPr="005114D0">
        <w:rPr>
          <w:rFonts w:ascii="GHEA Grapalat" w:hAnsi="GHEA Grapalat"/>
          <w:b/>
        </w:rPr>
        <w:tab/>
      </w:r>
      <w:r w:rsidRPr="009044F1">
        <w:rPr>
          <w:rFonts w:ascii="GHEA Grapalat" w:hAnsi="GHEA Grapalat"/>
          <w:b/>
        </w:rPr>
        <w:t>"критерий Пригодности";</w:t>
      </w:r>
    </w:p>
    <w:p w14:paraId="09E8D772" w14:textId="77777777" w:rsidR="00D54B46" w:rsidRDefault="002D5CF0" w:rsidP="00D54B46">
      <w:pPr>
        <w:widowControl w:val="0"/>
        <w:tabs>
          <w:tab w:val="left" w:pos="1134"/>
        </w:tabs>
        <w:spacing w:after="160"/>
        <w:ind w:firstLine="567"/>
        <w:jc w:val="both"/>
        <w:rPr>
          <w:rFonts w:ascii="GHEA Grapalat" w:hAnsi="GHEA Grapalat"/>
          <w:b/>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r w:rsidR="00D54B46" w:rsidRPr="003D4EE5">
        <w:rPr>
          <w:rFonts w:ascii="GHEA Grapalat" w:hAnsi="GHEA Grapalat"/>
          <w:b/>
        </w:rPr>
        <w:t>заявление-заявление об участии в процедуре согласно Приложению N 1, Если участник не является резидентом РА декларация о реальных бенефициарах (приложение 1.2) по мере необходимости (zip-файл).</w:t>
      </w:r>
    </w:p>
    <w:p w14:paraId="280550E8" w14:textId="449DF460" w:rsidR="009D7EFF" w:rsidRDefault="009D7EFF" w:rsidP="00B46D58">
      <w:pPr>
        <w:widowControl w:val="0"/>
        <w:tabs>
          <w:tab w:val="left" w:pos="1134"/>
        </w:tabs>
        <w:spacing w:after="160"/>
        <w:ind w:firstLine="567"/>
        <w:jc w:val="both"/>
        <w:rPr>
          <w:rFonts w:ascii="GHEA Grapalat" w:hAnsi="GHEA Grapalat"/>
        </w:rPr>
      </w:pPr>
      <w:r w:rsidRPr="00D3436F">
        <w:rPr>
          <w:rFonts w:ascii="GHEA Grapalat" w:hAnsi="GHEA Grapalat"/>
        </w:rPr>
        <w:lastRenderedPageBreak/>
        <w:t>2.</w:t>
      </w:r>
      <w:r w:rsidR="000027E1" w:rsidRPr="000027E1">
        <w:rPr>
          <w:rFonts w:ascii="GHEA Grapalat" w:hAnsi="GHEA Grapalat"/>
        </w:rPr>
        <w:t>2</w:t>
      </w:r>
      <w:r w:rsidR="00F429C4">
        <w:rPr>
          <w:rFonts w:ascii="GHEA Grapalat" w:hAnsi="GHEA Grapalat"/>
        </w:rPr>
        <w:t>.</w:t>
      </w:r>
      <w:r w:rsidR="00EA7CA6" w:rsidRPr="00D3436F">
        <w:rPr>
          <w:rFonts w:ascii="GHEA Grapalat" w:hAnsi="GHEA Grapalat"/>
        </w:rPr>
        <w:t xml:space="preserve"> </w:t>
      </w:r>
      <w:r w:rsidR="00524D3D">
        <w:rPr>
          <w:rFonts w:ascii="GHEA Grapalat" w:hAnsi="GHEA Grapalat"/>
        </w:rPr>
        <w:t xml:space="preserve"> </w:t>
      </w:r>
      <w:r>
        <w:rPr>
          <w:rFonts w:ascii="GHEA Grapalat" w:hAnsi="GHEA Grapalat"/>
        </w:rPr>
        <w:t>копию агентского договора и данные лица, являющегося стороной этого договора, если Договор будет выполняться через агентство;</w:t>
      </w:r>
    </w:p>
    <w:p w14:paraId="6EFDA966" w14:textId="77777777" w:rsidR="008D4137" w:rsidRPr="00D3436F" w:rsidRDefault="008D4137"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0027E1" w:rsidRPr="000027E1">
        <w:rPr>
          <w:rFonts w:ascii="GHEA Grapalat" w:hAnsi="GHEA Grapalat"/>
        </w:rPr>
        <w:t>3</w:t>
      </w:r>
      <w:r w:rsidR="00F429C4">
        <w:rPr>
          <w:rFonts w:ascii="GHEA Grapalat" w:hAnsi="GHEA Grapalat"/>
        </w:rPr>
        <w:t>.</w:t>
      </w:r>
      <w:r w:rsidR="00EA7CA6"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596FF8">
        <w:rPr>
          <w:rStyle w:val="FootnoteReference"/>
          <w:rFonts w:ascii="GHEA Grapalat" w:hAnsi="GHEA Grapalat"/>
        </w:rPr>
        <w:footnoteReference w:customMarkFollows="1" w:id="4"/>
        <w:t>15</w:t>
      </w:r>
    </w:p>
    <w:p w14:paraId="14589516" w14:textId="38E0173D" w:rsidR="006505D2" w:rsidRPr="00B138F3" w:rsidRDefault="002C4DBF" w:rsidP="00B46D58">
      <w:pPr>
        <w:widowControl w:val="0"/>
        <w:tabs>
          <w:tab w:val="left" w:pos="1134"/>
        </w:tabs>
        <w:spacing w:after="160"/>
        <w:ind w:firstLine="567"/>
        <w:jc w:val="both"/>
        <w:rPr>
          <w:rFonts w:ascii="GHEA Grapalat" w:hAnsi="GHEA Grapalat"/>
        </w:rPr>
      </w:pPr>
      <w:r w:rsidRPr="00B138F3">
        <w:rPr>
          <w:rFonts w:ascii="GHEA Grapalat" w:hAnsi="GHEA Grapalat"/>
        </w:rPr>
        <w:t>2.</w:t>
      </w:r>
      <w:r w:rsidR="00FE2CFD" w:rsidRPr="00F82CB7">
        <w:rPr>
          <w:rFonts w:ascii="GHEA Grapalat" w:hAnsi="GHEA Grapalat"/>
        </w:rPr>
        <w:t>4</w:t>
      </w:r>
      <w:r w:rsidR="005114D0" w:rsidRPr="00B138F3">
        <w:rPr>
          <w:rFonts w:ascii="GHEA Grapalat" w:hAnsi="GHEA Grapalat"/>
        </w:rPr>
        <w:t>.</w:t>
      </w:r>
      <w:r w:rsidR="009873F3" w:rsidRPr="00B138F3">
        <w:rPr>
          <w:rFonts w:ascii="GHEA Grapalat" w:hAnsi="GHEA Grapalat"/>
        </w:rPr>
        <w:tab/>
      </w:r>
    </w:p>
    <w:p w14:paraId="255C172E" w14:textId="77777777" w:rsidR="00286513" w:rsidRDefault="00286513">
      <w:pPr>
        <w:rPr>
          <w:rFonts w:ascii="GHEA Grapalat" w:hAnsi="GHEA Grapalat"/>
          <w:b/>
        </w:rPr>
      </w:pPr>
      <w:r>
        <w:rPr>
          <w:rFonts w:ascii="GHEA Grapalat" w:hAnsi="GHEA Grapalat"/>
          <w:b/>
        </w:rPr>
        <w:br w:type="page"/>
      </w:r>
    </w:p>
    <w:p w14:paraId="58F1FD4D" w14:textId="77777777" w:rsidR="00286513" w:rsidRPr="00366698" w:rsidRDefault="00286513" w:rsidP="00286513">
      <w:pPr>
        <w:pStyle w:val="HTMLPreformatted"/>
        <w:shd w:val="clear" w:color="auto" w:fill="F8F9FA"/>
        <w:tabs>
          <w:tab w:val="left" w:pos="9922"/>
        </w:tabs>
        <w:spacing w:line="540" w:lineRule="atLeast"/>
        <w:jc w:val="both"/>
        <w:rPr>
          <w:rStyle w:val="y2iqfc"/>
          <w:rFonts w:ascii="GHEA Grapalat" w:hAnsi="GHEA Grapalat"/>
          <w:color w:val="1F1F1F"/>
          <w:sz w:val="24"/>
          <w:szCs w:val="24"/>
          <w:lang w:val="ru-RU"/>
        </w:rPr>
      </w:pPr>
      <w:r w:rsidRPr="008C1FF8">
        <w:rPr>
          <w:rFonts w:ascii="GHEA Grapalat" w:hAnsi="GHEA Grapalat"/>
          <w:sz w:val="24"/>
          <w:szCs w:val="24"/>
          <w:lang w:val="ru-RU"/>
        </w:rPr>
        <w:lastRenderedPageBreak/>
        <w:t xml:space="preserve">       </w:t>
      </w:r>
      <w:r w:rsidRPr="00366698">
        <w:rPr>
          <w:rFonts w:ascii="GHEA Grapalat" w:hAnsi="GHEA Grapalat"/>
          <w:sz w:val="24"/>
          <w:szCs w:val="24"/>
          <w:lang w:val="ru-RU"/>
        </w:rPr>
        <w:t>2.5</w:t>
      </w:r>
      <w:r w:rsidR="008E6339" w:rsidRPr="00366698">
        <w:rPr>
          <w:rFonts w:ascii="GHEA Grapalat" w:hAnsi="GHEA Grapalat"/>
          <w:sz w:val="24"/>
          <w:szCs w:val="24"/>
          <w:lang w:val="ru-RU"/>
        </w:rPr>
        <w:t>.</w:t>
      </w:r>
      <w:r w:rsidRPr="00366698">
        <w:rPr>
          <w:rFonts w:ascii="GHEA Grapalat" w:hAnsi="GHEA Grapalat"/>
          <w:sz w:val="24"/>
          <w:szCs w:val="24"/>
          <w:lang w:val="ru-RU"/>
        </w:rPr>
        <w:t xml:space="preserve">  по </w:t>
      </w:r>
      <w:r w:rsidRPr="00366698">
        <w:rPr>
          <w:rStyle w:val="y2iqfc"/>
          <w:rFonts w:ascii="GHEA Grapalat" w:hAnsi="GHEA Grapalat"/>
          <w:color w:val="1F1F1F"/>
          <w:sz w:val="24"/>
          <w:szCs w:val="24"/>
          <w:lang w:val="ru-RU"/>
        </w:rPr>
        <w:t>пункту 2.4.1 части 1 настоящего приглашения.</w:t>
      </w:r>
    </w:p>
    <w:p w14:paraId="568F58A6" w14:textId="77777777" w:rsidR="00286513" w:rsidRPr="00366698" w:rsidRDefault="00286513" w:rsidP="00286513">
      <w:pPr>
        <w:pStyle w:val="HTMLPreformatted"/>
        <w:shd w:val="clear" w:color="auto" w:fill="F8F9FA"/>
        <w:tabs>
          <w:tab w:val="clear" w:pos="10076"/>
          <w:tab w:val="left" w:pos="9922"/>
        </w:tabs>
        <w:spacing w:line="540" w:lineRule="atLeast"/>
        <w:rPr>
          <w:rStyle w:val="y2iqfc"/>
          <w:rFonts w:ascii="GHEA Grapalat" w:hAnsi="GHEA Grapalat"/>
          <w:color w:val="1F1F1F"/>
          <w:sz w:val="24"/>
          <w:szCs w:val="24"/>
          <w:lang w:val="ru-RU"/>
        </w:rPr>
      </w:pPr>
      <w:r w:rsidRPr="00366698">
        <w:rPr>
          <w:rStyle w:val="y2iqfc"/>
          <w:rFonts w:ascii="GHEA Grapalat" w:hAnsi="GHEA Grapalat"/>
          <w:color w:val="1F1F1F"/>
          <w:sz w:val="24"/>
          <w:szCs w:val="24"/>
          <w:lang w:val="ru-RU"/>
        </w:rPr>
        <w:t xml:space="preserve">1) документы, предусмотренные подпунктом 1, </w:t>
      </w:r>
    </w:p>
    <w:p w14:paraId="1385BBB4" w14:textId="46C5389F" w:rsidR="00286513" w:rsidRPr="008C1FF8" w:rsidRDefault="00D54B46" w:rsidP="00286513">
      <w:pPr>
        <w:pStyle w:val="HTMLPreformatted"/>
        <w:shd w:val="clear" w:color="auto" w:fill="F8F9FA"/>
        <w:tabs>
          <w:tab w:val="clear" w:pos="10076"/>
          <w:tab w:val="left" w:pos="9922"/>
        </w:tabs>
        <w:spacing w:line="540" w:lineRule="atLeast"/>
        <w:rPr>
          <w:rFonts w:ascii="GHEA Grapalat" w:hAnsi="GHEA Grapalat"/>
          <w:color w:val="1F1F1F"/>
          <w:sz w:val="24"/>
          <w:szCs w:val="24"/>
          <w:lang w:val="ru-RU"/>
        </w:rPr>
      </w:pPr>
      <w:r>
        <w:rPr>
          <w:rStyle w:val="y2iqfc"/>
          <w:rFonts w:ascii="GHEA Grapalat" w:hAnsi="GHEA Grapalat"/>
          <w:color w:val="1F1F1F"/>
          <w:sz w:val="24"/>
          <w:szCs w:val="24"/>
          <w:lang w:val="ru-RU"/>
        </w:rPr>
        <w:t>2</w:t>
      </w:r>
      <w:r w:rsidR="00286513" w:rsidRPr="00366698">
        <w:rPr>
          <w:rStyle w:val="y2iqfc"/>
          <w:rFonts w:ascii="GHEA Grapalat" w:hAnsi="GHEA Grapalat"/>
          <w:color w:val="1F1F1F"/>
          <w:sz w:val="24"/>
          <w:szCs w:val="24"/>
          <w:lang w:val="ru-RU"/>
        </w:rPr>
        <w:t xml:space="preserve"> ) сведения, предусмотренные подпунктом </w:t>
      </w:r>
      <w:r>
        <w:rPr>
          <w:rStyle w:val="y2iqfc"/>
          <w:rFonts w:ascii="GHEA Grapalat" w:hAnsi="GHEA Grapalat"/>
          <w:color w:val="1F1F1F"/>
          <w:sz w:val="24"/>
          <w:szCs w:val="24"/>
          <w:lang w:val="ru-RU"/>
        </w:rPr>
        <w:t>2</w:t>
      </w:r>
      <w:r w:rsidR="00286513" w:rsidRPr="00366698">
        <w:rPr>
          <w:rStyle w:val="y2iqfc"/>
          <w:rFonts w:ascii="GHEA Grapalat" w:hAnsi="GHEA Grapalat"/>
          <w:color w:val="1F1F1F"/>
          <w:sz w:val="24"/>
          <w:szCs w:val="24"/>
          <w:lang w:val="ru-RU"/>
        </w:rPr>
        <w:t xml:space="preserve">, в соответствии с приложением </w:t>
      </w:r>
      <w:r w:rsidR="00286513" w:rsidRPr="00366698">
        <w:rPr>
          <w:rStyle w:val="y2iqfc"/>
          <w:rFonts w:ascii="GHEA Grapalat" w:hAnsi="GHEA Grapalat"/>
          <w:color w:val="1F1F1F"/>
          <w:sz w:val="24"/>
          <w:szCs w:val="24"/>
        </w:rPr>
        <w:t>N</w:t>
      </w:r>
      <w:r w:rsidR="00286513" w:rsidRPr="00366698">
        <w:rPr>
          <w:rStyle w:val="y2iqfc"/>
          <w:rFonts w:ascii="GHEA Grapalat" w:hAnsi="GHEA Grapalat"/>
          <w:color w:val="1F1F1F"/>
          <w:sz w:val="24"/>
          <w:szCs w:val="24"/>
          <w:lang w:val="ru-RU"/>
        </w:rPr>
        <w:t xml:space="preserve"> 1.</w:t>
      </w:r>
      <w:r>
        <w:rPr>
          <w:rStyle w:val="y2iqfc"/>
          <w:rFonts w:ascii="GHEA Grapalat" w:hAnsi="GHEA Grapalat"/>
          <w:color w:val="1F1F1F"/>
          <w:sz w:val="24"/>
          <w:szCs w:val="24"/>
          <w:lang w:val="ru-RU"/>
        </w:rPr>
        <w:t>1</w:t>
      </w:r>
      <w:r w:rsidR="00286513" w:rsidRPr="00366698">
        <w:rPr>
          <w:rStyle w:val="y2iqfc"/>
          <w:rFonts w:ascii="GHEA Grapalat" w:hAnsi="GHEA Grapalat"/>
          <w:color w:val="1F1F1F"/>
          <w:sz w:val="24"/>
          <w:szCs w:val="24"/>
          <w:lang w:val="ru-RU"/>
        </w:rPr>
        <w:t xml:space="preserve"> и требуемые им документы.</w:t>
      </w:r>
    </w:p>
    <w:p w14:paraId="0C7EA0D1" w14:textId="77777777" w:rsidR="00286513" w:rsidRDefault="00286513" w:rsidP="00B46D58">
      <w:pPr>
        <w:widowControl w:val="0"/>
        <w:tabs>
          <w:tab w:val="left" w:pos="1134"/>
        </w:tabs>
        <w:spacing w:after="160"/>
        <w:ind w:firstLine="540"/>
        <w:jc w:val="both"/>
        <w:rPr>
          <w:rFonts w:ascii="GHEA Grapalat" w:hAnsi="GHEA Grapalat"/>
          <w:b/>
        </w:rPr>
      </w:pPr>
    </w:p>
    <w:p w14:paraId="70EC1CC8" w14:textId="77777777" w:rsidR="002C4DBF" w:rsidRPr="009044F1" w:rsidRDefault="002C4DBF" w:rsidP="00B46D58">
      <w:pPr>
        <w:widowControl w:val="0"/>
        <w:tabs>
          <w:tab w:val="left" w:pos="1134"/>
        </w:tabs>
        <w:spacing w:after="160"/>
        <w:ind w:firstLine="540"/>
        <w:jc w:val="both"/>
        <w:rPr>
          <w:rFonts w:ascii="GHEA Grapalat" w:hAnsi="GHEA Grapalat"/>
        </w:rPr>
      </w:pPr>
      <w:r w:rsidRPr="009044F1">
        <w:rPr>
          <w:rFonts w:ascii="GHEA Grapalat" w:hAnsi="GHEA Grapalat"/>
          <w:b/>
        </w:rPr>
        <w:t>3)</w:t>
      </w:r>
      <w:r w:rsidR="00367A9A" w:rsidRPr="00E267E5">
        <w:rPr>
          <w:rFonts w:ascii="GHEA Grapalat" w:hAnsi="GHEA Grapalat"/>
          <w:b/>
        </w:rPr>
        <w:tab/>
      </w:r>
      <w:r w:rsidRPr="009044F1">
        <w:rPr>
          <w:rFonts w:ascii="GHEA Grapalat" w:hAnsi="GHEA Grapalat"/>
          <w:b/>
        </w:rPr>
        <w:t>"Финансовый критерий";</w:t>
      </w:r>
    </w:p>
    <w:p w14:paraId="2D1920F7" w14:textId="77777777" w:rsidR="00E67BA7" w:rsidRPr="004B4D36"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2.</w:t>
      </w:r>
      <w:r w:rsidR="00F82CB7" w:rsidRPr="006F1605">
        <w:rPr>
          <w:rFonts w:ascii="GHEA Grapalat" w:hAnsi="GHEA Grapalat"/>
        </w:rPr>
        <w:t>5</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ценовое предложение согласно Приложению №</w:t>
      </w:r>
      <w:r w:rsidR="00385C27" w:rsidRPr="00D3436F">
        <w:rPr>
          <w:rFonts w:ascii="GHEA Grapalat" w:hAnsi="GHEA Grapalat"/>
        </w:rPr>
        <w:t>2</w:t>
      </w:r>
      <w:r w:rsidR="00BC7BF7">
        <w:rPr>
          <w:rFonts w:ascii="GHEA Grapalat" w:hAnsi="GHEA Grapalat"/>
        </w:rPr>
        <w:t>.</w:t>
      </w:r>
      <w:r w:rsidRPr="009044F1">
        <w:rPr>
          <w:rFonts w:ascii="GHEA Grapalat" w:hAnsi="GHEA Grapalat"/>
        </w:rPr>
        <w:t xml:space="preserve"> Ценовое предложение представляется в форме расчета, состоящего из обобщенных компонентов </w:t>
      </w:r>
      <w:r w:rsidRPr="004B4D36">
        <w:rPr>
          <w:rFonts w:ascii="GHEA Grapalat" w:hAnsi="GHEA Grapalat"/>
        </w:rPr>
        <w:t>стоимости</w:t>
      </w:r>
      <w:r w:rsidR="006564A3" w:rsidRPr="004B4D36">
        <w:rPr>
          <w:rFonts w:ascii="GHEA Grapalat" w:hAnsi="GHEA Grapalat"/>
        </w:rPr>
        <w:t xml:space="preserve"> (совокупность себестоимости и прогнозируемой прибыли) </w:t>
      </w:r>
      <w:r w:rsidR="00596FF8" w:rsidRPr="004B4D36">
        <w:rPr>
          <w:rFonts w:ascii="GHEA Grapalat" w:hAnsi="GHEA Grapalat"/>
        </w:rPr>
        <w:t xml:space="preserve"> </w:t>
      </w:r>
      <w:r w:rsidRPr="004B4D36">
        <w:rPr>
          <w:rFonts w:ascii="GHEA Grapalat" w:hAnsi="GHEA Grapalat"/>
        </w:rPr>
        <w:t>и налога на добавленную стоимость. Расчет компонентов стоимости — разбивка или другие детали — не</w:t>
      </w:r>
      <w:r w:rsidR="00E267E5" w:rsidRPr="004B4D36">
        <w:rPr>
          <w:rFonts w:ascii="GHEA Grapalat" w:hAnsi="GHEA Grapalat"/>
        </w:rPr>
        <w:t xml:space="preserve"> требуются и не представляются.</w:t>
      </w:r>
    </w:p>
    <w:p w14:paraId="38126465" w14:textId="77777777" w:rsidR="00A67EAC" w:rsidRPr="009044F1" w:rsidRDefault="009F0AB3" w:rsidP="00B46D58">
      <w:pPr>
        <w:widowControl w:val="0"/>
        <w:tabs>
          <w:tab w:val="left" w:pos="1134"/>
        </w:tabs>
        <w:spacing w:after="160"/>
        <w:ind w:firstLine="567"/>
        <w:jc w:val="both"/>
        <w:rPr>
          <w:rFonts w:ascii="GHEA Grapalat" w:hAnsi="GHEA Grapalat" w:cs="Sylfaen"/>
        </w:rPr>
      </w:pPr>
      <w:r>
        <w:rPr>
          <w:rFonts w:ascii="GHEA Grapalat" w:hAnsi="GHEA Grapalat"/>
        </w:rPr>
        <w:t>2</w:t>
      </w:r>
      <w:r w:rsidR="00F460E3">
        <w:rPr>
          <w:rFonts w:ascii="GHEA Grapalat" w:hAnsi="GHEA Grapalat"/>
        </w:rPr>
        <w:t>.</w:t>
      </w:r>
      <w:r w:rsidR="00F82CB7" w:rsidRPr="00F82CB7">
        <w:rPr>
          <w:rFonts w:ascii="GHEA Grapalat" w:hAnsi="GHEA Grapalat"/>
        </w:rPr>
        <w:t>6</w:t>
      </w:r>
      <w:r w:rsidR="00E267E5" w:rsidRPr="000F6C24">
        <w:rPr>
          <w:rFonts w:ascii="GHEA Grapalat" w:hAnsi="GHEA Grapalat"/>
        </w:rPr>
        <w:tab/>
      </w:r>
      <w:r w:rsidR="008626E5" w:rsidRPr="009044F1">
        <w:rPr>
          <w:rFonts w:ascii="GHEA Grapalat" w:hAnsi="GHEA Grapalat"/>
        </w:rPr>
        <w:t>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14:paraId="34A2472A" w14:textId="77777777" w:rsidR="00EB3BFA" w:rsidRDefault="009F0AB3" w:rsidP="00B46D58">
      <w:pPr>
        <w:widowControl w:val="0"/>
        <w:tabs>
          <w:tab w:val="left" w:pos="1134"/>
        </w:tabs>
        <w:spacing w:after="160"/>
        <w:ind w:firstLine="567"/>
        <w:jc w:val="both"/>
        <w:rPr>
          <w:rFonts w:ascii="GHEA Grapalat" w:hAnsi="GHEA Grapalat"/>
        </w:rPr>
      </w:pPr>
      <w:r>
        <w:rPr>
          <w:rFonts w:ascii="GHEA Grapalat" w:hAnsi="GHEA Grapalat"/>
        </w:rPr>
        <w:t>2</w:t>
      </w:r>
      <w:r w:rsidR="008626E5" w:rsidRPr="009044F1">
        <w:rPr>
          <w:rFonts w:ascii="GHEA Grapalat" w:hAnsi="GHEA Grapalat"/>
        </w:rPr>
        <w:t>.</w:t>
      </w:r>
      <w:r w:rsidR="00F82CB7" w:rsidRPr="00EC1F0A">
        <w:rPr>
          <w:rFonts w:ascii="GHEA Grapalat" w:hAnsi="GHEA Grapalat"/>
        </w:rPr>
        <w:t>7</w:t>
      </w:r>
      <w:r w:rsidR="00EC4580" w:rsidRPr="00EC4580">
        <w:rPr>
          <w:rFonts w:ascii="GHEA Grapalat" w:hAnsi="GHEA Grapalat"/>
        </w:rPr>
        <w:t>.</w:t>
      </w:r>
      <w:r w:rsidR="00E267E5" w:rsidRPr="000F6C24">
        <w:rPr>
          <w:rFonts w:ascii="GHEA Grapalat" w:hAnsi="GHEA Grapalat"/>
        </w:rPr>
        <w:tab/>
      </w:r>
      <w:r w:rsidR="008626E5" w:rsidRPr="009044F1">
        <w:rPr>
          <w:rFonts w:ascii="GHEA Grapalat" w:hAnsi="GHEA Grapalat"/>
        </w:rPr>
        <w:t>Вместо оригиналов документов, включенных в заявку, могут быть представлены нотариально заверенные копии этих документов.</w:t>
      </w:r>
      <w:r w:rsidR="00EB3BFA">
        <w:rPr>
          <w:rFonts w:ascii="GHEA Grapalat" w:hAnsi="GHEA Grapalat"/>
        </w:rPr>
        <w:br w:type="page"/>
      </w:r>
    </w:p>
    <w:p w14:paraId="5090F33E" w14:textId="77777777" w:rsidR="00B2572B" w:rsidRPr="00374F4A" w:rsidRDefault="00B2572B" w:rsidP="00B46D58">
      <w:pPr>
        <w:pStyle w:val="norm"/>
        <w:widowControl w:val="0"/>
        <w:spacing w:after="160" w:line="240" w:lineRule="auto"/>
        <w:ind w:firstLine="284"/>
        <w:jc w:val="right"/>
        <w:rPr>
          <w:rFonts w:ascii="GHEA Grapalat" w:hAnsi="GHEA Grapalat" w:cs="Arial"/>
          <w:b/>
          <w:sz w:val="24"/>
          <w:szCs w:val="24"/>
        </w:rPr>
      </w:pPr>
      <w:r w:rsidRPr="00374F4A">
        <w:rPr>
          <w:rFonts w:ascii="GHEA Grapalat" w:hAnsi="GHEA Grapalat"/>
          <w:b/>
          <w:sz w:val="24"/>
          <w:szCs w:val="24"/>
        </w:rPr>
        <w:lastRenderedPageBreak/>
        <w:t>Приложение № 1</w:t>
      </w:r>
    </w:p>
    <w:p w14:paraId="63D07B52" w14:textId="792AD3FA" w:rsidR="00B2572B" w:rsidRPr="00374F4A" w:rsidRDefault="00B2572B" w:rsidP="00B46D58">
      <w:pPr>
        <w:pStyle w:val="BodyTextIndent3"/>
        <w:widowControl w:val="0"/>
        <w:spacing w:after="160" w:line="240" w:lineRule="auto"/>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sidR="00C50A7C">
        <w:rPr>
          <w:rFonts w:ascii="GHEA Grapalat" w:hAnsi="GHEA Grapalat"/>
          <w:b/>
          <w:sz w:val="24"/>
          <w:szCs w:val="24"/>
        </w:rPr>
        <w:t>неотложный открытый конкурс</w:t>
      </w:r>
      <w:r w:rsidR="00123294" w:rsidRPr="00BF4E90">
        <w:rPr>
          <w:rFonts w:ascii="GHEA Grapalat" w:hAnsi="GHEA Grapalat" w:cs="Arial"/>
          <w:b/>
          <w:sz w:val="24"/>
          <w:szCs w:val="24"/>
        </w:rPr>
        <w:br/>
      </w:r>
      <w:r w:rsidRPr="00374F4A">
        <w:rPr>
          <w:rFonts w:ascii="GHEA Grapalat" w:hAnsi="GHEA Grapalat"/>
          <w:b/>
          <w:sz w:val="24"/>
          <w:szCs w:val="24"/>
        </w:rPr>
        <w:t xml:space="preserve">под кодом </w:t>
      </w:r>
      <w:r w:rsidR="00CD3B30">
        <w:rPr>
          <w:rFonts w:ascii="GHEA Grapalat" w:hAnsi="GHEA Grapalat"/>
          <w:b/>
          <w:sz w:val="24"/>
          <w:szCs w:val="24"/>
        </w:rPr>
        <w:t>ԵՔ-ՀԲՄԽԾՁԲ-25/66</w:t>
      </w:r>
    </w:p>
    <w:p w14:paraId="5017E4E9" w14:textId="77777777" w:rsidR="00B2572B" w:rsidRDefault="00B2572B" w:rsidP="00B46D58">
      <w:pPr>
        <w:widowControl w:val="0"/>
        <w:spacing w:after="120"/>
        <w:jc w:val="center"/>
        <w:rPr>
          <w:rFonts w:ascii="GHEA Grapalat" w:hAnsi="GHEA Grapalat" w:cs="Sylfaen"/>
          <w:b/>
        </w:rPr>
      </w:pPr>
    </w:p>
    <w:p w14:paraId="3FB59C9B" w14:textId="77777777" w:rsidR="00D87B1D" w:rsidRPr="00374F4A" w:rsidRDefault="00D87B1D" w:rsidP="00B46D58">
      <w:pPr>
        <w:widowControl w:val="0"/>
        <w:spacing w:after="120"/>
        <w:jc w:val="center"/>
        <w:rPr>
          <w:rFonts w:ascii="GHEA Grapalat" w:hAnsi="GHEA Grapalat" w:cs="Sylfaen"/>
          <w:b/>
        </w:rPr>
      </w:pPr>
    </w:p>
    <w:p w14:paraId="3545B79B" w14:textId="77777777" w:rsidR="00B2572B" w:rsidRPr="00374F4A" w:rsidRDefault="00B2572B" w:rsidP="00B46D58">
      <w:pPr>
        <w:widowControl w:val="0"/>
        <w:spacing w:after="160"/>
        <w:jc w:val="center"/>
        <w:rPr>
          <w:rFonts w:ascii="GHEA Grapalat" w:hAnsi="GHEA Grapalat" w:cs="Arial"/>
          <w:b/>
        </w:rPr>
      </w:pPr>
      <w:r w:rsidRPr="00374F4A">
        <w:rPr>
          <w:rFonts w:ascii="GHEA Grapalat" w:hAnsi="GHEA Grapalat"/>
          <w:b/>
        </w:rPr>
        <w:t>ЗАЯВЛЕНИЕ</w:t>
      </w:r>
      <w:r w:rsidR="00350210" w:rsidRPr="00D3436F">
        <w:rPr>
          <w:rFonts w:ascii="GHEA Grapalat" w:hAnsi="GHEA Grapalat"/>
          <w:b/>
        </w:rPr>
        <w:t>-</w:t>
      </w:r>
      <w:r w:rsidR="005A6435" w:rsidRPr="005A6435">
        <w:rPr>
          <w:rFonts w:ascii="GHEA Grapalat" w:hAnsi="GHEA Grapalat"/>
          <w:b/>
        </w:rPr>
        <w:t xml:space="preserve"> </w:t>
      </w:r>
      <w:r w:rsidR="005A6435">
        <w:rPr>
          <w:rFonts w:ascii="GHEA Grapalat" w:hAnsi="GHEA Grapalat"/>
          <w:b/>
        </w:rPr>
        <w:t xml:space="preserve"> ОБЪЯВЛЕНИЕ </w:t>
      </w:r>
      <w:r w:rsidRPr="00374F4A">
        <w:rPr>
          <w:rFonts w:ascii="GHEA Grapalat" w:hAnsi="GHEA Grapalat"/>
          <w:b/>
        </w:rPr>
        <w:t>*</w:t>
      </w:r>
    </w:p>
    <w:p w14:paraId="4EA19238" w14:textId="648341FB" w:rsidR="00B2572B" w:rsidRPr="00374F4A" w:rsidRDefault="00B2572B" w:rsidP="00B46D58">
      <w:pPr>
        <w:pStyle w:val="Heading6"/>
        <w:keepNext w:val="0"/>
        <w:widowControl w:val="0"/>
        <w:spacing w:after="160"/>
        <w:jc w:val="center"/>
        <w:rPr>
          <w:rFonts w:ascii="GHEA Grapalat" w:hAnsi="GHEA Grapalat" w:cs="Arial"/>
          <w:color w:val="auto"/>
          <w:sz w:val="24"/>
          <w:szCs w:val="24"/>
        </w:rPr>
      </w:pPr>
      <w:r w:rsidRPr="00374F4A">
        <w:rPr>
          <w:rFonts w:ascii="GHEA Grapalat" w:hAnsi="GHEA Grapalat"/>
          <w:color w:val="auto"/>
          <w:sz w:val="24"/>
          <w:szCs w:val="24"/>
        </w:rPr>
        <w:t xml:space="preserve">на участие в </w:t>
      </w:r>
      <w:r w:rsidR="00CF6E8C">
        <w:rPr>
          <w:rFonts w:ascii="GHEA Grapalat" w:hAnsi="GHEA Grapalat"/>
          <w:sz w:val="24"/>
          <w:szCs w:val="24"/>
        </w:rPr>
        <w:t>неотложный</w:t>
      </w:r>
      <w:r w:rsidR="00CF6E8C" w:rsidRPr="00374F4A">
        <w:rPr>
          <w:rFonts w:ascii="GHEA Grapalat" w:hAnsi="GHEA Grapalat"/>
          <w:color w:val="auto"/>
          <w:sz w:val="24"/>
          <w:szCs w:val="24"/>
        </w:rPr>
        <w:t xml:space="preserve"> </w:t>
      </w:r>
      <w:r w:rsidRPr="00374F4A">
        <w:rPr>
          <w:rFonts w:ascii="GHEA Grapalat" w:hAnsi="GHEA Grapalat"/>
          <w:color w:val="auto"/>
          <w:sz w:val="24"/>
          <w:szCs w:val="24"/>
        </w:rPr>
        <w:t>открытом конкурсе</w:t>
      </w:r>
      <w:r w:rsidR="00AA7117" w:rsidRPr="00374F4A">
        <w:rPr>
          <w:rFonts w:ascii="GHEA Grapalat" w:hAnsi="GHEA Grapalat"/>
          <w:color w:val="auto"/>
          <w:sz w:val="24"/>
          <w:szCs w:val="24"/>
        </w:rPr>
        <w:t xml:space="preserve"> </w:t>
      </w:r>
    </w:p>
    <w:p w14:paraId="2773512D" w14:textId="77777777" w:rsidR="00B2572B" w:rsidRPr="00374F4A" w:rsidRDefault="00B2572B" w:rsidP="00B46D58">
      <w:pPr>
        <w:widowControl w:val="0"/>
        <w:spacing w:after="120"/>
        <w:jc w:val="center"/>
        <w:rPr>
          <w:rFonts w:ascii="GHEA Grapalat" w:hAnsi="GHEA Grapalat"/>
        </w:rPr>
      </w:pPr>
    </w:p>
    <w:p w14:paraId="0DFDF53B" w14:textId="77777777" w:rsidR="00374F4A" w:rsidRPr="00C4157A" w:rsidRDefault="00374F4A" w:rsidP="00B46D58">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14:paraId="62B58FA7" w14:textId="77777777" w:rsidR="00374F4A" w:rsidRPr="000C1746" w:rsidRDefault="00374F4A" w:rsidP="00B46D58">
      <w:pPr>
        <w:spacing w:after="160"/>
        <w:ind w:left="2694"/>
        <w:jc w:val="both"/>
        <w:rPr>
          <w:rFonts w:ascii="GHEA Grapalat" w:hAnsi="GHEA Grapalat"/>
          <w:sz w:val="16"/>
        </w:rPr>
      </w:pPr>
      <w:r w:rsidRPr="000C1746">
        <w:rPr>
          <w:rFonts w:ascii="GHEA Grapalat" w:hAnsi="GHEA Grapalat"/>
          <w:sz w:val="16"/>
        </w:rPr>
        <w:t xml:space="preserve">наименование участника </w:t>
      </w:r>
    </w:p>
    <w:p w14:paraId="6A54F4D9" w14:textId="77777777" w:rsidR="00374F4A" w:rsidRPr="00DA5EA0" w:rsidRDefault="00374F4A" w:rsidP="00B46D58">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r w:rsidRPr="00DA5EA0">
        <w:rPr>
          <w:rFonts w:ascii="GHEA Grapalat" w:hAnsi="GHEA Grapalat"/>
        </w:rPr>
        <w:t>объявленного</w:t>
      </w:r>
    </w:p>
    <w:p w14:paraId="58421A59" w14:textId="77777777" w:rsidR="00374F4A" w:rsidRPr="000C1746" w:rsidRDefault="00374F4A" w:rsidP="00B46D58">
      <w:pPr>
        <w:spacing w:after="160"/>
        <w:ind w:left="4395"/>
        <w:jc w:val="both"/>
        <w:rPr>
          <w:rFonts w:ascii="GHEA Grapalat" w:hAnsi="GHEA Grapalat" w:cs="Sylfaen"/>
          <w:sz w:val="16"/>
        </w:rPr>
      </w:pPr>
      <w:r w:rsidRPr="000C1746">
        <w:rPr>
          <w:rFonts w:ascii="GHEA Grapalat" w:hAnsi="GHEA Grapalat"/>
          <w:sz w:val="16"/>
        </w:rPr>
        <w:t>номер лота (лотов)</w:t>
      </w:r>
    </w:p>
    <w:p w14:paraId="7784A91B" w14:textId="242683F3" w:rsidR="00374F4A" w:rsidRPr="00DA5EA0" w:rsidRDefault="00D54B46" w:rsidP="00D54B46">
      <w:pPr>
        <w:jc w:val="both"/>
        <w:rPr>
          <w:rFonts w:ascii="GHEA Grapalat" w:hAnsi="GHEA Grapalat"/>
        </w:rPr>
      </w:pPr>
      <w:r w:rsidRPr="00D54B46">
        <w:rPr>
          <w:rFonts w:ascii="GHEA Grapalat" w:hAnsi="GHEA Grapalat"/>
        </w:rPr>
        <w:t>мэри</w:t>
      </w:r>
      <w:r>
        <w:rPr>
          <w:rFonts w:ascii="GHEA Grapalat" w:hAnsi="GHEA Grapalat"/>
        </w:rPr>
        <w:t>ей</w:t>
      </w:r>
      <w:r w:rsidRPr="00D54B46">
        <w:rPr>
          <w:rFonts w:ascii="GHEA Grapalat" w:hAnsi="GHEA Grapalat"/>
        </w:rPr>
        <w:t xml:space="preserve"> г. Еревана</w:t>
      </w:r>
      <w:r w:rsidR="00374F4A" w:rsidRPr="00DA5EA0">
        <w:rPr>
          <w:rFonts w:ascii="GHEA Grapalat" w:hAnsi="GHEA Grapalat"/>
        </w:rPr>
        <w:t xml:space="preserve"> </w:t>
      </w:r>
      <w:r w:rsidR="00374F4A" w:rsidRPr="005437F6">
        <w:rPr>
          <w:rFonts w:ascii="GHEA Grapalat" w:hAnsi="GHEA Grapalat"/>
        </w:rPr>
        <w:t>под кодом</w:t>
      </w:r>
      <w:r w:rsidR="00374F4A" w:rsidRPr="00BD0FD1">
        <w:rPr>
          <w:rFonts w:ascii="GHEA Grapalat" w:hAnsi="GHEA Grapalat"/>
        </w:rPr>
        <w:t xml:space="preserve"> </w:t>
      </w:r>
      <w:r w:rsidR="00CD3B30">
        <w:rPr>
          <w:rFonts w:ascii="GHEA Grapalat" w:hAnsi="GHEA Grapalat"/>
        </w:rPr>
        <w:t>ԵՔ-ՀԲՄԽԾՁԲ-25/66</w:t>
      </w:r>
      <w:r>
        <w:rPr>
          <w:rFonts w:ascii="GHEA Grapalat" w:hAnsi="GHEA Grapalat"/>
        </w:rPr>
        <w:t xml:space="preserve"> </w:t>
      </w:r>
      <w:r w:rsidR="00CF6E8C" w:rsidRPr="00CF6E8C">
        <w:rPr>
          <w:rFonts w:ascii="GHEA Grapalat" w:hAnsi="GHEA Grapalat"/>
        </w:rPr>
        <w:t xml:space="preserve">неотложный </w:t>
      </w:r>
      <w:r w:rsidR="00374F4A" w:rsidRPr="00DD2B43">
        <w:rPr>
          <w:rFonts w:ascii="GHEA Grapalat" w:hAnsi="GHEA Grapalat"/>
        </w:rPr>
        <w:t>открытого конкурса</w:t>
      </w:r>
      <w:r w:rsidR="00374F4A" w:rsidRPr="005437F6">
        <w:rPr>
          <w:rFonts w:ascii="GHEA Grapalat" w:hAnsi="GHEA Grapalat"/>
        </w:rPr>
        <w:t xml:space="preserve"> </w:t>
      </w:r>
      <w:r w:rsidR="00374F4A" w:rsidRPr="00DA5EA0">
        <w:rPr>
          <w:rFonts w:ascii="GHEA Grapalat" w:hAnsi="GHEA Grapalat"/>
        </w:rPr>
        <w:t>и в соответствии с требованиями приглашения подает заявку.</w:t>
      </w:r>
    </w:p>
    <w:p w14:paraId="37586998" w14:textId="77777777" w:rsidR="00374F4A" w:rsidRPr="002B75BF" w:rsidRDefault="00374F4A" w:rsidP="00B46D58">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14:paraId="55D7BE90" w14:textId="77777777" w:rsidR="00374F4A" w:rsidRPr="000C1746" w:rsidRDefault="00374F4A" w:rsidP="00B46D58">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14:paraId="50B68C0E" w14:textId="77777777" w:rsidR="00374F4A" w:rsidRPr="00DA5EA0" w:rsidRDefault="00374F4A" w:rsidP="00B46D58">
      <w:pPr>
        <w:jc w:val="both"/>
        <w:rPr>
          <w:rFonts w:ascii="GHEA Grapalat" w:hAnsi="GHEA Grapalat" w:cs="Sylfaen"/>
        </w:rPr>
      </w:pPr>
      <w:r w:rsidRPr="00DA5EA0">
        <w:rPr>
          <w:rFonts w:ascii="GHEA Grapalat" w:hAnsi="GHEA Grapalat"/>
        </w:rPr>
        <w:t>является 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14:paraId="0627C497" w14:textId="77777777" w:rsidR="00374F4A" w:rsidRPr="000C1746" w:rsidRDefault="00374F4A" w:rsidP="00B46D58">
      <w:pPr>
        <w:spacing w:after="160"/>
        <w:ind w:left="4111"/>
        <w:jc w:val="both"/>
        <w:rPr>
          <w:rFonts w:ascii="GHEA Grapalat" w:hAnsi="GHEA Grapalat" w:cs="Arial"/>
          <w:sz w:val="16"/>
        </w:rPr>
      </w:pPr>
      <w:r w:rsidRPr="000C1746">
        <w:rPr>
          <w:rFonts w:ascii="GHEA Grapalat" w:hAnsi="GHEA Grapalat"/>
          <w:sz w:val="16"/>
        </w:rPr>
        <w:t>наименование страны</w:t>
      </w:r>
    </w:p>
    <w:p w14:paraId="3EAD7D9E" w14:textId="77777777" w:rsidR="000612B9" w:rsidRDefault="000612B9" w:rsidP="00B46D58">
      <w:pPr>
        <w:jc w:val="both"/>
        <w:rPr>
          <w:rFonts w:ascii="GHEA Grapalat" w:hAnsi="GHEA Grapalat"/>
        </w:rPr>
      </w:pPr>
    </w:p>
    <w:p w14:paraId="20B8E90C" w14:textId="77777777" w:rsidR="000612B9" w:rsidRDefault="004F0CAA" w:rsidP="00B46D58">
      <w:pPr>
        <w:jc w:val="both"/>
        <w:rPr>
          <w:rFonts w:ascii="GHEA Grapalat" w:hAnsi="GHEA Grapalat"/>
        </w:rPr>
      </w:pPr>
      <w:r>
        <w:rPr>
          <w:rFonts w:ascii="GHEA Grapalat" w:hAnsi="GHEA Grapalat"/>
        </w:rPr>
        <w:t>Данные</w:t>
      </w:r>
      <w:r w:rsidR="002A0700">
        <w:rPr>
          <w:rFonts w:ascii="GHEA Grapalat" w:hAnsi="GHEA Grapalat"/>
        </w:rPr>
        <w:t xml:space="preserve">       </w:t>
      </w:r>
      <w:r w:rsidR="000612B9">
        <w:rPr>
          <w:rFonts w:ascii="GHEA Grapalat" w:hAnsi="GHEA Grapalat"/>
        </w:rPr>
        <w:t>----------------------------------------</w:t>
      </w:r>
      <w:r w:rsidR="00304237">
        <w:rPr>
          <w:rFonts w:ascii="GHEA Grapalat" w:hAnsi="GHEA Grapalat"/>
        </w:rPr>
        <w:t xml:space="preserve">  </w:t>
      </w:r>
      <w:r w:rsidR="00F96993">
        <w:rPr>
          <w:rFonts w:ascii="GHEA Grapalat" w:hAnsi="GHEA Grapalat"/>
        </w:rPr>
        <w:t>следующие</w:t>
      </w:r>
      <w:r w:rsidR="00304237">
        <w:rPr>
          <w:rFonts w:ascii="GHEA Grapalat" w:hAnsi="GHEA Grapalat"/>
        </w:rPr>
        <w:t>:</w:t>
      </w:r>
    </w:p>
    <w:p w14:paraId="70D1323F" w14:textId="77777777" w:rsidR="002A0700" w:rsidRPr="000811C1" w:rsidRDefault="002A0700" w:rsidP="000811C1">
      <w:pPr>
        <w:spacing w:after="160"/>
        <w:ind w:left="1843"/>
        <w:rPr>
          <w:rFonts w:ascii="GHEA Grapalat" w:hAnsi="GHEA Grapalat" w:cs="Sylfaen"/>
          <w:sz w:val="16"/>
          <w:lang w:val="hy-AM"/>
        </w:rPr>
      </w:pPr>
      <w:r w:rsidRPr="000C1746">
        <w:rPr>
          <w:rFonts w:ascii="GHEA Grapalat" w:hAnsi="GHEA Grapalat"/>
          <w:sz w:val="16"/>
        </w:rPr>
        <w:t>наименование участника</w:t>
      </w:r>
    </w:p>
    <w:p w14:paraId="24818044" w14:textId="77777777" w:rsidR="000612B9" w:rsidRDefault="000612B9" w:rsidP="00B46D58">
      <w:pPr>
        <w:jc w:val="both"/>
        <w:rPr>
          <w:rFonts w:ascii="GHEA Grapalat" w:hAnsi="GHEA Grapalat"/>
        </w:rPr>
      </w:pPr>
    </w:p>
    <w:p w14:paraId="17228167" w14:textId="77777777" w:rsidR="00374F4A" w:rsidRPr="00B443ED" w:rsidRDefault="00374F4A" w:rsidP="00B46D58">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sidR="00B138F3">
        <w:rPr>
          <w:rFonts w:ascii="GHEA Grapalat" w:hAnsi="GHEA Grapalat"/>
        </w:rPr>
        <w:t xml:space="preserve">             </w:t>
      </w:r>
      <w:r>
        <w:rPr>
          <w:rFonts w:ascii="GHEA Grapalat" w:hAnsi="GHEA Grapalat"/>
        </w:rPr>
        <w:t>________________</w:t>
      </w:r>
    </w:p>
    <w:p w14:paraId="21CB17F3" w14:textId="77777777" w:rsidR="00374F4A" w:rsidRPr="000C1746" w:rsidRDefault="00B138F3" w:rsidP="00B138F3">
      <w:pPr>
        <w:tabs>
          <w:tab w:val="left" w:pos="7371"/>
        </w:tabs>
        <w:ind w:left="4111"/>
        <w:jc w:val="both"/>
        <w:rPr>
          <w:rFonts w:ascii="GHEA Grapalat" w:hAnsi="GHEA Grapalat" w:cs="Arial"/>
          <w:sz w:val="16"/>
        </w:rPr>
      </w:pPr>
      <w:r>
        <w:rPr>
          <w:rFonts w:ascii="GHEA Grapalat" w:hAnsi="GHEA Grapalat"/>
          <w:sz w:val="16"/>
        </w:rPr>
        <w:t xml:space="preserve">               </w:t>
      </w:r>
      <w:r w:rsidR="00374F4A" w:rsidRPr="000C1746">
        <w:rPr>
          <w:rFonts w:ascii="GHEA Grapalat" w:hAnsi="GHEA Grapalat"/>
          <w:sz w:val="16"/>
        </w:rPr>
        <w:t>учетный номер</w:t>
      </w:r>
      <w:r>
        <w:rPr>
          <w:rFonts w:ascii="GHEA Grapalat" w:hAnsi="GHEA Grapalat"/>
          <w:sz w:val="16"/>
        </w:rPr>
        <w:t xml:space="preserve"> </w:t>
      </w:r>
      <w:r w:rsidR="00374F4A" w:rsidRPr="000C1746">
        <w:rPr>
          <w:rFonts w:ascii="GHEA Grapalat" w:hAnsi="GHEA Grapalat"/>
          <w:sz w:val="16"/>
        </w:rPr>
        <w:t>налогоплательщика</w:t>
      </w:r>
    </w:p>
    <w:p w14:paraId="07627C5A" w14:textId="77777777" w:rsidR="00B138F3" w:rsidRDefault="00B138F3" w:rsidP="00B46D58">
      <w:pPr>
        <w:jc w:val="both"/>
        <w:rPr>
          <w:rFonts w:ascii="GHEA Grapalat" w:hAnsi="GHEA Grapalat"/>
        </w:rPr>
      </w:pPr>
    </w:p>
    <w:p w14:paraId="68494F93" w14:textId="77777777" w:rsidR="00374F4A" w:rsidRPr="008E7F24" w:rsidRDefault="00374F4A" w:rsidP="00B46D58">
      <w:pPr>
        <w:jc w:val="both"/>
        <w:rPr>
          <w:rFonts w:ascii="GHEA Grapalat" w:hAnsi="GHEA Grapalat"/>
        </w:rPr>
      </w:pPr>
      <w:r w:rsidRPr="00DA5EA0">
        <w:rPr>
          <w:rFonts w:ascii="GHEA Grapalat" w:hAnsi="GHEA Grapalat"/>
        </w:rPr>
        <w:t>Адрес электронной почты</w:t>
      </w:r>
      <w:r w:rsidRPr="008E7F24">
        <w:rPr>
          <w:rFonts w:ascii="GHEA Grapalat" w:hAnsi="GHEA Grapalat"/>
        </w:rPr>
        <w:t xml:space="preserve"> </w:t>
      </w:r>
      <w:r w:rsidR="00B138F3">
        <w:rPr>
          <w:rFonts w:ascii="GHEA Grapalat" w:hAnsi="GHEA Grapalat"/>
        </w:rPr>
        <w:t xml:space="preserve">                           </w:t>
      </w:r>
      <w:r>
        <w:rPr>
          <w:rFonts w:ascii="GHEA Grapalat" w:hAnsi="GHEA Grapalat"/>
        </w:rPr>
        <w:t>______</w:t>
      </w:r>
      <w:r w:rsidRPr="008E7F24">
        <w:rPr>
          <w:rFonts w:ascii="GHEA Grapalat" w:hAnsi="GHEA Grapalat"/>
        </w:rPr>
        <w:t>__</w:t>
      </w:r>
      <w:r>
        <w:rPr>
          <w:rFonts w:ascii="GHEA Grapalat" w:hAnsi="GHEA Grapalat"/>
        </w:rPr>
        <w:t>_______</w:t>
      </w:r>
      <w:r w:rsidRPr="00DA5EA0">
        <w:rPr>
          <w:rFonts w:ascii="GHEA Grapalat" w:hAnsi="GHEA Grapalat"/>
        </w:rPr>
        <w:t>___</w:t>
      </w:r>
    </w:p>
    <w:p w14:paraId="5F7EB429" w14:textId="77777777" w:rsidR="00374F4A" w:rsidRPr="00D3436F" w:rsidRDefault="00B138F3" w:rsidP="00B138F3">
      <w:pPr>
        <w:tabs>
          <w:tab w:val="left" w:pos="6946"/>
        </w:tabs>
        <w:ind w:left="3402" w:firstLine="6"/>
        <w:jc w:val="both"/>
        <w:rPr>
          <w:rFonts w:ascii="GHEA Grapalat" w:hAnsi="GHEA Grapalat"/>
          <w:sz w:val="16"/>
        </w:rPr>
      </w:pPr>
      <w:r>
        <w:rPr>
          <w:rFonts w:ascii="GHEA Grapalat" w:hAnsi="GHEA Grapalat"/>
          <w:sz w:val="16"/>
        </w:rPr>
        <w:t xml:space="preserve">                                  </w:t>
      </w:r>
      <w:r w:rsidR="00374F4A" w:rsidRPr="000C1746">
        <w:rPr>
          <w:rFonts w:ascii="GHEA Grapalat" w:hAnsi="GHEA Grapalat"/>
          <w:sz w:val="16"/>
        </w:rPr>
        <w:t>адрес электронной</w:t>
      </w:r>
      <w:r w:rsidR="00374F4A" w:rsidRPr="002B75BF">
        <w:rPr>
          <w:rFonts w:ascii="GHEA Grapalat" w:hAnsi="GHEA Grapalat"/>
          <w:sz w:val="16"/>
        </w:rPr>
        <w:tab/>
      </w:r>
      <w:r w:rsidR="00374F4A" w:rsidRPr="000C1746">
        <w:rPr>
          <w:rFonts w:ascii="GHEA Grapalat" w:hAnsi="GHEA Grapalat"/>
          <w:sz w:val="16"/>
        </w:rPr>
        <w:t>почты</w:t>
      </w:r>
    </w:p>
    <w:p w14:paraId="1AD2691B" w14:textId="77777777" w:rsidR="00B138F3" w:rsidRDefault="00B138F3" w:rsidP="00F96993">
      <w:pPr>
        <w:jc w:val="both"/>
        <w:rPr>
          <w:rFonts w:ascii="GHEA Grapalat" w:hAnsi="GHEA Grapalat"/>
        </w:rPr>
      </w:pPr>
    </w:p>
    <w:p w14:paraId="1516ECFB" w14:textId="77777777" w:rsidR="009E1181" w:rsidRDefault="00F96993" w:rsidP="00F96993">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14:paraId="2B8E0731" w14:textId="77777777" w:rsidR="00F96993" w:rsidRDefault="009E1181" w:rsidP="00F96993">
      <w:pPr>
        <w:jc w:val="both"/>
        <w:rPr>
          <w:rFonts w:ascii="GHEA Grapalat" w:hAnsi="GHEA Grapalat"/>
          <w:sz w:val="18"/>
          <w:szCs w:val="18"/>
        </w:rPr>
      </w:pPr>
      <w:r>
        <w:rPr>
          <w:rFonts w:ascii="GHEA Grapalat" w:hAnsi="GHEA Grapalat"/>
        </w:rPr>
        <w:t xml:space="preserve">            </w:t>
      </w:r>
      <w:r w:rsidR="00F96993">
        <w:rPr>
          <w:rFonts w:ascii="GHEA Grapalat" w:hAnsi="GHEA Grapalat"/>
        </w:rPr>
        <w:t xml:space="preserve">  </w:t>
      </w:r>
      <w:r>
        <w:rPr>
          <w:rFonts w:ascii="GHEA Grapalat" w:hAnsi="GHEA Grapalat"/>
        </w:rPr>
        <w:t xml:space="preserve">                                </w:t>
      </w:r>
      <w:r w:rsidR="00B138F3">
        <w:rPr>
          <w:rFonts w:ascii="GHEA Grapalat" w:hAnsi="GHEA Grapalat"/>
        </w:rPr>
        <w:t xml:space="preserve">                        </w:t>
      </w:r>
      <w:r w:rsidRPr="000811C1">
        <w:rPr>
          <w:rFonts w:ascii="GHEA Grapalat" w:hAnsi="GHEA Grapalat"/>
          <w:sz w:val="18"/>
          <w:szCs w:val="18"/>
        </w:rPr>
        <w:t>адрес деятельности</w:t>
      </w:r>
    </w:p>
    <w:p w14:paraId="02B6AA83" w14:textId="77777777" w:rsidR="00B16483" w:rsidRDefault="00B16483" w:rsidP="00F96993">
      <w:pPr>
        <w:jc w:val="both"/>
        <w:rPr>
          <w:rFonts w:ascii="GHEA Grapalat" w:hAnsi="GHEA Grapalat"/>
          <w:sz w:val="18"/>
          <w:szCs w:val="18"/>
        </w:rPr>
      </w:pPr>
    </w:p>
    <w:p w14:paraId="34B8108C" w14:textId="77777777" w:rsidR="00B16483" w:rsidRPr="00B16483" w:rsidRDefault="00B16483" w:rsidP="00F96993">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r w:rsidRPr="000811C1">
        <w:rPr>
          <w:rFonts w:ascii="GHEA Grapalat" w:hAnsi="GHEA Grapalat"/>
        </w:rPr>
        <w:t xml:space="preserve"> </w:t>
      </w:r>
    </w:p>
    <w:p w14:paraId="145FA41B" w14:textId="77777777" w:rsidR="006B3E56" w:rsidRDefault="00B138F3" w:rsidP="00B16483">
      <w:pPr>
        <w:tabs>
          <w:tab w:val="left" w:pos="7371"/>
        </w:tabs>
        <w:spacing w:after="160"/>
        <w:ind w:left="3544" w:firstLine="3"/>
        <w:jc w:val="both"/>
        <w:rPr>
          <w:rFonts w:ascii="GHEA Grapalat" w:hAnsi="GHEA Grapalat"/>
          <w:sz w:val="16"/>
        </w:rPr>
      </w:pPr>
      <w:r>
        <w:rPr>
          <w:rFonts w:ascii="GHEA Grapalat" w:hAnsi="GHEA Grapalat"/>
          <w:sz w:val="16"/>
        </w:rPr>
        <w:t xml:space="preserve">                                 </w:t>
      </w:r>
      <w:r w:rsidR="00B16483">
        <w:rPr>
          <w:rFonts w:ascii="GHEA Grapalat" w:hAnsi="GHEA Grapalat"/>
          <w:sz w:val="16"/>
        </w:rPr>
        <w:t>Номер телефона</w:t>
      </w:r>
    </w:p>
    <w:p w14:paraId="342750BD" w14:textId="77777777" w:rsidR="00B16483" w:rsidRPr="00D3436F" w:rsidRDefault="00B16483" w:rsidP="00B16483">
      <w:pPr>
        <w:tabs>
          <w:tab w:val="left" w:pos="7371"/>
        </w:tabs>
        <w:spacing w:after="160"/>
        <w:ind w:left="3544" w:firstLine="3"/>
        <w:jc w:val="both"/>
        <w:rPr>
          <w:rFonts w:ascii="GHEA Grapalat" w:hAnsi="GHEA Grapalat"/>
          <w:sz w:val="16"/>
        </w:rPr>
      </w:pPr>
    </w:p>
    <w:p w14:paraId="63512D96" w14:textId="77777777" w:rsidR="006B3E56" w:rsidRDefault="006B3E56" w:rsidP="00B46D58">
      <w:pPr>
        <w:widowControl w:val="0"/>
        <w:jc w:val="both"/>
        <w:rPr>
          <w:rFonts w:ascii="GHEA Grapalat" w:hAnsi="GHEA Grapalat"/>
        </w:rPr>
      </w:pPr>
      <w:r>
        <w:rPr>
          <w:rFonts w:ascii="GHEA Grapalat" w:hAnsi="GHEA Grapalat"/>
        </w:rPr>
        <w:t>Настоящим _________________________________объявляет и подтверждает,что:</w:t>
      </w:r>
    </w:p>
    <w:p w14:paraId="3C4EC5E9" w14:textId="77777777" w:rsidR="006B3E56" w:rsidRDefault="006B3E56" w:rsidP="00B46D58">
      <w:pPr>
        <w:widowControl w:val="0"/>
        <w:spacing w:after="120"/>
        <w:ind w:left="2835"/>
        <w:jc w:val="both"/>
        <w:rPr>
          <w:rFonts w:ascii="GHEA Grapalat" w:hAnsi="GHEA Grapalat"/>
          <w:sz w:val="16"/>
        </w:rPr>
      </w:pPr>
      <w:r>
        <w:rPr>
          <w:rFonts w:ascii="GHEA Grapalat" w:hAnsi="GHEA Grapalat"/>
          <w:sz w:val="16"/>
        </w:rPr>
        <w:t>наименование участника</w:t>
      </w:r>
    </w:p>
    <w:p w14:paraId="350B3D22" w14:textId="77777777" w:rsidR="00D87B1D" w:rsidRDefault="00D87B1D" w:rsidP="00B46D58">
      <w:pPr>
        <w:widowControl w:val="0"/>
        <w:spacing w:after="120"/>
        <w:ind w:left="2835"/>
        <w:jc w:val="both"/>
        <w:rPr>
          <w:rFonts w:ascii="GHEA Grapalat" w:hAnsi="GHEA Grapalat"/>
          <w:sz w:val="16"/>
        </w:rPr>
      </w:pPr>
    </w:p>
    <w:p w14:paraId="0B3511C1" w14:textId="77777777" w:rsidR="00A3536B" w:rsidRPr="0001546B" w:rsidRDefault="00E144F9" w:rsidP="00A3536B">
      <w:pPr>
        <w:ind w:firstLine="709"/>
        <w:rPr>
          <w:rFonts w:ascii="GHEA Grapalat" w:hAnsi="GHEA Grapalat"/>
          <w:sz w:val="20"/>
          <w:lang w:val="es-ES"/>
        </w:rPr>
      </w:pPr>
      <w:r>
        <w:rPr>
          <w:rFonts w:ascii="GHEA Grapalat" w:hAnsi="GHEA Grapalat" w:cs="Arial"/>
          <w:sz w:val="20"/>
          <w:szCs w:val="20"/>
        </w:rPr>
        <w:t>2</w:t>
      </w:r>
      <w:r w:rsidR="00A3536B" w:rsidRPr="0001546B">
        <w:rPr>
          <w:rFonts w:ascii="GHEA Grapalat" w:hAnsi="GHEA Grapalat" w:cs="Arial"/>
          <w:sz w:val="20"/>
          <w:szCs w:val="20"/>
          <w:lang w:val="es-ES"/>
        </w:rPr>
        <w:t>)</w:t>
      </w:r>
      <w:r w:rsidR="00A3536B" w:rsidRPr="0001546B">
        <w:rPr>
          <w:rFonts w:ascii="GHEA Grapalat" w:hAnsi="GHEA Grapalat"/>
          <w:sz w:val="20"/>
          <w:lang w:val="hy-AM"/>
        </w:rPr>
        <w:t xml:space="preserve">  </w:t>
      </w:r>
      <w:r w:rsidR="00A3536B" w:rsidRPr="0001546B">
        <w:rPr>
          <w:rFonts w:ascii="GHEA Grapalat" w:hAnsi="GHEA Grapalat"/>
          <w:sz w:val="20"/>
          <w:u w:val="single"/>
          <w:lang w:val="hy-AM"/>
        </w:rPr>
        <w:t xml:space="preserve">                                                </w:t>
      </w:r>
      <w:r w:rsidR="00A3536B" w:rsidRPr="0001546B">
        <w:rPr>
          <w:rFonts w:ascii="GHEA Grapalat" w:hAnsi="GHEA Grapalat"/>
          <w:sz w:val="20"/>
          <w:u w:val="single"/>
          <w:lang w:val="es-ES"/>
        </w:rPr>
        <w:t xml:space="preserve">                         </w:t>
      </w:r>
      <w:r w:rsidR="00A3536B" w:rsidRPr="0001546B">
        <w:rPr>
          <w:rFonts w:ascii="GHEA Grapalat" w:hAnsi="GHEA Grapalat"/>
          <w:sz w:val="20"/>
          <w:u w:val="single"/>
          <w:lang w:val="hy-AM"/>
        </w:rPr>
        <w:t xml:space="preserve">          </w:t>
      </w:r>
      <w:r w:rsidR="00A3536B" w:rsidRPr="0001546B">
        <w:rPr>
          <w:rFonts w:ascii="GHEA Grapalat" w:hAnsi="GHEA Grapalat"/>
          <w:sz w:val="20"/>
          <w:u w:val="single"/>
        </w:rPr>
        <w:t xml:space="preserve">и </w:t>
      </w:r>
      <w:r w:rsidR="00A3536B" w:rsidRPr="0001546B">
        <w:rPr>
          <w:rFonts w:ascii="GHEA Grapalat" w:hAnsi="GHEA Grapalat"/>
          <w:lang w:val="hy-AM"/>
        </w:rPr>
        <w:t>аффилированные</w:t>
      </w:r>
      <w:r w:rsidR="00A3536B" w:rsidRPr="0001546B">
        <w:rPr>
          <w:rFonts w:ascii="GHEA Grapalat" w:hAnsi="GHEA Grapalat"/>
        </w:rPr>
        <w:t xml:space="preserve"> с ним</w:t>
      </w:r>
      <w:r w:rsidR="00A3536B" w:rsidRPr="0001546B">
        <w:rPr>
          <w:rFonts w:ascii="GHEA Grapalat" w:hAnsi="GHEA Grapalat"/>
          <w:lang w:val="hy-AM"/>
        </w:rPr>
        <w:t xml:space="preserve"> </w:t>
      </w:r>
    </w:p>
    <w:p w14:paraId="0DF6C8C5" w14:textId="77777777" w:rsidR="00A3536B" w:rsidRPr="0001546B" w:rsidRDefault="00A3536B" w:rsidP="00A3536B">
      <w:pPr>
        <w:widowControl w:val="0"/>
        <w:spacing w:after="120"/>
        <w:ind w:left="2835"/>
        <w:rPr>
          <w:rFonts w:ascii="GHEA Grapalat" w:hAnsi="GHEA Grapalat"/>
          <w:sz w:val="16"/>
        </w:rPr>
      </w:pPr>
      <w:r w:rsidRPr="0001546B">
        <w:rPr>
          <w:rFonts w:ascii="GHEA Grapalat" w:hAnsi="GHEA Grapalat"/>
          <w:sz w:val="16"/>
        </w:rPr>
        <w:t>аименование участника</w:t>
      </w:r>
    </w:p>
    <w:p w14:paraId="4F80F51F" w14:textId="77777777" w:rsidR="00A3536B" w:rsidRPr="0001546B" w:rsidRDefault="00A3536B" w:rsidP="00A3536B">
      <w:pPr>
        <w:rPr>
          <w:rFonts w:ascii="GHEA Grapalat" w:hAnsi="GHEA Grapalat"/>
          <w:i/>
          <w:sz w:val="16"/>
          <w:vertAlign w:val="superscript"/>
          <w:lang w:val="es-ES"/>
        </w:rPr>
      </w:pPr>
    </w:p>
    <w:p w14:paraId="21489203" w14:textId="5898AFDD" w:rsidR="006B3E56" w:rsidRPr="00F738FA" w:rsidRDefault="00A3536B" w:rsidP="002A3146">
      <w:pPr>
        <w:rPr>
          <w:rFonts w:ascii="GHEA Grapalat" w:hAnsi="GHEA Grapalat" w:cs="Arial"/>
        </w:rPr>
      </w:pPr>
      <w:r w:rsidRPr="0001546B">
        <w:rPr>
          <w:rFonts w:ascii="GHEA Grapalat" w:hAnsi="GHEA Grapalat"/>
          <w:lang w:val="hy-AM"/>
        </w:rPr>
        <w:t>лица</w:t>
      </w:r>
      <w:r w:rsidRPr="0001546B">
        <w:rPr>
          <w:rFonts w:ascii="GHEA Grapalat" w:hAnsi="GHEA Grapalat" w:cs="Arial"/>
          <w:sz w:val="20"/>
          <w:szCs w:val="20"/>
          <w:lang w:val="es-ES"/>
        </w:rPr>
        <w:t xml:space="preserve"> </w:t>
      </w:r>
      <w:r w:rsidRPr="0001546B">
        <w:rPr>
          <w:rFonts w:ascii="GHEA Grapalat" w:hAnsi="GHEA Grapalat" w:cs="Arial"/>
          <w:sz w:val="20"/>
          <w:szCs w:val="20"/>
          <w:lang w:val="hy-AM"/>
        </w:rPr>
        <w:t xml:space="preserve"> </w:t>
      </w:r>
      <w:r w:rsidRPr="0001546B">
        <w:rPr>
          <w:rFonts w:ascii="GHEA Grapalat" w:hAnsi="GHEA Grapalat"/>
          <w:lang w:val="hy-AM"/>
        </w:rPr>
        <w:t xml:space="preserve">удовлетворяют </w:t>
      </w:r>
      <w:r w:rsidRPr="0001546B">
        <w:rPr>
          <w:rFonts w:ascii="GHEA Grapalat" w:hAnsi="GHEA Grapalat"/>
          <w:color w:val="000000" w:themeColor="text1"/>
          <w:spacing w:val="-4"/>
        </w:rPr>
        <w:t>требованиям</w:t>
      </w:r>
      <w:r w:rsidRPr="0001546B">
        <w:rPr>
          <w:rFonts w:ascii="GHEA Grapalat" w:hAnsi="GHEA Grapalat"/>
          <w:color w:val="000000" w:themeColor="text1"/>
          <w:lang w:val="es-ES"/>
        </w:rPr>
        <w:t xml:space="preserve"> </w:t>
      </w:r>
      <w:r w:rsidRPr="0001546B">
        <w:rPr>
          <w:rFonts w:ascii="GHEA Grapalat" w:hAnsi="GHEA Grapalat"/>
          <w:color w:val="000000" w:themeColor="text1"/>
          <w:spacing w:val="-4"/>
        </w:rPr>
        <w:t>права</w:t>
      </w:r>
      <w:r w:rsidRPr="0001546B">
        <w:rPr>
          <w:rFonts w:ascii="GHEA Grapalat" w:hAnsi="GHEA Grapalat"/>
          <w:color w:val="000000" w:themeColor="text1"/>
          <w:spacing w:val="-4"/>
          <w:lang w:val="es-ES"/>
        </w:rPr>
        <w:t xml:space="preserve"> </w:t>
      </w:r>
      <w:r w:rsidRPr="0001546B">
        <w:rPr>
          <w:rFonts w:ascii="GHEA Grapalat" w:hAnsi="GHEA Grapalat"/>
          <w:color w:val="000000" w:themeColor="text1"/>
          <w:spacing w:val="-4"/>
        </w:rPr>
        <w:t>участия</w:t>
      </w:r>
      <w:r w:rsidR="00FF0CE7">
        <w:rPr>
          <w:rFonts w:ascii="GHEA Grapalat" w:hAnsi="GHEA Grapalat"/>
          <w:color w:val="000000" w:themeColor="text1"/>
          <w:spacing w:val="-4"/>
        </w:rPr>
        <w:t xml:space="preserve"> </w:t>
      </w:r>
      <w:r w:rsidR="00404C1E">
        <w:rPr>
          <w:rFonts w:ascii="GHEA Grapalat" w:hAnsi="GHEA Grapalat"/>
          <w:color w:val="000000" w:themeColor="text1"/>
          <w:spacing w:val="-4"/>
        </w:rPr>
        <w:t>и квалификационным критериям</w:t>
      </w:r>
      <w:r w:rsidRPr="0001546B">
        <w:rPr>
          <w:rFonts w:ascii="GHEA Grapalat" w:hAnsi="GHEA Grapalat"/>
          <w:color w:val="000000" w:themeColor="text1"/>
          <w:lang w:val="es-ES"/>
        </w:rPr>
        <w:t xml:space="preserve"> </w:t>
      </w:r>
      <w:r w:rsidRPr="0001546B">
        <w:rPr>
          <w:rFonts w:ascii="GHEA Grapalat" w:hAnsi="GHEA Grapalat"/>
          <w:color w:val="000000" w:themeColor="text1"/>
          <w:spacing w:val="-4"/>
        </w:rPr>
        <w:t>установленным</w:t>
      </w:r>
      <w:r w:rsidRPr="0001546B">
        <w:rPr>
          <w:rFonts w:ascii="GHEA Grapalat" w:hAnsi="GHEA Grapalat"/>
          <w:color w:val="000000" w:themeColor="text1"/>
          <w:spacing w:val="-4"/>
          <w:lang w:val="es-ES"/>
        </w:rPr>
        <w:t xml:space="preserve"> </w:t>
      </w:r>
      <w:r w:rsidRPr="0001546B">
        <w:rPr>
          <w:rFonts w:ascii="GHEA Grapalat" w:hAnsi="GHEA Grapalat"/>
          <w:color w:val="000000" w:themeColor="text1"/>
          <w:spacing w:val="-4"/>
        </w:rPr>
        <w:t xml:space="preserve">приглашением на </w:t>
      </w:r>
      <w:r w:rsidRPr="0001546B">
        <w:rPr>
          <w:rFonts w:ascii="GHEA Grapalat" w:hAnsi="GHEA Grapalat"/>
          <w:spacing w:val="-4"/>
        </w:rPr>
        <w:t xml:space="preserve">на </w:t>
      </w:r>
      <w:r w:rsidR="00C50A7C">
        <w:rPr>
          <w:rFonts w:ascii="GHEA Grapalat" w:hAnsi="GHEA Grapalat"/>
        </w:rPr>
        <w:t>неотложный открытый конкурс</w:t>
      </w:r>
      <w:r w:rsidRPr="0001546B">
        <w:rPr>
          <w:rFonts w:ascii="GHEA Grapalat" w:hAnsi="GHEA Grapalat"/>
          <w:color w:val="000000" w:themeColor="text1"/>
          <w:spacing w:val="-4"/>
          <w:lang w:val="es-ES"/>
        </w:rPr>
        <w:t xml:space="preserve"> </w:t>
      </w:r>
      <w:r w:rsidRPr="0001546B">
        <w:rPr>
          <w:rFonts w:ascii="GHEA Grapalat" w:hAnsi="GHEA Grapalat"/>
          <w:color w:val="000000" w:themeColor="text1"/>
        </w:rPr>
        <w:t>под</w:t>
      </w:r>
      <w:r w:rsidR="003823BA">
        <w:rPr>
          <w:rFonts w:ascii="GHEA Grapalat" w:hAnsi="GHEA Grapalat"/>
          <w:color w:val="000000" w:themeColor="text1"/>
        </w:rPr>
        <w:t xml:space="preserve"> кодом </w:t>
      </w:r>
      <w:r w:rsidRPr="0001546B">
        <w:rPr>
          <w:rFonts w:ascii="GHEA Grapalat" w:hAnsi="GHEA Grapalat"/>
          <w:color w:val="000000" w:themeColor="text1"/>
          <w:lang w:val="es-ES"/>
        </w:rPr>
        <w:t xml:space="preserve"> </w:t>
      </w:r>
      <w:r w:rsidR="00CD3B30">
        <w:rPr>
          <w:rFonts w:ascii="GHEA Grapalat" w:hAnsi="GHEA Grapalat"/>
        </w:rPr>
        <w:t>ԵՔ-ՀԲՄԽԾՁԲ-25/66</w:t>
      </w:r>
      <w:r w:rsidRPr="0001546B">
        <w:rPr>
          <w:rFonts w:ascii="GHEA Grapalat" w:hAnsi="GHEA Grapalat"/>
        </w:rPr>
        <w:t>,</w:t>
      </w:r>
      <w:r w:rsidR="00404C1E">
        <w:rPr>
          <w:rFonts w:ascii="GHEA Grapalat" w:hAnsi="GHEA Grapalat"/>
        </w:rPr>
        <w:t xml:space="preserve"> </w:t>
      </w:r>
      <w:r w:rsidR="00404C1E">
        <w:rPr>
          <w:rFonts w:ascii="GHEA Grapalat" w:hAnsi="GHEA Grapalat"/>
          <w:color w:val="000000" w:themeColor="text1"/>
        </w:rPr>
        <w:t xml:space="preserve"> </w:t>
      </w:r>
    </w:p>
    <w:p w14:paraId="78163835" w14:textId="2AAB79A4" w:rsidR="006B3E56" w:rsidRPr="00F738FA" w:rsidRDefault="00F738FA" w:rsidP="00F738FA">
      <w:pPr>
        <w:widowControl w:val="0"/>
        <w:tabs>
          <w:tab w:val="left" w:pos="567"/>
        </w:tabs>
        <w:spacing w:after="160"/>
        <w:ind w:left="360"/>
        <w:jc w:val="both"/>
        <w:rPr>
          <w:rFonts w:ascii="GHEA Grapalat" w:hAnsi="GHEA Grapalat" w:cs="Arial"/>
        </w:rPr>
      </w:pPr>
      <w:r>
        <w:rPr>
          <w:rFonts w:ascii="GHEA Grapalat" w:hAnsi="GHEA Grapalat"/>
        </w:rPr>
        <w:t xml:space="preserve">2) </w:t>
      </w:r>
      <w:r w:rsidR="006B3E56" w:rsidRPr="00F738FA">
        <w:rPr>
          <w:rFonts w:ascii="GHEA Grapalat" w:hAnsi="GHEA Grapalat"/>
        </w:rPr>
        <w:t xml:space="preserve">в рамках участия в </w:t>
      </w:r>
      <w:r w:rsidR="00CF6E8C" w:rsidRPr="00CF6E8C">
        <w:rPr>
          <w:rFonts w:ascii="GHEA Grapalat" w:hAnsi="GHEA Grapalat"/>
        </w:rPr>
        <w:t xml:space="preserve">неотложный </w:t>
      </w:r>
      <w:r w:rsidR="00305944" w:rsidRPr="00F738FA">
        <w:rPr>
          <w:rFonts w:ascii="GHEA Grapalat" w:hAnsi="GHEA Grapalat"/>
        </w:rPr>
        <w:t xml:space="preserve">открытом конкурсе </w:t>
      </w:r>
      <w:r w:rsidR="006B3E56" w:rsidRPr="00F738FA">
        <w:rPr>
          <w:rFonts w:ascii="GHEA Grapalat" w:hAnsi="GHEA Grapalat"/>
        </w:rPr>
        <w:t xml:space="preserve">под кодом </w:t>
      </w:r>
      <w:r w:rsidR="00CD3B30">
        <w:rPr>
          <w:rFonts w:ascii="GHEA Grapalat" w:hAnsi="GHEA Grapalat"/>
        </w:rPr>
        <w:t>ԵՔ-ՀԲՄԽԾՁԲ-25/66</w:t>
      </w:r>
      <w:r w:rsidR="00D54B46" w:rsidRPr="00D54B46">
        <w:rPr>
          <w:rFonts w:ascii="GHEA Grapalat" w:hAnsi="GHEA Grapalat"/>
        </w:rPr>
        <w:t xml:space="preserve"> </w:t>
      </w:r>
    </w:p>
    <w:p w14:paraId="07772F29" w14:textId="77777777" w:rsidR="006B3E56" w:rsidRPr="002C10A0" w:rsidRDefault="006B3E56" w:rsidP="002C10A0">
      <w:pPr>
        <w:pStyle w:val="ListParagraph"/>
        <w:widowControl w:val="0"/>
        <w:numPr>
          <w:ilvl w:val="0"/>
          <w:numId w:val="37"/>
        </w:numPr>
        <w:tabs>
          <w:tab w:val="left" w:pos="567"/>
        </w:tabs>
        <w:spacing w:after="160"/>
        <w:jc w:val="both"/>
        <w:rPr>
          <w:rFonts w:ascii="GHEA Grapalat" w:hAnsi="GHEA Grapalat"/>
        </w:rPr>
      </w:pPr>
      <w:r w:rsidRPr="002C10A0">
        <w:rPr>
          <w:rFonts w:ascii="GHEA Grapalat" w:hAnsi="GHEA Grapalat"/>
        </w:rPr>
        <w:lastRenderedPageBreak/>
        <w:t xml:space="preserve">не допускал и (или) не допустит </w:t>
      </w:r>
      <w:r w:rsidR="006C48F9" w:rsidRPr="002C10A0">
        <w:rPr>
          <w:rFonts w:ascii="GHEA Grapalat" w:hAnsi="GHEA Grapalat"/>
          <w:lang w:val="hy-AM"/>
        </w:rPr>
        <w:t>недобросовестн</w:t>
      </w:r>
      <w:r w:rsidR="006C48F9" w:rsidRPr="002C10A0">
        <w:rPr>
          <w:rFonts w:ascii="GHEA Grapalat" w:hAnsi="GHEA Grapalat"/>
        </w:rPr>
        <w:t>ой</w:t>
      </w:r>
      <w:r w:rsidR="006C48F9" w:rsidRPr="002C10A0">
        <w:rPr>
          <w:rFonts w:ascii="GHEA Grapalat" w:hAnsi="GHEA Grapalat"/>
          <w:lang w:val="hy-AM"/>
        </w:rPr>
        <w:t xml:space="preserve"> конкуренци</w:t>
      </w:r>
      <w:r w:rsidR="006C48F9" w:rsidRPr="002C10A0">
        <w:rPr>
          <w:rFonts w:ascii="GHEA Grapalat" w:hAnsi="GHEA Grapalat"/>
        </w:rPr>
        <w:t xml:space="preserve">и, </w:t>
      </w:r>
      <w:ins w:id="12" w:author="Vardan" w:date="2022-05-29T22:22:00Z">
        <w:r w:rsidR="006C48F9" w:rsidRPr="002C10A0">
          <w:rPr>
            <w:rFonts w:ascii="GHEA Grapalat" w:hAnsi="GHEA Grapalat"/>
            <w:color w:val="000000" w:themeColor="text1"/>
          </w:rPr>
          <w:t xml:space="preserve"> </w:t>
        </w:r>
        <w:r w:rsidR="006C48F9" w:rsidRPr="002C10A0">
          <w:rPr>
            <w:rFonts w:ascii="GHEA Grapalat" w:hAnsi="GHEA Grapalat"/>
          </w:rPr>
          <w:t xml:space="preserve"> </w:t>
        </w:r>
      </w:ins>
      <w:r w:rsidRPr="002C10A0">
        <w:rPr>
          <w:rFonts w:ascii="GHEA Grapalat" w:hAnsi="GHEA Grapalat"/>
        </w:rPr>
        <w:t>злоупотребления доминирующим положением и антиконкурентного соглашения,</w:t>
      </w:r>
    </w:p>
    <w:p w14:paraId="0258EC93" w14:textId="46B86E92" w:rsidR="006B3E56" w:rsidRPr="002C10A0" w:rsidRDefault="006B3E56" w:rsidP="002C10A0">
      <w:pPr>
        <w:pStyle w:val="ListParagraph"/>
        <w:widowControl w:val="0"/>
        <w:numPr>
          <w:ilvl w:val="0"/>
          <w:numId w:val="37"/>
        </w:numPr>
        <w:tabs>
          <w:tab w:val="left" w:pos="567"/>
        </w:tabs>
        <w:spacing w:after="160"/>
        <w:jc w:val="both"/>
        <w:rPr>
          <w:rFonts w:ascii="GHEA Grapalat" w:hAnsi="GHEA Grapalat"/>
          <w:spacing w:val="-6"/>
        </w:rPr>
      </w:pPr>
      <w:r w:rsidRPr="002C10A0">
        <w:rPr>
          <w:rFonts w:ascii="GHEA Grapalat" w:hAnsi="GHEA Grapalat"/>
          <w:spacing w:val="-6"/>
        </w:rPr>
        <w:t>отсутствует установленн</w:t>
      </w:r>
      <w:r w:rsidR="006E6259">
        <w:rPr>
          <w:rFonts w:ascii="GHEA Grapalat" w:hAnsi="GHEA Grapalat"/>
          <w:spacing w:val="-6"/>
        </w:rPr>
        <w:t>ый</w:t>
      </w:r>
      <w:r w:rsidRPr="002C10A0">
        <w:rPr>
          <w:rFonts w:ascii="GHEA Grapalat" w:hAnsi="GHEA Grapalat"/>
          <w:spacing w:val="-6"/>
        </w:rPr>
        <w:t xml:space="preserve"> приглашением на </w:t>
      </w:r>
      <w:r w:rsidR="00C50A7C">
        <w:rPr>
          <w:rFonts w:ascii="GHEA Grapalat" w:hAnsi="GHEA Grapalat"/>
        </w:rPr>
        <w:t>неотложный открытый конкурс</w:t>
      </w:r>
      <w:r w:rsidRPr="002C10A0">
        <w:rPr>
          <w:rFonts w:ascii="GHEA Grapalat" w:hAnsi="GHEA Grapalat"/>
        </w:rPr>
        <w:t xml:space="preserve"> </w:t>
      </w:r>
      <w:r w:rsidR="006E6259" w:rsidRPr="002C10A0">
        <w:rPr>
          <w:rFonts w:ascii="GHEA Grapalat" w:hAnsi="GHEA Grapalat"/>
          <w:spacing w:val="-6"/>
        </w:rPr>
        <w:t>случай</w:t>
      </w:r>
      <w:r w:rsidRPr="002C10A0">
        <w:rPr>
          <w:rFonts w:ascii="GHEA Grapalat" w:hAnsi="GHEA Grapalat"/>
        </w:rPr>
        <w:t xml:space="preserve">     одновременного </w:t>
      </w:r>
    </w:p>
    <w:p w14:paraId="28786B1E" w14:textId="77777777" w:rsidR="006B3E56" w:rsidRDefault="006B3E56" w:rsidP="00B46D58">
      <w:pPr>
        <w:pStyle w:val="BodyTextIndent"/>
        <w:widowControl w:val="0"/>
        <w:spacing w:line="240" w:lineRule="auto"/>
        <w:ind w:firstLine="0"/>
        <w:jc w:val="left"/>
        <w:rPr>
          <w:rFonts w:ascii="GHEA Grapalat" w:hAnsi="GHEA Grapalat"/>
          <w:i w:val="0"/>
          <w:sz w:val="24"/>
        </w:rPr>
      </w:pPr>
      <w:r>
        <w:rPr>
          <w:rFonts w:ascii="GHEA Grapalat" w:hAnsi="GHEA Grapalat"/>
          <w:i w:val="0"/>
          <w:sz w:val="24"/>
        </w:rPr>
        <w:t>участия взаимосвязанных с ________________ лиц и (или) учрежденных__________</w:t>
      </w:r>
    </w:p>
    <w:p w14:paraId="2EB21BB8" w14:textId="77777777" w:rsidR="006B3E56" w:rsidRDefault="006B3E56" w:rsidP="00B46D58">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14:paraId="01DE26B5" w14:textId="77777777" w:rsidR="006B3E56" w:rsidRDefault="006B3E56" w:rsidP="00B46D58">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14:paraId="427F9E75" w14:textId="77777777" w:rsidR="006B3E56" w:rsidRDefault="006B3E56" w:rsidP="00B46D58">
      <w:pPr>
        <w:widowControl w:val="0"/>
        <w:jc w:val="both"/>
        <w:rPr>
          <w:rFonts w:ascii="GHEA Grapalat" w:hAnsi="GHEA Grapalat"/>
          <w:u w:val="single"/>
        </w:rPr>
      </w:pPr>
      <w:r>
        <w:rPr>
          <w:rFonts w:ascii="GHEA Grapalat" w:hAnsi="GHEA Grapalat"/>
        </w:rPr>
        <w:t>организаций, либо организаций, имеющих принадлежащую ____________________</w:t>
      </w:r>
    </w:p>
    <w:p w14:paraId="34EECAE5" w14:textId="77777777" w:rsidR="006B3E56" w:rsidRDefault="006B3E56" w:rsidP="00B46D58">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14:paraId="47EA7C3F" w14:textId="77777777" w:rsidR="006B3E56" w:rsidRDefault="006B3E56" w:rsidP="00B46D58">
      <w:pPr>
        <w:widowControl w:val="0"/>
        <w:spacing w:after="160"/>
        <w:jc w:val="both"/>
        <w:rPr>
          <w:rFonts w:ascii="GHEA Grapalat" w:hAnsi="GHEA Grapalat"/>
        </w:rPr>
      </w:pPr>
      <w:r>
        <w:rPr>
          <w:rFonts w:ascii="GHEA Grapalat" w:hAnsi="GHEA Grapalat"/>
        </w:rPr>
        <w:t>долю (пай) в размере более пятидесяти процентов</w:t>
      </w:r>
      <w:r w:rsidR="00D02472">
        <w:rPr>
          <w:rFonts w:ascii="GHEA Grapalat" w:hAnsi="GHEA Grapalat"/>
        </w:rPr>
        <w:t>.</w:t>
      </w:r>
    </w:p>
    <w:p w14:paraId="09AD5A8D" w14:textId="77777777" w:rsidR="00D02472" w:rsidRDefault="00D02472" w:rsidP="00155668">
      <w:pPr>
        <w:widowControl w:val="0"/>
        <w:spacing w:after="160"/>
        <w:contextualSpacing/>
        <w:jc w:val="both"/>
        <w:rPr>
          <w:rFonts w:ascii="GHEA Grapalat" w:hAnsi="GHEA Grapalat"/>
        </w:rPr>
      </w:pPr>
      <w:r>
        <w:rPr>
          <w:rFonts w:ascii="GHEA Grapalat" w:hAnsi="GHEA Grapalat"/>
        </w:rPr>
        <w:t>Ниже ---------------------------------</w:t>
      </w:r>
      <w:r w:rsidR="00155668">
        <w:rPr>
          <w:rFonts w:ascii="GHEA Grapalat" w:hAnsi="GHEA Grapalat"/>
        </w:rPr>
        <w:t>-------------------------</w:t>
      </w:r>
      <w:r w:rsidR="00155668" w:rsidRPr="00155668">
        <w:rPr>
          <w:rFonts w:ascii="GHEA Grapalat" w:hAnsi="GHEA Grapalat"/>
        </w:rPr>
        <w:t xml:space="preserve"> </w:t>
      </w:r>
      <w:r w:rsidR="00155668">
        <w:rPr>
          <w:rFonts w:ascii="GHEA Grapalat" w:hAnsi="GHEA Grapalat"/>
        </w:rPr>
        <w:t>представляет</w:t>
      </w:r>
      <w:r w:rsidR="00155668" w:rsidRPr="00155668">
        <w:rPr>
          <w:rFonts w:ascii="GHEA Grapalat" w:hAnsi="GHEA Grapalat"/>
        </w:rPr>
        <w:t xml:space="preserve"> </w:t>
      </w:r>
      <w:r w:rsidR="00155668" w:rsidRPr="006B2B1A">
        <w:rPr>
          <w:rFonts w:ascii="GHEA Grapalat" w:hAnsi="GHEA Grapalat"/>
        </w:rPr>
        <w:t>ссылк</w:t>
      </w:r>
      <w:r w:rsidR="00155668">
        <w:rPr>
          <w:rFonts w:ascii="GHEA Grapalat" w:hAnsi="GHEA Grapalat"/>
        </w:rPr>
        <w:t>у</w:t>
      </w:r>
      <w:r w:rsidR="00155668" w:rsidRPr="006B2B1A">
        <w:rPr>
          <w:rFonts w:ascii="GHEA Grapalat" w:hAnsi="GHEA Grapalat"/>
        </w:rPr>
        <w:t xml:space="preserve"> на сайт</w:t>
      </w:r>
      <w:r w:rsidR="00155668">
        <w:rPr>
          <w:rFonts w:ascii="GHEA Grapalat" w:hAnsi="GHEA Grapalat"/>
        </w:rPr>
        <w:t>,</w:t>
      </w:r>
    </w:p>
    <w:p w14:paraId="5A7788A5" w14:textId="77777777" w:rsidR="00D02472" w:rsidRDefault="00D02472" w:rsidP="00155668">
      <w:pPr>
        <w:widowControl w:val="0"/>
        <w:spacing w:after="160"/>
        <w:ind w:left="1843"/>
        <w:contextualSpacing/>
        <w:jc w:val="both"/>
        <w:rPr>
          <w:rFonts w:ascii="GHEA Grapalat" w:hAnsi="GHEA Grapalat"/>
        </w:rPr>
      </w:pPr>
      <w:r>
        <w:rPr>
          <w:rFonts w:ascii="GHEA Grapalat" w:hAnsi="GHEA Grapalat"/>
          <w:vertAlign w:val="superscript"/>
        </w:rPr>
        <w:t>наименование участника</w:t>
      </w:r>
    </w:p>
    <w:p w14:paraId="36C20F56" w14:textId="77777777" w:rsidR="006B3E56" w:rsidRDefault="00155668" w:rsidP="00155668">
      <w:pPr>
        <w:widowControl w:val="0"/>
        <w:spacing w:after="160"/>
        <w:jc w:val="both"/>
        <w:rPr>
          <w:ins w:id="13" w:author="Inesa Kocharyan" w:date="2025-03-19T20:08:00Z"/>
          <w:rFonts w:ascii="GHEA Grapalat" w:hAnsi="GHEA Grapalat"/>
          <w:sz w:val="28"/>
          <w:szCs w:val="28"/>
        </w:rPr>
      </w:pPr>
      <w:r w:rsidRPr="006B2B1A">
        <w:rPr>
          <w:rFonts w:ascii="GHEA Grapalat" w:hAnsi="GHEA Grapalat"/>
        </w:rPr>
        <w:t>содержащий информацию о реальных бенефициарах</w:t>
      </w:r>
      <w:r>
        <w:rPr>
          <w:rFonts w:ascii="GHEA Grapalat" w:hAnsi="GHEA Grapalat"/>
        </w:rPr>
        <w:t xml:space="preserve">  </w:t>
      </w:r>
      <w:r w:rsidR="00D02472" w:rsidRPr="006B2B1A">
        <w:rPr>
          <w:rFonts w:ascii="GHEA Grapalat" w:hAnsi="GHEA Grapalat"/>
        </w:rPr>
        <w:t>----------------</w:t>
      </w:r>
      <w:r>
        <w:rPr>
          <w:rFonts w:ascii="GHEA Grapalat" w:hAnsi="GHEA Grapalat"/>
        </w:rPr>
        <w:t>.</w:t>
      </w:r>
      <w:r w:rsidR="006B3E56" w:rsidRPr="00155668">
        <w:rPr>
          <w:rStyle w:val="FootnoteReference"/>
          <w:rFonts w:ascii="GHEA Grapalat" w:hAnsi="GHEA Grapalat"/>
          <w:sz w:val="28"/>
          <w:szCs w:val="28"/>
        </w:rPr>
        <w:footnoteReference w:customMarkFollows="1" w:id="5"/>
        <w:t>**</w:t>
      </w:r>
      <w:r w:rsidR="006B3E56" w:rsidRPr="00155668">
        <w:rPr>
          <w:rFonts w:ascii="GHEA Grapalat" w:hAnsi="GHEA Grapalat"/>
          <w:sz w:val="28"/>
          <w:szCs w:val="28"/>
        </w:rPr>
        <w:t xml:space="preserve"> </w:t>
      </w:r>
    </w:p>
    <w:p w14:paraId="4DD33793" w14:textId="77777777" w:rsidR="00AF6332" w:rsidRPr="003912B8" w:rsidRDefault="0093175C" w:rsidP="00AF6332">
      <w:pPr>
        <w:jc w:val="both"/>
        <w:rPr>
          <w:rFonts w:ascii="GHEA Grapalat" w:hAnsi="GHEA Grapalat"/>
          <w:lang w:val="hy-AM"/>
        </w:rPr>
      </w:pPr>
      <w:r>
        <w:rPr>
          <w:rFonts w:ascii="GHEA Grapalat" w:hAnsi="GHEA Grapalat"/>
        </w:rPr>
        <w:t xml:space="preserve">    </w:t>
      </w:r>
      <w:r w:rsidR="00AF6332">
        <w:rPr>
          <w:rFonts w:ascii="GHEA Grapalat" w:hAnsi="GHEA Grapalat"/>
        </w:rPr>
        <w:t xml:space="preserve">Прилагаются  </w:t>
      </w:r>
      <w:r w:rsidR="00AF6332" w:rsidRPr="008C1FF8">
        <w:rPr>
          <w:rFonts w:ascii="GHEA Grapalat" w:hAnsi="GHEA Grapalat"/>
        </w:rPr>
        <w:t xml:space="preserve"> предусмотренные приглашением</w:t>
      </w:r>
      <w:r w:rsidR="00AF6332" w:rsidRPr="00AF6332">
        <w:rPr>
          <w:rFonts w:ascii="GHEA Grapalat" w:hAnsi="GHEA Grapalat"/>
        </w:rPr>
        <w:t xml:space="preserve"> </w:t>
      </w:r>
      <w:r w:rsidR="00AF6332" w:rsidRPr="008C1FF8">
        <w:rPr>
          <w:rFonts w:ascii="GHEA Grapalat" w:hAnsi="GHEA Grapalat"/>
        </w:rPr>
        <w:t xml:space="preserve">документы подтверждающие соответствие </w:t>
      </w:r>
      <w:r w:rsidR="00AF6332">
        <w:rPr>
          <w:rFonts w:ascii="GHEA Grapalat" w:hAnsi="GHEA Grapalat"/>
        </w:rPr>
        <w:t xml:space="preserve">----------------------------     </w:t>
      </w:r>
      <w:r w:rsidR="00AF6332" w:rsidRPr="008C1FF8">
        <w:rPr>
          <w:rFonts w:ascii="GHEA Grapalat" w:hAnsi="GHEA Grapalat"/>
        </w:rPr>
        <w:t>квалификационным критериям</w:t>
      </w:r>
      <w:r w:rsidR="00AF6332">
        <w:rPr>
          <w:rFonts w:ascii="GHEA Grapalat" w:hAnsi="GHEA Grapalat"/>
          <w:lang w:val="hy-AM"/>
        </w:rPr>
        <w:t>.</w:t>
      </w:r>
    </w:p>
    <w:p w14:paraId="3B07DA5E" w14:textId="77777777" w:rsidR="00AF6332" w:rsidRDefault="00AF6332" w:rsidP="00AF6332">
      <w:pPr>
        <w:jc w:val="both"/>
        <w:rPr>
          <w:rFonts w:ascii="GHEA Grapalat" w:hAnsi="GHEA Grapalat"/>
        </w:rPr>
      </w:pPr>
      <w:r>
        <w:rPr>
          <w:rFonts w:ascii="GHEA Grapalat" w:hAnsi="GHEA Grapalat"/>
          <w:sz w:val="16"/>
        </w:rPr>
        <w:t xml:space="preserve">                               </w:t>
      </w:r>
      <w:r>
        <w:rPr>
          <w:rFonts w:ascii="GHEA Grapalat" w:hAnsi="GHEA Grapalat"/>
          <w:sz w:val="16"/>
          <w:lang w:val="hy-AM"/>
        </w:rPr>
        <w:t xml:space="preserve">  </w:t>
      </w:r>
      <w:r>
        <w:rPr>
          <w:rFonts w:ascii="GHEA Grapalat" w:hAnsi="GHEA Grapalat"/>
          <w:sz w:val="16"/>
        </w:rPr>
        <w:t>наименование участника</w:t>
      </w:r>
    </w:p>
    <w:p w14:paraId="37512B6E" w14:textId="77777777" w:rsidR="00AF6332" w:rsidRDefault="00AF6332" w:rsidP="00155668">
      <w:pPr>
        <w:widowControl w:val="0"/>
        <w:spacing w:after="160"/>
        <w:jc w:val="both"/>
        <w:rPr>
          <w:rFonts w:ascii="GHEA Grapalat" w:hAnsi="GHEA Grapalat"/>
          <w:sz w:val="28"/>
          <w:szCs w:val="28"/>
        </w:rPr>
      </w:pPr>
    </w:p>
    <w:p w14:paraId="3FFBE84A" w14:textId="77777777" w:rsidR="00155668" w:rsidRPr="000C1746" w:rsidRDefault="00155668" w:rsidP="00155668">
      <w:pPr>
        <w:jc w:val="both"/>
        <w:rPr>
          <w:rFonts w:ascii="GHEA Grapalat" w:hAnsi="GHEA Grapalat"/>
        </w:rPr>
      </w:pPr>
      <w:r w:rsidRPr="00DA5EA0">
        <w:rPr>
          <w:rFonts w:ascii="GHEA Grapalat" w:hAnsi="GHEA Grapalat"/>
        </w:rPr>
        <w:t>______________________</w:t>
      </w:r>
      <w:r>
        <w:rPr>
          <w:rFonts w:ascii="GHEA Grapalat" w:hAnsi="GHEA Grapalat"/>
        </w:rPr>
        <w:t>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14:paraId="3E0B23BE" w14:textId="77777777" w:rsidR="00155668" w:rsidRPr="000C1746" w:rsidRDefault="00155668" w:rsidP="00155668">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14:paraId="4C670717" w14:textId="77777777" w:rsidR="00155668" w:rsidRPr="000C1746" w:rsidRDefault="00155668" w:rsidP="00155668">
      <w:pPr>
        <w:spacing w:after="160"/>
        <w:ind w:left="1134"/>
        <w:jc w:val="both"/>
        <w:rPr>
          <w:rFonts w:ascii="GHEA Grapalat" w:hAnsi="GHEA Grapalat"/>
          <w:sz w:val="16"/>
        </w:rPr>
      </w:pPr>
      <w:r w:rsidRPr="000C1746">
        <w:rPr>
          <w:rFonts w:ascii="GHEA Grapalat" w:hAnsi="GHEA Grapalat"/>
          <w:sz w:val="16"/>
        </w:rPr>
        <w:t>имя, фамилия руководителя)</w:t>
      </w:r>
    </w:p>
    <w:p w14:paraId="2787D9BE" w14:textId="77777777" w:rsidR="00155668" w:rsidRPr="009044F1" w:rsidRDefault="00155668" w:rsidP="00155668">
      <w:pPr>
        <w:widowControl w:val="0"/>
        <w:spacing w:after="160"/>
        <w:jc w:val="right"/>
        <w:rPr>
          <w:rFonts w:ascii="GHEA Grapalat" w:hAnsi="GHEA Grapalat"/>
          <w:b/>
        </w:rPr>
      </w:pPr>
      <w:r w:rsidRPr="00374F4A">
        <w:rPr>
          <w:rFonts w:ascii="GHEA Grapalat" w:hAnsi="GHEA Grapalat"/>
        </w:rPr>
        <w:t>М. П.</w:t>
      </w:r>
      <w:r w:rsidRPr="00A225D9">
        <w:rPr>
          <w:rFonts w:ascii="GHEA Grapalat" w:hAnsi="GHEA Grapalat"/>
          <w:b/>
        </w:rPr>
        <w:t xml:space="preserve"> </w:t>
      </w:r>
    </w:p>
    <w:p w14:paraId="21B92671" w14:textId="77777777" w:rsidR="006B3E56" w:rsidRPr="00D3436F" w:rsidRDefault="006B3E56" w:rsidP="00B46D58">
      <w:pPr>
        <w:tabs>
          <w:tab w:val="left" w:pos="7371"/>
        </w:tabs>
        <w:spacing w:after="160"/>
        <w:ind w:left="3544" w:firstLine="3"/>
        <w:jc w:val="both"/>
        <w:rPr>
          <w:rFonts w:ascii="GHEA Grapalat" w:hAnsi="GHEA Grapalat"/>
          <w:sz w:val="16"/>
        </w:rPr>
      </w:pPr>
    </w:p>
    <w:p w14:paraId="57047D6A" w14:textId="77777777" w:rsidR="00DB6B33" w:rsidRDefault="00DB6B33" w:rsidP="00B46D58">
      <w:pPr>
        <w:pStyle w:val="BodyTextIndent3"/>
        <w:widowControl w:val="0"/>
        <w:spacing w:after="160" w:line="240" w:lineRule="auto"/>
        <w:ind w:firstLine="0"/>
        <w:jc w:val="right"/>
        <w:rPr>
          <w:rFonts w:ascii="GHEA Grapalat" w:hAnsi="GHEA Grapalat"/>
          <w:b/>
          <w:sz w:val="24"/>
          <w:szCs w:val="24"/>
        </w:rPr>
      </w:pPr>
    </w:p>
    <w:p w14:paraId="30E2A42C" w14:textId="2E74A906" w:rsidR="001E7EAA" w:rsidRPr="005F52BD" w:rsidRDefault="00B1013B" w:rsidP="00D54B46">
      <w:pPr>
        <w:pStyle w:val="Heading3"/>
        <w:keepNext w:val="0"/>
        <w:widowControl w:val="0"/>
        <w:spacing w:after="160" w:line="240" w:lineRule="auto"/>
        <w:ind w:firstLine="567"/>
        <w:jc w:val="right"/>
        <w:rPr>
          <w:rFonts w:ascii="GHEA Grapalat" w:hAnsi="GHEA Grapalat"/>
          <w:b/>
        </w:rPr>
      </w:pPr>
      <w:r>
        <w:rPr>
          <w:rFonts w:ascii="GHEA Grapalat" w:hAnsi="GHEA Grapalat"/>
          <w:b/>
        </w:rPr>
        <w:br w:type="page"/>
      </w:r>
    </w:p>
    <w:p w14:paraId="01C10048" w14:textId="77777777" w:rsidR="001E7EAA" w:rsidRPr="005F52BD" w:rsidRDefault="001E7EAA" w:rsidP="00DB6B33">
      <w:pPr>
        <w:jc w:val="right"/>
        <w:rPr>
          <w:rFonts w:ascii="GHEA Grapalat" w:hAnsi="GHEA Grapalat"/>
          <w:b/>
        </w:rPr>
      </w:pPr>
    </w:p>
    <w:p w14:paraId="64348AE4" w14:textId="77777777" w:rsidR="001E7EAA" w:rsidRPr="005F52BD" w:rsidRDefault="001E7EAA" w:rsidP="00DB6B33">
      <w:pPr>
        <w:jc w:val="right"/>
        <w:rPr>
          <w:rFonts w:ascii="GHEA Grapalat" w:hAnsi="GHEA Grapalat"/>
          <w:b/>
        </w:rPr>
      </w:pPr>
    </w:p>
    <w:p w14:paraId="4EC14AA2" w14:textId="77777777" w:rsidR="001E7EAA" w:rsidRPr="005F52BD" w:rsidRDefault="001E7EAA" w:rsidP="00DB6B33">
      <w:pPr>
        <w:jc w:val="right"/>
        <w:rPr>
          <w:rFonts w:ascii="GHEA Grapalat" w:hAnsi="GHEA Grapalat"/>
          <w:b/>
        </w:rPr>
      </w:pPr>
    </w:p>
    <w:p w14:paraId="685918B8" w14:textId="77777777" w:rsidR="001E7EAA" w:rsidRPr="005F52BD" w:rsidRDefault="001E7EAA" w:rsidP="00DB6B33">
      <w:pPr>
        <w:jc w:val="right"/>
        <w:rPr>
          <w:rFonts w:ascii="GHEA Grapalat" w:hAnsi="GHEA Grapalat"/>
          <w:b/>
        </w:rPr>
      </w:pPr>
    </w:p>
    <w:p w14:paraId="3D162BF4" w14:textId="77777777" w:rsidR="001E7EAA" w:rsidRPr="005F52BD" w:rsidRDefault="001E7EAA" w:rsidP="00DB6B33">
      <w:pPr>
        <w:jc w:val="right"/>
        <w:rPr>
          <w:rFonts w:ascii="GHEA Grapalat" w:hAnsi="GHEA Grapalat"/>
          <w:b/>
        </w:rPr>
      </w:pPr>
    </w:p>
    <w:p w14:paraId="16A0F2B4" w14:textId="6D6AB8BE" w:rsidR="004E4AC1" w:rsidRPr="009044F1" w:rsidRDefault="004E4AC1" w:rsidP="004E4AC1">
      <w:pPr>
        <w:pStyle w:val="Heading3"/>
        <w:keepNext w:val="0"/>
        <w:widowControl w:val="0"/>
        <w:spacing w:after="160" w:line="240" w:lineRule="auto"/>
        <w:ind w:firstLine="567"/>
        <w:jc w:val="right"/>
        <w:rPr>
          <w:rFonts w:ascii="GHEA Grapalat" w:hAnsi="GHEA Grapalat" w:cs="Arial"/>
          <w:b/>
          <w:i w:val="0"/>
          <w:sz w:val="24"/>
          <w:szCs w:val="24"/>
        </w:rPr>
      </w:pPr>
      <w:r w:rsidRPr="009044F1">
        <w:rPr>
          <w:rFonts w:ascii="GHEA Grapalat" w:hAnsi="GHEA Grapalat"/>
          <w:b/>
          <w:i w:val="0"/>
          <w:sz w:val="24"/>
          <w:szCs w:val="24"/>
        </w:rPr>
        <w:t xml:space="preserve">Приложение № </w:t>
      </w:r>
      <w:r>
        <w:rPr>
          <w:rFonts w:ascii="GHEA Grapalat" w:hAnsi="GHEA Grapalat"/>
          <w:b/>
          <w:i w:val="0"/>
          <w:sz w:val="24"/>
          <w:szCs w:val="24"/>
        </w:rPr>
        <w:t>1.</w:t>
      </w:r>
      <w:r w:rsidR="00D54B46">
        <w:rPr>
          <w:rFonts w:ascii="GHEA Grapalat" w:hAnsi="GHEA Grapalat"/>
          <w:b/>
          <w:i w:val="0"/>
          <w:sz w:val="24"/>
          <w:szCs w:val="24"/>
        </w:rPr>
        <w:t>1</w:t>
      </w:r>
    </w:p>
    <w:p w14:paraId="378BACAC" w14:textId="6145A94E" w:rsidR="004E4AC1" w:rsidRDefault="004E4AC1" w:rsidP="004E4AC1">
      <w:pPr>
        <w:pStyle w:val="BodyTextIndent3"/>
        <w:widowControl w:val="0"/>
        <w:spacing w:after="160" w:line="240" w:lineRule="auto"/>
        <w:jc w:val="right"/>
        <w:rPr>
          <w:rFonts w:ascii="GHEA Grapalat" w:hAnsi="GHEA Grapalat"/>
          <w:b/>
          <w:sz w:val="24"/>
          <w:szCs w:val="24"/>
        </w:rPr>
      </w:pPr>
      <w:r w:rsidRPr="001439BD">
        <w:rPr>
          <w:rFonts w:ascii="GHEA Grapalat" w:hAnsi="GHEA Grapalat"/>
          <w:b/>
          <w:sz w:val="24"/>
          <w:szCs w:val="24"/>
        </w:rPr>
        <w:t xml:space="preserve">к Приглашению на </w:t>
      </w:r>
      <w:r w:rsidR="00C50A7C">
        <w:rPr>
          <w:rFonts w:ascii="GHEA Grapalat" w:hAnsi="GHEA Grapalat"/>
          <w:b/>
          <w:sz w:val="24"/>
          <w:szCs w:val="24"/>
        </w:rPr>
        <w:t>неотложный открытый конкурс</w:t>
      </w:r>
      <w:r w:rsidRPr="00AA7117">
        <w:rPr>
          <w:rFonts w:ascii="GHEA Grapalat" w:hAnsi="GHEA Grapalat" w:cs="Arial"/>
          <w:b/>
          <w:sz w:val="24"/>
          <w:szCs w:val="24"/>
        </w:rPr>
        <w:br/>
      </w:r>
      <w:r w:rsidRPr="009044F1">
        <w:rPr>
          <w:rFonts w:ascii="GHEA Grapalat" w:hAnsi="GHEA Grapalat"/>
          <w:b/>
          <w:sz w:val="24"/>
          <w:szCs w:val="24"/>
        </w:rPr>
        <w:t xml:space="preserve">под кодом </w:t>
      </w:r>
      <w:r w:rsidR="00CD3B30">
        <w:rPr>
          <w:rFonts w:ascii="GHEA Grapalat" w:hAnsi="GHEA Grapalat"/>
          <w:b/>
          <w:sz w:val="24"/>
          <w:szCs w:val="24"/>
        </w:rPr>
        <w:t>ԵՔ-ՀԲՄԽԾՁԲ-25/66</w:t>
      </w:r>
    </w:p>
    <w:p w14:paraId="046C0EB1" w14:textId="77777777" w:rsidR="004E4AC1" w:rsidRDefault="004E4AC1" w:rsidP="004E4AC1">
      <w:pPr>
        <w:pStyle w:val="BodyTextIndent3"/>
        <w:widowControl w:val="0"/>
        <w:spacing w:after="160" w:line="240" w:lineRule="auto"/>
        <w:jc w:val="right"/>
        <w:rPr>
          <w:rFonts w:ascii="GHEA Grapalat" w:hAnsi="GHEA Grapalat"/>
          <w:b/>
          <w:sz w:val="24"/>
          <w:szCs w:val="24"/>
        </w:rPr>
      </w:pPr>
    </w:p>
    <w:p w14:paraId="407C455D" w14:textId="77777777" w:rsidR="004E4AC1" w:rsidRPr="006F79CA" w:rsidRDefault="004E4AC1" w:rsidP="004E4AC1">
      <w:pPr>
        <w:jc w:val="center"/>
        <w:rPr>
          <w:rFonts w:ascii="GHEA Grapalat" w:hAnsi="GHEA Grapalat"/>
          <w:b/>
        </w:rPr>
      </w:pPr>
      <w:r w:rsidRPr="006F79CA">
        <w:rPr>
          <w:rFonts w:ascii="GHEA Grapalat" w:hAnsi="GHEA Grapalat"/>
          <w:b/>
        </w:rPr>
        <w:t>ИНФОРМАЦИЯ</w:t>
      </w:r>
    </w:p>
    <w:p w14:paraId="7A7DC8F0" w14:textId="77777777" w:rsidR="004E4AC1" w:rsidRPr="006F79CA" w:rsidRDefault="004E4AC1" w:rsidP="004E4AC1">
      <w:pPr>
        <w:jc w:val="center"/>
        <w:rPr>
          <w:rFonts w:ascii="GHEA Grapalat" w:hAnsi="GHEA Grapalat"/>
          <w:b/>
        </w:rPr>
      </w:pPr>
      <w:r w:rsidRPr="006F79CA">
        <w:rPr>
          <w:rFonts w:ascii="GHEA Grapalat" w:hAnsi="GHEA Grapalat"/>
          <w:b/>
        </w:rPr>
        <w:t>об основном составе персонала, предлагаемом для исполнения заключаемого договора</w:t>
      </w:r>
    </w:p>
    <w:p w14:paraId="46929C51" w14:textId="77777777" w:rsidR="004E4AC1" w:rsidRDefault="004E4AC1" w:rsidP="004E4AC1">
      <w:pPr>
        <w:pStyle w:val="BodyTextIndent3"/>
        <w:widowControl w:val="0"/>
        <w:spacing w:after="160" w:line="240" w:lineRule="auto"/>
        <w:jc w:val="right"/>
        <w:rPr>
          <w:rFonts w:ascii="GHEA Grapalat" w:hAnsi="GHEA Grapalat"/>
          <w:b/>
          <w:sz w:val="24"/>
          <w:szCs w:val="24"/>
        </w:rPr>
      </w:pPr>
    </w:p>
    <w:tbl>
      <w:tblPr>
        <w:tblW w:w="9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7"/>
        <w:gridCol w:w="1541"/>
        <w:gridCol w:w="1800"/>
        <w:gridCol w:w="1980"/>
        <w:gridCol w:w="3605"/>
      </w:tblGrid>
      <w:tr w:rsidR="004E4AC1" w:rsidRPr="008D352C" w14:paraId="28507406" w14:textId="77777777" w:rsidTr="00D54B46">
        <w:trPr>
          <w:cantSplit/>
        </w:trPr>
        <w:tc>
          <w:tcPr>
            <w:tcW w:w="817" w:type="dxa"/>
            <w:vMerge w:val="restart"/>
            <w:vAlign w:val="center"/>
          </w:tcPr>
          <w:p w14:paraId="0183B675" w14:textId="77777777" w:rsidR="004E4AC1" w:rsidRPr="008D352C" w:rsidRDefault="004E4AC1" w:rsidP="008C1FF8">
            <w:pPr>
              <w:widowControl w:val="0"/>
              <w:spacing w:after="120"/>
              <w:jc w:val="center"/>
              <w:rPr>
                <w:rFonts w:ascii="GHEA Grapalat" w:hAnsi="GHEA Grapalat"/>
                <w:sz w:val="20"/>
                <w:szCs w:val="20"/>
              </w:rPr>
            </w:pPr>
            <w:r w:rsidRPr="008D352C">
              <w:rPr>
                <w:rFonts w:ascii="GHEA Grapalat" w:hAnsi="GHEA Grapalat"/>
                <w:b/>
                <w:sz w:val="20"/>
                <w:szCs w:val="20"/>
              </w:rPr>
              <w:t>п/н</w:t>
            </w:r>
            <w:r w:rsidRPr="008D352C">
              <w:rPr>
                <w:rFonts w:ascii="GHEA Grapalat" w:hAnsi="GHEA Grapalat"/>
                <w:sz w:val="20"/>
                <w:szCs w:val="20"/>
              </w:rPr>
              <w:t xml:space="preserve"> </w:t>
            </w:r>
          </w:p>
        </w:tc>
        <w:tc>
          <w:tcPr>
            <w:tcW w:w="8926" w:type="dxa"/>
            <w:gridSpan w:val="4"/>
            <w:vAlign w:val="center"/>
          </w:tcPr>
          <w:p w14:paraId="34FB509D" w14:textId="77777777" w:rsidR="004E4AC1" w:rsidRPr="008D352C" w:rsidRDefault="004E4AC1" w:rsidP="008C1FF8">
            <w:pPr>
              <w:widowControl w:val="0"/>
              <w:spacing w:after="120"/>
              <w:jc w:val="center"/>
              <w:rPr>
                <w:rFonts w:ascii="GHEA Grapalat" w:hAnsi="GHEA Grapalat"/>
                <w:b/>
                <w:bCs/>
                <w:sz w:val="20"/>
                <w:szCs w:val="20"/>
              </w:rPr>
            </w:pPr>
            <w:r w:rsidRPr="008D352C">
              <w:rPr>
                <w:rFonts w:ascii="GHEA Grapalat" w:hAnsi="GHEA Grapalat"/>
                <w:b/>
                <w:sz w:val="20"/>
                <w:szCs w:val="20"/>
              </w:rPr>
              <w:t>Специалисты, включенные в состав основного персонала:</w:t>
            </w:r>
          </w:p>
        </w:tc>
      </w:tr>
      <w:tr w:rsidR="00D54B46" w:rsidRPr="008D352C" w14:paraId="367CB2B6" w14:textId="77777777" w:rsidTr="00D54B46">
        <w:trPr>
          <w:cantSplit/>
          <w:trHeight w:val="301"/>
        </w:trPr>
        <w:tc>
          <w:tcPr>
            <w:tcW w:w="817" w:type="dxa"/>
            <w:vMerge/>
            <w:vAlign w:val="center"/>
          </w:tcPr>
          <w:p w14:paraId="317FD91E" w14:textId="77777777" w:rsidR="00D54B46" w:rsidRPr="008D352C" w:rsidRDefault="00D54B46" w:rsidP="008C1FF8">
            <w:pPr>
              <w:widowControl w:val="0"/>
              <w:spacing w:after="120"/>
              <w:jc w:val="center"/>
              <w:rPr>
                <w:rFonts w:ascii="GHEA Grapalat" w:hAnsi="GHEA Grapalat"/>
                <w:sz w:val="20"/>
                <w:szCs w:val="20"/>
              </w:rPr>
            </w:pPr>
          </w:p>
        </w:tc>
        <w:tc>
          <w:tcPr>
            <w:tcW w:w="1541" w:type="dxa"/>
            <w:vMerge w:val="restart"/>
            <w:vAlign w:val="center"/>
          </w:tcPr>
          <w:p w14:paraId="10B9284F" w14:textId="77777777" w:rsidR="00D54B46" w:rsidRPr="008D352C" w:rsidRDefault="00D54B46" w:rsidP="008C1FF8">
            <w:pPr>
              <w:widowControl w:val="0"/>
              <w:spacing w:after="120"/>
              <w:jc w:val="center"/>
              <w:rPr>
                <w:rFonts w:ascii="GHEA Grapalat" w:hAnsi="GHEA Grapalat"/>
                <w:b/>
                <w:bCs/>
                <w:sz w:val="20"/>
                <w:szCs w:val="20"/>
              </w:rPr>
            </w:pPr>
            <w:r w:rsidRPr="008D352C">
              <w:rPr>
                <w:rFonts w:ascii="GHEA Grapalat" w:hAnsi="GHEA Grapalat"/>
                <w:b/>
                <w:sz w:val="20"/>
                <w:szCs w:val="20"/>
              </w:rPr>
              <w:t>имя, фамилия</w:t>
            </w:r>
          </w:p>
        </w:tc>
        <w:tc>
          <w:tcPr>
            <w:tcW w:w="1800" w:type="dxa"/>
            <w:vMerge w:val="restart"/>
            <w:vAlign w:val="center"/>
          </w:tcPr>
          <w:p w14:paraId="2A4C16B6" w14:textId="1416C93A" w:rsidR="00D54B46" w:rsidRPr="008D352C" w:rsidRDefault="00D54B46" w:rsidP="008C1FF8">
            <w:pPr>
              <w:widowControl w:val="0"/>
              <w:spacing w:after="120"/>
              <w:jc w:val="center"/>
              <w:rPr>
                <w:rFonts w:ascii="GHEA Grapalat" w:hAnsi="GHEA Grapalat"/>
                <w:b/>
                <w:bCs/>
                <w:sz w:val="20"/>
                <w:szCs w:val="20"/>
              </w:rPr>
            </w:pPr>
            <w:r w:rsidRPr="008D352C">
              <w:rPr>
                <w:rFonts w:ascii="GHEA Grapalat" w:hAnsi="GHEA Grapalat"/>
                <w:b/>
                <w:sz w:val="20"/>
                <w:szCs w:val="20"/>
              </w:rPr>
              <w:t>Квалификация</w:t>
            </w:r>
            <w:r>
              <w:rPr>
                <w:rFonts w:ascii="GHEA Grapalat" w:hAnsi="GHEA Grapalat"/>
                <w:b/>
                <w:sz w:val="20"/>
                <w:szCs w:val="20"/>
              </w:rPr>
              <w:t xml:space="preserve"> </w:t>
            </w:r>
            <w:r w:rsidRPr="00D54B46">
              <w:rPr>
                <w:rFonts w:ascii="GHEA Grapalat" w:hAnsi="GHEA Grapalat"/>
                <w:i/>
                <w:iCs/>
              </w:rPr>
              <w:t>/согласно сертификату, выданному комитетом по градостроительству РА/</w:t>
            </w:r>
          </w:p>
        </w:tc>
        <w:tc>
          <w:tcPr>
            <w:tcW w:w="5580" w:type="dxa"/>
            <w:gridSpan w:val="2"/>
            <w:vAlign w:val="center"/>
          </w:tcPr>
          <w:p w14:paraId="44100232" w14:textId="77777777" w:rsidR="00D54B46" w:rsidRPr="008D352C" w:rsidRDefault="00D54B46" w:rsidP="008C1FF8">
            <w:pPr>
              <w:widowControl w:val="0"/>
              <w:spacing w:after="120"/>
              <w:jc w:val="center"/>
              <w:rPr>
                <w:rFonts w:ascii="GHEA Grapalat" w:hAnsi="GHEA Grapalat"/>
                <w:b/>
                <w:bCs/>
                <w:sz w:val="20"/>
                <w:szCs w:val="20"/>
              </w:rPr>
            </w:pPr>
            <w:r w:rsidRPr="008D352C">
              <w:rPr>
                <w:rFonts w:ascii="GHEA Grapalat" w:hAnsi="GHEA Grapalat"/>
                <w:b/>
                <w:sz w:val="20"/>
                <w:szCs w:val="20"/>
              </w:rPr>
              <w:t>трудовой опыт</w:t>
            </w:r>
          </w:p>
        </w:tc>
      </w:tr>
      <w:tr w:rsidR="00D54B46" w:rsidRPr="008D352C" w14:paraId="3EEA28B4" w14:textId="77777777" w:rsidTr="00D54B46">
        <w:trPr>
          <w:cantSplit/>
          <w:trHeight w:val="299"/>
        </w:trPr>
        <w:tc>
          <w:tcPr>
            <w:tcW w:w="817" w:type="dxa"/>
            <w:vMerge/>
            <w:vAlign w:val="center"/>
          </w:tcPr>
          <w:p w14:paraId="68E0B653" w14:textId="77777777" w:rsidR="00D54B46" w:rsidRPr="008D352C" w:rsidRDefault="00D54B46" w:rsidP="008C1FF8">
            <w:pPr>
              <w:widowControl w:val="0"/>
              <w:spacing w:after="120"/>
              <w:jc w:val="center"/>
              <w:rPr>
                <w:rFonts w:ascii="GHEA Grapalat" w:hAnsi="GHEA Grapalat"/>
                <w:sz w:val="20"/>
                <w:szCs w:val="20"/>
              </w:rPr>
            </w:pPr>
          </w:p>
        </w:tc>
        <w:tc>
          <w:tcPr>
            <w:tcW w:w="1541" w:type="dxa"/>
            <w:vMerge/>
            <w:vAlign w:val="center"/>
          </w:tcPr>
          <w:p w14:paraId="0FBF6F90" w14:textId="77777777" w:rsidR="00D54B46" w:rsidRPr="008D352C" w:rsidRDefault="00D54B46" w:rsidP="008C1FF8">
            <w:pPr>
              <w:widowControl w:val="0"/>
              <w:spacing w:after="120"/>
              <w:jc w:val="center"/>
              <w:rPr>
                <w:rFonts w:ascii="GHEA Grapalat" w:hAnsi="GHEA Grapalat"/>
                <w:sz w:val="20"/>
                <w:szCs w:val="20"/>
              </w:rPr>
            </w:pPr>
          </w:p>
        </w:tc>
        <w:tc>
          <w:tcPr>
            <w:tcW w:w="1800" w:type="dxa"/>
            <w:vMerge/>
            <w:vAlign w:val="center"/>
          </w:tcPr>
          <w:p w14:paraId="3E279FE2" w14:textId="77777777" w:rsidR="00D54B46" w:rsidRPr="008D352C" w:rsidDel="006B374D" w:rsidRDefault="00D54B46" w:rsidP="008C1FF8">
            <w:pPr>
              <w:widowControl w:val="0"/>
              <w:spacing w:after="120"/>
              <w:jc w:val="center"/>
              <w:rPr>
                <w:rFonts w:ascii="GHEA Grapalat" w:hAnsi="GHEA Grapalat"/>
                <w:b/>
                <w:bCs/>
                <w:sz w:val="20"/>
                <w:szCs w:val="20"/>
              </w:rPr>
            </w:pPr>
          </w:p>
        </w:tc>
        <w:tc>
          <w:tcPr>
            <w:tcW w:w="1980" w:type="dxa"/>
            <w:vAlign w:val="center"/>
          </w:tcPr>
          <w:p w14:paraId="112D8044" w14:textId="77777777" w:rsidR="00D54B46" w:rsidRPr="008D352C" w:rsidDel="00B57526" w:rsidRDefault="00D54B46" w:rsidP="008C1FF8">
            <w:pPr>
              <w:widowControl w:val="0"/>
              <w:spacing w:after="120"/>
              <w:jc w:val="center"/>
              <w:rPr>
                <w:rFonts w:ascii="GHEA Grapalat" w:hAnsi="GHEA Grapalat"/>
                <w:b/>
                <w:bCs/>
                <w:sz w:val="20"/>
                <w:szCs w:val="20"/>
              </w:rPr>
            </w:pPr>
            <w:r w:rsidRPr="008D352C">
              <w:rPr>
                <w:rFonts w:ascii="GHEA Grapalat" w:hAnsi="GHEA Grapalat"/>
                <w:b/>
                <w:sz w:val="20"/>
                <w:szCs w:val="20"/>
              </w:rPr>
              <w:t>период</w:t>
            </w:r>
          </w:p>
        </w:tc>
        <w:tc>
          <w:tcPr>
            <w:tcW w:w="3600" w:type="dxa"/>
            <w:vAlign w:val="center"/>
          </w:tcPr>
          <w:p w14:paraId="199E580B" w14:textId="77777777" w:rsidR="00D54B46" w:rsidRPr="008D352C" w:rsidDel="00B57526" w:rsidRDefault="00D54B46" w:rsidP="008C1FF8">
            <w:pPr>
              <w:widowControl w:val="0"/>
              <w:spacing w:after="120"/>
              <w:jc w:val="center"/>
              <w:rPr>
                <w:rFonts w:ascii="GHEA Grapalat" w:hAnsi="GHEA Grapalat"/>
                <w:b/>
                <w:bCs/>
                <w:sz w:val="20"/>
                <w:szCs w:val="20"/>
              </w:rPr>
            </w:pPr>
            <w:r w:rsidRPr="008D352C">
              <w:rPr>
                <w:rFonts w:ascii="GHEA Grapalat" w:hAnsi="GHEA Grapalat"/>
                <w:b/>
                <w:sz w:val="20"/>
                <w:szCs w:val="20"/>
              </w:rPr>
              <w:t>сфера деятельности и выполненная работа</w:t>
            </w:r>
          </w:p>
        </w:tc>
      </w:tr>
      <w:tr w:rsidR="00D54B46" w:rsidRPr="008D352C" w14:paraId="39532A1F" w14:textId="77777777" w:rsidTr="00D54B46">
        <w:trPr>
          <w:cantSplit/>
        </w:trPr>
        <w:tc>
          <w:tcPr>
            <w:tcW w:w="817" w:type="dxa"/>
          </w:tcPr>
          <w:p w14:paraId="38285FA7" w14:textId="77777777" w:rsidR="00D54B46" w:rsidRPr="008D352C" w:rsidRDefault="00D54B46" w:rsidP="008C1FF8">
            <w:pPr>
              <w:widowControl w:val="0"/>
              <w:spacing w:after="120"/>
              <w:jc w:val="center"/>
              <w:rPr>
                <w:rFonts w:ascii="GHEA Grapalat" w:hAnsi="GHEA Grapalat"/>
                <w:sz w:val="20"/>
                <w:szCs w:val="20"/>
              </w:rPr>
            </w:pPr>
          </w:p>
        </w:tc>
        <w:tc>
          <w:tcPr>
            <w:tcW w:w="1541" w:type="dxa"/>
          </w:tcPr>
          <w:p w14:paraId="7FEA5079" w14:textId="77777777" w:rsidR="00D54B46" w:rsidRPr="008D352C" w:rsidRDefault="00D54B46" w:rsidP="008C1FF8">
            <w:pPr>
              <w:widowControl w:val="0"/>
              <w:spacing w:after="120"/>
              <w:jc w:val="center"/>
              <w:rPr>
                <w:rFonts w:ascii="GHEA Grapalat" w:hAnsi="GHEA Grapalat"/>
                <w:sz w:val="20"/>
                <w:szCs w:val="20"/>
              </w:rPr>
            </w:pPr>
          </w:p>
        </w:tc>
        <w:tc>
          <w:tcPr>
            <w:tcW w:w="1800" w:type="dxa"/>
          </w:tcPr>
          <w:p w14:paraId="5B1E24BF" w14:textId="77777777" w:rsidR="00D54B46" w:rsidRPr="008D352C" w:rsidRDefault="00D54B46" w:rsidP="008C1FF8">
            <w:pPr>
              <w:widowControl w:val="0"/>
              <w:spacing w:after="120"/>
              <w:jc w:val="center"/>
              <w:rPr>
                <w:rFonts w:ascii="GHEA Grapalat" w:hAnsi="GHEA Grapalat"/>
                <w:sz w:val="20"/>
                <w:szCs w:val="20"/>
              </w:rPr>
            </w:pPr>
          </w:p>
        </w:tc>
        <w:tc>
          <w:tcPr>
            <w:tcW w:w="1980" w:type="dxa"/>
          </w:tcPr>
          <w:p w14:paraId="2E7497B8" w14:textId="77777777" w:rsidR="00D54B46" w:rsidRPr="008D352C" w:rsidRDefault="00D54B46" w:rsidP="008C1FF8">
            <w:pPr>
              <w:widowControl w:val="0"/>
              <w:spacing w:after="120"/>
              <w:jc w:val="center"/>
              <w:rPr>
                <w:rFonts w:ascii="GHEA Grapalat" w:hAnsi="GHEA Grapalat"/>
                <w:sz w:val="20"/>
                <w:szCs w:val="20"/>
              </w:rPr>
            </w:pPr>
          </w:p>
        </w:tc>
        <w:tc>
          <w:tcPr>
            <w:tcW w:w="3600" w:type="dxa"/>
          </w:tcPr>
          <w:p w14:paraId="49ED29A3" w14:textId="77777777" w:rsidR="00D54B46" w:rsidRPr="008D352C" w:rsidRDefault="00D54B46" w:rsidP="008C1FF8">
            <w:pPr>
              <w:widowControl w:val="0"/>
              <w:spacing w:after="120"/>
              <w:jc w:val="center"/>
              <w:rPr>
                <w:rFonts w:ascii="GHEA Grapalat" w:hAnsi="GHEA Grapalat"/>
                <w:sz w:val="20"/>
                <w:szCs w:val="20"/>
              </w:rPr>
            </w:pPr>
          </w:p>
        </w:tc>
      </w:tr>
      <w:tr w:rsidR="00D54B46" w:rsidRPr="008D352C" w14:paraId="4D03F2A3" w14:textId="77777777" w:rsidTr="00D54B46">
        <w:trPr>
          <w:cantSplit/>
        </w:trPr>
        <w:tc>
          <w:tcPr>
            <w:tcW w:w="817" w:type="dxa"/>
          </w:tcPr>
          <w:p w14:paraId="4683B8B5" w14:textId="77777777" w:rsidR="00D54B46" w:rsidRPr="008D352C" w:rsidRDefault="00D54B46" w:rsidP="008C1FF8">
            <w:pPr>
              <w:widowControl w:val="0"/>
              <w:spacing w:after="120"/>
              <w:jc w:val="center"/>
              <w:rPr>
                <w:rFonts w:ascii="GHEA Grapalat" w:hAnsi="GHEA Grapalat"/>
                <w:sz w:val="20"/>
                <w:szCs w:val="20"/>
              </w:rPr>
            </w:pPr>
          </w:p>
        </w:tc>
        <w:tc>
          <w:tcPr>
            <w:tcW w:w="1541" w:type="dxa"/>
          </w:tcPr>
          <w:p w14:paraId="4651E29A" w14:textId="77777777" w:rsidR="00D54B46" w:rsidRPr="008D352C" w:rsidRDefault="00D54B46" w:rsidP="008C1FF8">
            <w:pPr>
              <w:widowControl w:val="0"/>
              <w:spacing w:after="120"/>
              <w:jc w:val="center"/>
              <w:rPr>
                <w:rFonts w:ascii="GHEA Grapalat" w:hAnsi="GHEA Grapalat"/>
                <w:sz w:val="20"/>
                <w:szCs w:val="20"/>
              </w:rPr>
            </w:pPr>
          </w:p>
        </w:tc>
        <w:tc>
          <w:tcPr>
            <w:tcW w:w="1800" w:type="dxa"/>
          </w:tcPr>
          <w:p w14:paraId="4E6F0888" w14:textId="77777777" w:rsidR="00D54B46" w:rsidRPr="008D352C" w:rsidRDefault="00D54B46" w:rsidP="008C1FF8">
            <w:pPr>
              <w:widowControl w:val="0"/>
              <w:spacing w:after="120"/>
              <w:jc w:val="center"/>
              <w:rPr>
                <w:rFonts w:ascii="GHEA Grapalat" w:hAnsi="GHEA Grapalat"/>
                <w:sz w:val="20"/>
                <w:szCs w:val="20"/>
              </w:rPr>
            </w:pPr>
          </w:p>
        </w:tc>
        <w:tc>
          <w:tcPr>
            <w:tcW w:w="1980" w:type="dxa"/>
          </w:tcPr>
          <w:p w14:paraId="14A73A67" w14:textId="77777777" w:rsidR="00D54B46" w:rsidRPr="008D352C" w:rsidRDefault="00D54B46" w:rsidP="008C1FF8">
            <w:pPr>
              <w:widowControl w:val="0"/>
              <w:spacing w:after="120"/>
              <w:jc w:val="center"/>
              <w:rPr>
                <w:rFonts w:ascii="GHEA Grapalat" w:hAnsi="GHEA Grapalat"/>
                <w:sz w:val="20"/>
                <w:szCs w:val="20"/>
              </w:rPr>
            </w:pPr>
          </w:p>
        </w:tc>
        <w:tc>
          <w:tcPr>
            <w:tcW w:w="3600" w:type="dxa"/>
          </w:tcPr>
          <w:p w14:paraId="6E783198" w14:textId="77777777" w:rsidR="00D54B46" w:rsidRPr="008D352C" w:rsidRDefault="00D54B46" w:rsidP="008C1FF8">
            <w:pPr>
              <w:widowControl w:val="0"/>
              <w:spacing w:after="120"/>
              <w:jc w:val="center"/>
              <w:rPr>
                <w:rFonts w:ascii="GHEA Grapalat" w:hAnsi="GHEA Grapalat"/>
                <w:sz w:val="20"/>
                <w:szCs w:val="20"/>
              </w:rPr>
            </w:pPr>
          </w:p>
        </w:tc>
      </w:tr>
      <w:tr w:rsidR="00D54B46" w:rsidRPr="008D352C" w14:paraId="592D1529" w14:textId="77777777" w:rsidTr="00D54B46">
        <w:trPr>
          <w:cantSplit/>
        </w:trPr>
        <w:tc>
          <w:tcPr>
            <w:tcW w:w="817" w:type="dxa"/>
          </w:tcPr>
          <w:p w14:paraId="2B8022E5" w14:textId="77777777" w:rsidR="00D54B46" w:rsidRPr="008D352C" w:rsidRDefault="00D54B46" w:rsidP="008C1FF8">
            <w:pPr>
              <w:widowControl w:val="0"/>
              <w:spacing w:after="120"/>
              <w:jc w:val="center"/>
              <w:rPr>
                <w:rFonts w:ascii="GHEA Grapalat" w:hAnsi="GHEA Grapalat"/>
                <w:sz w:val="20"/>
                <w:szCs w:val="20"/>
              </w:rPr>
            </w:pPr>
          </w:p>
        </w:tc>
        <w:tc>
          <w:tcPr>
            <w:tcW w:w="1541" w:type="dxa"/>
          </w:tcPr>
          <w:p w14:paraId="6DC77033" w14:textId="77777777" w:rsidR="00D54B46" w:rsidRPr="008D352C" w:rsidRDefault="00D54B46" w:rsidP="008C1FF8">
            <w:pPr>
              <w:widowControl w:val="0"/>
              <w:spacing w:after="120"/>
              <w:jc w:val="center"/>
              <w:rPr>
                <w:rFonts w:ascii="GHEA Grapalat" w:hAnsi="GHEA Grapalat"/>
                <w:sz w:val="20"/>
                <w:szCs w:val="20"/>
              </w:rPr>
            </w:pPr>
          </w:p>
        </w:tc>
        <w:tc>
          <w:tcPr>
            <w:tcW w:w="1800" w:type="dxa"/>
          </w:tcPr>
          <w:p w14:paraId="17283989" w14:textId="77777777" w:rsidR="00D54B46" w:rsidRPr="008D352C" w:rsidRDefault="00D54B46" w:rsidP="008C1FF8">
            <w:pPr>
              <w:widowControl w:val="0"/>
              <w:spacing w:after="120"/>
              <w:jc w:val="center"/>
              <w:rPr>
                <w:rFonts w:ascii="GHEA Grapalat" w:hAnsi="GHEA Grapalat"/>
                <w:sz w:val="20"/>
                <w:szCs w:val="20"/>
              </w:rPr>
            </w:pPr>
          </w:p>
        </w:tc>
        <w:tc>
          <w:tcPr>
            <w:tcW w:w="1980" w:type="dxa"/>
          </w:tcPr>
          <w:p w14:paraId="7D33EA8C" w14:textId="77777777" w:rsidR="00D54B46" w:rsidRPr="008D352C" w:rsidRDefault="00D54B46" w:rsidP="008C1FF8">
            <w:pPr>
              <w:widowControl w:val="0"/>
              <w:spacing w:after="120"/>
              <w:jc w:val="center"/>
              <w:rPr>
                <w:rFonts w:ascii="GHEA Grapalat" w:hAnsi="GHEA Grapalat"/>
                <w:sz w:val="20"/>
                <w:szCs w:val="20"/>
              </w:rPr>
            </w:pPr>
          </w:p>
        </w:tc>
        <w:tc>
          <w:tcPr>
            <w:tcW w:w="3600" w:type="dxa"/>
          </w:tcPr>
          <w:p w14:paraId="4BB9FC63" w14:textId="77777777" w:rsidR="00D54B46" w:rsidRPr="008D352C" w:rsidRDefault="00D54B46" w:rsidP="008C1FF8">
            <w:pPr>
              <w:widowControl w:val="0"/>
              <w:spacing w:after="120"/>
              <w:jc w:val="center"/>
              <w:rPr>
                <w:rFonts w:ascii="GHEA Grapalat" w:hAnsi="GHEA Grapalat"/>
                <w:sz w:val="20"/>
                <w:szCs w:val="20"/>
              </w:rPr>
            </w:pPr>
          </w:p>
        </w:tc>
      </w:tr>
    </w:tbl>
    <w:p w14:paraId="3191AEDF" w14:textId="77777777" w:rsidR="004E4AC1" w:rsidRPr="008C1FF8" w:rsidRDefault="004E4AC1" w:rsidP="004E4AC1">
      <w:pPr>
        <w:pStyle w:val="BodyTextIndent3"/>
        <w:widowControl w:val="0"/>
        <w:spacing w:after="160" w:line="240" w:lineRule="auto"/>
        <w:jc w:val="right"/>
        <w:rPr>
          <w:rFonts w:ascii="GHEA Grapalat" w:hAnsi="GHEA Grapalat"/>
          <w:b/>
          <w:sz w:val="24"/>
          <w:szCs w:val="24"/>
        </w:rPr>
      </w:pPr>
    </w:p>
    <w:p w14:paraId="3CEE66D8" w14:textId="77777777" w:rsidR="004E4AC1" w:rsidRDefault="004E4AC1" w:rsidP="004E4AC1">
      <w:pPr>
        <w:jc w:val="both"/>
        <w:rPr>
          <w:rFonts w:ascii="GHEA Grapalat" w:hAnsi="GHEA Grapalat"/>
        </w:rPr>
      </w:pPr>
      <w:r w:rsidRPr="008C1FF8">
        <w:rPr>
          <w:rFonts w:ascii="GHEA Grapalat" w:hAnsi="GHEA Grapalat"/>
          <w:lang w:val="es-ES"/>
        </w:rPr>
        <w:t xml:space="preserve">       </w:t>
      </w:r>
      <w:r w:rsidRPr="008C1FF8">
        <w:rPr>
          <w:rFonts w:ascii="GHEA Grapalat" w:hAnsi="GHEA Grapalat"/>
        </w:rPr>
        <w:t>Прилагаются письменные согласия</w:t>
      </w:r>
      <w:r>
        <w:rPr>
          <w:rFonts w:ascii="GHEA Grapalat" w:hAnsi="GHEA Grapalat"/>
        </w:rPr>
        <w:t xml:space="preserve"> утвержденные</w:t>
      </w:r>
      <w:r w:rsidRPr="00BF4B06">
        <w:rPr>
          <w:rFonts w:ascii="GHEA Grapalat" w:hAnsi="GHEA Grapalat"/>
        </w:rPr>
        <w:t xml:space="preserve"> специалистами</w:t>
      </w:r>
      <w:r w:rsidRPr="008C1FF8">
        <w:rPr>
          <w:rFonts w:ascii="GHEA Grapalat" w:hAnsi="GHEA Grapalat"/>
        </w:rPr>
        <w:t>, указанны</w:t>
      </w:r>
      <w:r>
        <w:rPr>
          <w:rFonts w:ascii="GHEA Grapalat" w:hAnsi="GHEA Grapalat"/>
        </w:rPr>
        <w:t>ми</w:t>
      </w:r>
      <w:r w:rsidRPr="008C1FF8">
        <w:rPr>
          <w:rFonts w:ascii="GHEA Grapalat" w:hAnsi="GHEA Grapalat"/>
        </w:rPr>
        <w:t xml:space="preserve"> в настоящей информации, </w:t>
      </w:r>
      <w:r w:rsidRPr="008C1FF8">
        <w:rPr>
          <w:rStyle w:val="ezkurwreuab5ozgtqnkl"/>
          <w:rFonts w:ascii="GHEA Grapalat" w:hAnsi="GHEA Grapalat"/>
        </w:rPr>
        <w:t>о</w:t>
      </w:r>
      <w:r>
        <w:rPr>
          <w:rStyle w:val="ezkurwreuab5ozgtqnkl"/>
          <w:rFonts w:ascii="GHEA Grapalat" w:hAnsi="GHEA Grapalat"/>
        </w:rPr>
        <w:t>б их</w:t>
      </w:r>
      <w:r w:rsidRPr="008C1FF8">
        <w:rPr>
          <w:rStyle w:val="ezkurwreuab5ozgtqnkl"/>
          <w:rFonts w:ascii="GHEA Grapalat" w:hAnsi="GHEA Grapalat"/>
        </w:rPr>
        <w:t xml:space="preserve"> </w:t>
      </w:r>
      <w:r w:rsidRPr="009044F1">
        <w:rPr>
          <w:rFonts w:ascii="GHEA Grapalat" w:hAnsi="GHEA Grapalat"/>
        </w:rPr>
        <w:t>включении в выполняемые работы</w:t>
      </w:r>
      <w:r w:rsidRPr="008C1FF8">
        <w:rPr>
          <w:rFonts w:ascii="GHEA Grapalat" w:hAnsi="GHEA Grapalat"/>
        </w:rPr>
        <w:t>, а также документы, требуемые приглашением.</w:t>
      </w:r>
    </w:p>
    <w:p w14:paraId="20EC5166" w14:textId="77777777" w:rsidR="004E4AC1" w:rsidRDefault="004E4AC1" w:rsidP="004E4AC1">
      <w:pPr>
        <w:jc w:val="both"/>
        <w:rPr>
          <w:rFonts w:ascii="GHEA Grapalat" w:hAnsi="GHEA Grapalat"/>
        </w:rPr>
      </w:pPr>
    </w:p>
    <w:p w14:paraId="24FB833C" w14:textId="77777777" w:rsidR="004E4AC1" w:rsidRPr="00DD2B43" w:rsidRDefault="004E4AC1" w:rsidP="004E4AC1">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14:paraId="5FE64BB8" w14:textId="77777777" w:rsidR="004E4AC1" w:rsidRPr="00567D3B" w:rsidRDefault="004E4AC1" w:rsidP="004E4AC1">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Pr="00567D3B">
        <w:rPr>
          <w:rFonts w:ascii="GHEA Grapalat" w:hAnsi="GHEA Grapalat"/>
          <w:sz w:val="16"/>
        </w:rPr>
        <w:tab/>
        <w:t>подпись</w:t>
      </w:r>
    </w:p>
    <w:p w14:paraId="20F3B128" w14:textId="77777777" w:rsidR="004E4AC1" w:rsidRPr="008875C7" w:rsidRDefault="004E4AC1" w:rsidP="004E4AC1">
      <w:pPr>
        <w:widowControl w:val="0"/>
        <w:spacing w:after="160"/>
        <w:jc w:val="right"/>
        <w:rPr>
          <w:rFonts w:ascii="GHEA Grapalat" w:hAnsi="GHEA Grapalat"/>
        </w:rPr>
      </w:pPr>
    </w:p>
    <w:p w14:paraId="3FE000CE" w14:textId="77777777" w:rsidR="004E4AC1" w:rsidRPr="00D5443D" w:rsidRDefault="004E4AC1" w:rsidP="004E4AC1">
      <w:pPr>
        <w:widowControl w:val="0"/>
        <w:spacing w:after="160"/>
        <w:jc w:val="right"/>
        <w:rPr>
          <w:rFonts w:ascii="GHEA Grapalat" w:hAnsi="GHEA Grapalat"/>
        </w:rPr>
      </w:pPr>
      <w:r w:rsidRPr="009044F1">
        <w:rPr>
          <w:rFonts w:ascii="GHEA Grapalat" w:hAnsi="GHEA Grapalat"/>
        </w:rPr>
        <w:t>М. П.</w:t>
      </w:r>
    </w:p>
    <w:p w14:paraId="0F8BBE4C" w14:textId="77777777" w:rsidR="004E4AC1" w:rsidRDefault="004E4AC1" w:rsidP="004E4AC1">
      <w:pPr>
        <w:rPr>
          <w:rFonts w:ascii="GHEA Grapalat" w:hAnsi="GHEA Grapalat"/>
          <w:b/>
        </w:rPr>
      </w:pPr>
      <w:r>
        <w:rPr>
          <w:rFonts w:ascii="GHEA Grapalat" w:hAnsi="GHEA Grapalat"/>
          <w:b/>
        </w:rPr>
        <w:br w:type="page"/>
      </w:r>
    </w:p>
    <w:p w14:paraId="7F102CD1" w14:textId="77777777" w:rsidR="001E7EAA" w:rsidRPr="005F52BD" w:rsidRDefault="001E7EAA" w:rsidP="00DB6B33">
      <w:pPr>
        <w:jc w:val="right"/>
        <w:rPr>
          <w:rFonts w:ascii="GHEA Grapalat" w:hAnsi="GHEA Grapalat"/>
          <w:b/>
        </w:rPr>
      </w:pPr>
    </w:p>
    <w:p w14:paraId="642F6BE8" w14:textId="128AE599" w:rsidR="00DB6B33" w:rsidRDefault="00DB6B33" w:rsidP="00DB6B33">
      <w:pPr>
        <w:jc w:val="right"/>
        <w:rPr>
          <w:rFonts w:ascii="GHEA Grapalat" w:hAnsi="GHEA Grapalat"/>
          <w:b/>
        </w:rPr>
      </w:pPr>
      <w:r>
        <w:rPr>
          <w:rFonts w:ascii="GHEA Grapalat" w:hAnsi="GHEA Grapalat"/>
          <w:b/>
        </w:rPr>
        <w:t>Приложение 1.</w:t>
      </w:r>
      <w:r w:rsidR="00D54B46">
        <w:rPr>
          <w:rFonts w:ascii="GHEA Grapalat" w:hAnsi="GHEA Grapalat"/>
          <w:b/>
        </w:rPr>
        <w:t>2</w:t>
      </w:r>
      <w:r>
        <w:rPr>
          <w:rFonts w:ascii="GHEA Grapalat" w:hAnsi="GHEA Grapalat"/>
          <w:b/>
        </w:rPr>
        <w:t xml:space="preserve"> </w:t>
      </w:r>
    </w:p>
    <w:p w14:paraId="0A4B8178" w14:textId="12A8C4F5" w:rsidR="00DB6B33" w:rsidRPr="00FA6464" w:rsidRDefault="00DB6B33" w:rsidP="00DB6B33">
      <w:pPr>
        <w:jc w:val="right"/>
        <w:rPr>
          <w:rFonts w:ascii="GHEA Grapalat" w:hAnsi="GHEA Grapalat"/>
          <w:b/>
        </w:rPr>
      </w:pPr>
      <w:r w:rsidRPr="001439BD">
        <w:rPr>
          <w:rFonts w:ascii="GHEA Grapalat" w:hAnsi="GHEA Grapalat"/>
          <w:b/>
        </w:rPr>
        <w:t xml:space="preserve">к Приглашению на </w:t>
      </w:r>
      <w:r w:rsidR="00C50A7C">
        <w:rPr>
          <w:rFonts w:ascii="GHEA Grapalat" w:hAnsi="GHEA Grapalat"/>
          <w:b/>
        </w:rPr>
        <w:t>неотложный открытый конкурс</w:t>
      </w:r>
    </w:p>
    <w:p w14:paraId="0DB29870" w14:textId="00A1ECF7" w:rsidR="00DB6B33" w:rsidRPr="009044F1" w:rsidRDefault="00DB6B33" w:rsidP="00DB6B33">
      <w:pPr>
        <w:pStyle w:val="Heading3"/>
        <w:keepNext w:val="0"/>
        <w:widowControl w:val="0"/>
        <w:spacing w:after="160" w:line="240" w:lineRule="auto"/>
        <w:ind w:firstLine="567"/>
        <w:jc w:val="right"/>
        <w:rPr>
          <w:rFonts w:ascii="GHEA Grapalat" w:hAnsi="GHEA Grapalat" w:cs="Arial"/>
          <w:b/>
          <w:sz w:val="24"/>
          <w:szCs w:val="24"/>
        </w:rPr>
      </w:pPr>
      <w:r w:rsidRPr="009044F1">
        <w:rPr>
          <w:rFonts w:ascii="GHEA Grapalat" w:hAnsi="GHEA Grapalat"/>
          <w:b/>
          <w:sz w:val="24"/>
          <w:szCs w:val="24"/>
        </w:rPr>
        <w:t xml:space="preserve">под кодом </w:t>
      </w:r>
      <w:r w:rsidR="00CD3B30">
        <w:rPr>
          <w:rFonts w:ascii="GHEA Grapalat" w:hAnsi="GHEA Grapalat"/>
          <w:b/>
          <w:i w:val="0"/>
          <w:sz w:val="24"/>
          <w:szCs w:val="24"/>
        </w:rPr>
        <w:t>ԵՔ-ՀԲՄԽԾՁԲ-25/66</w:t>
      </w:r>
    </w:p>
    <w:p w14:paraId="178EAAE0" w14:textId="77777777" w:rsidR="00DB6B33" w:rsidRDefault="00DB6B33" w:rsidP="00B46D58">
      <w:pPr>
        <w:pStyle w:val="BodyTextIndent3"/>
        <w:widowControl w:val="0"/>
        <w:spacing w:after="160" w:line="240" w:lineRule="auto"/>
        <w:ind w:firstLine="0"/>
        <w:jc w:val="right"/>
        <w:rPr>
          <w:rFonts w:ascii="GHEA Grapalat" w:hAnsi="GHEA Grapalat"/>
          <w:b/>
          <w:sz w:val="24"/>
          <w:szCs w:val="24"/>
        </w:rPr>
      </w:pPr>
    </w:p>
    <w:p w14:paraId="573E10F7" w14:textId="77777777" w:rsidR="00DB6B33" w:rsidRDefault="00DB6B33" w:rsidP="00B46D58">
      <w:pPr>
        <w:pStyle w:val="BodyTextIndent3"/>
        <w:widowControl w:val="0"/>
        <w:spacing w:after="160" w:line="240" w:lineRule="auto"/>
        <w:ind w:firstLine="0"/>
        <w:jc w:val="right"/>
        <w:rPr>
          <w:rFonts w:ascii="GHEA Grapalat" w:hAnsi="GHEA Grapalat"/>
          <w:b/>
          <w:sz w:val="24"/>
          <w:szCs w:val="24"/>
        </w:rPr>
      </w:pPr>
    </w:p>
    <w:p w14:paraId="031DB96A" w14:textId="77777777" w:rsidR="00AC34B0" w:rsidRDefault="00AC34B0" w:rsidP="00AC34B0">
      <w:pPr>
        <w:ind w:left="360" w:hanging="360"/>
        <w:jc w:val="center"/>
        <w:rPr>
          <w:rFonts w:ascii="GHEA Grapalat" w:hAnsi="GHEA Grapalat"/>
          <w:b/>
        </w:rPr>
      </w:pPr>
      <w:r>
        <w:rPr>
          <w:rFonts w:ascii="GHEA Grapalat" w:hAnsi="GHEA Grapalat"/>
          <w:b/>
        </w:rPr>
        <w:t>ФОРМА</w:t>
      </w:r>
    </w:p>
    <w:p w14:paraId="265EB748" w14:textId="77777777" w:rsidR="00AC34B0" w:rsidRPr="00C76978" w:rsidRDefault="00AC34B0" w:rsidP="00AC34B0">
      <w:pPr>
        <w:ind w:left="360" w:hanging="360"/>
        <w:jc w:val="center"/>
        <w:rPr>
          <w:rFonts w:ascii="GHEA Grapalat" w:hAnsi="GHEA Grapalat"/>
          <w:b/>
        </w:rPr>
      </w:pPr>
      <w:r w:rsidRPr="005E58C3">
        <w:rPr>
          <w:rFonts w:ascii="GHEA Grapalat" w:hAnsi="GHEA Grapalat"/>
          <w:b/>
        </w:rPr>
        <w:t xml:space="preserve">ДЕКЛАРАЦИИ </w:t>
      </w:r>
      <w:r>
        <w:rPr>
          <w:rFonts w:ascii="GHEA Grapalat" w:hAnsi="GHEA Grapalat"/>
          <w:b/>
        </w:rPr>
        <w:t>О</w:t>
      </w:r>
      <w:r w:rsidRPr="005E58C3">
        <w:rPr>
          <w:rFonts w:ascii="GHEA Grapalat" w:hAnsi="GHEA Grapalat"/>
          <w:b/>
        </w:rPr>
        <w:t xml:space="preserve"> РЕАЛЬНЫХ  БЕНЕФИЦИАР</w:t>
      </w:r>
      <w:r>
        <w:rPr>
          <w:rFonts w:ascii="GHEA Grapalat" w:hAnsi="GHEA Grapalat"/>
          <w:b/>
        </w:rPr>
        <w:t>АХ</w:t>
      </w:r>
    </w:p>
    <w:p w14:paraId="1AA9F93D" w14:textId="77777777" w:rsidR="00AC34B0" w:rsidRPr="00ED3A13" w:rsidRDefault="00AC34B0" w:rsidP="00AC34B0">
      <w:pPr>
        <w:ind w:left="360" w:hanging="360"/>
        <w:jc w:val="center"/>
        <w:rPr>
          <w:rFonts w:ascii="GHEA Grapalat" w:eastAsia="GHEA Grapalat" w:hAnsi="GHEA Grapalat" w:cs="GHEA Grapalat"/>
          <w:b/>
        </w:rPr>
      </w:pPr>
    </w:p>
    <w:p w14:paraId="05CB467F" w14:textId="77777777" w:rsidR="00AC34B0" w:rsidRPr="00FD1EE4" w:rsidRDefault="00AC34B0" w:rsidP="00AC34B0">
      <w:pPr>
        <w:numPr>
          <w:ilvl w:val="0"/>
          <w:numId w:val="25"/>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14:paraId="625C257D" w14:textId="77777777" w:rsidR="00AC34B0" w:rsidRPr="00FD1EE4"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AC34B0" w:rsidRPr="00FD1EE4" w14:paraId="357E7884" w14:textId="77777777" w:rsidTr="00DF1F49">
        <w:tc>
          <w:tcPr>
            <w:tcW w:w="2836" w:type="dxa"/>
            <w:shd w:val="clear" w:color="auto" w:fill="D9E2F3"/>
            <w:vAlign w:val="center"/>
          </w:tcPr>
          <w:p w14:paraId="041724D3"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06EC6229"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71BE6014" w14:textId="77777777" w:rsidTr="00DF1F49">
        <w:tc>
          <w:tcPr>
            <w:tcW w:w="2836" w:type="dxa"/>
            <w:shd w:val="clear" w:color="auto" w:fill="D9E2F3"/>
            <w:vAlign w:val="center"/>
          </w:tcPr>
          <w:p w14:paraId="4FE22D94"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14:paraId="32FB6780"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2E1CD00F" w14:textId="77777777" w:rsidTr="00DF1F49">
        <w:tc>
          <w:tcPr>
            <w:tcW w:w="2836" w:type="dxa"/>
            <w:shd w:val="clear" w:color="auto" w:fill="D9E2F3"/>
            <w:vAlign w:val="center"/>
          </w:tcPr>
          <w:p w14:paraId="2F78E384"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14:paraId="4BBD095B"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3C21EB6A" w14:textId="77777777" w:rsidTr="00DF1F49">
        <w:tc>
          <w:tcPr>
            <w:tcW w:w="2836" w:type="dxa"/>
            <w:shd w:val="clear" w:color="auto" w:fill="D9E2F3"/>
            <w:vAlign w:val="center"/>
          </w:tcPr>
          <w:p w14:paraId="2266ADC9"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14:paraId="5825C5CB"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6CFCB4F9" w14:textId="77777777" w:rsidTr="00DF1F49">
        <w:tc>
          <w:tcPr>
            <w:tcW w:w="2836" w:type="dxa"/>
            <w:shd w:val="clear" w:color="auto" w:fill="D9E2F3"/>
            <w:vAlign w:val="center"/>
          </w:tcPr>
          <w:p w14:paraId="7C512635" w14:textId="77777777" w:rsidR="00AC34B0" w:rsidRPr="00FD1EE4"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 xml:space="preserve">Адрес </w:t>
            </w:r>
            <w:ins w:id="14" w:author="Inesa Kocharyan" w:date="2021-08-30T12:39:00Z">
              <w:r>
                <w:rPr>
                  <w:rFonts w:ascii="GHEA Grapalat" w:eastAsia="GHEA Grapalat" w:hAnsi="GHEA Grapalat" w:cs="GHEA Grapalat"/>
                  <w:color w:val="000000"/>
                </w:rPr>
                <w:t xml:space="preserve"> </w:t>
              </w:r>
            </w:ins>
            <w:r w:rsidRPr="00742874">
              <w:rPr>
                <w:rFonts w:ascii="GHEA Grapalat" w:eastAsia="GHEA Grapalat" w:hAnsi="GHEA Grapalat" w:cs="GHEA Grapalat"/>
                <w:color w:val="000000"/>
              </w:rPr>
              <w:t>регистрации</w:t>
            </w:r>
          </w:p>
        </w:tc>
        <w:tc>
          <w:tcPr>
            <w:tcW w:w="6180" w:type="dxa"/>
            <w:vAlign w:val="center"/>
          </w:tcPr>
          <w:p w14:paraId="5033C440"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394397C7" w14:textId="77777777" w:rsidTr="00DF1F49">
        <w:tc>
          <w:tcPr>
            <w:tcW w:w="2836" w:type="dxa"/>
            <w:shd w:val="clear" w:color="auto" w:fill="D9E2F3"/>
            <w:vAlign w:val="center"/>
          </w:tcPr>
          <w:p w14:paraId="35B7999C" w14:textId="77777777" w:rsidR="00AC34B0" w:rsidRPr="00FD1EE4"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w:t>
            </w:r>
            <w:r>
              <w:rPr>
                <w:rFonts w:ascii="GHEA Grapalat" w:eastAsia="GHEA Grapalat" w:hAnsi="GHEA Grapalat" w:cs="GHEA Grapalat"/>
                <w:color w:val="000000"/>
              </w:rPr>
              <w:t xml:space="preserve"> </w:t>
            </w:r>
            <w:r w:rsidRPr="00421E0E">
              <w:rPr>
                <w:rFonts w:ascii="GHEA Grapalat" w:eastAsia="GHEA Grapalat" w:hAnsi="GHEA Grapalat" w:cs="GHEA Grapalat"/>
                <w:color w:val="000000"/>
              </w:rPr>
              <w:t>регистрации</w:t>
            </w:r>
          </w:p>
        </w:tc>
        <w:tc>
          <w:tcPr>
            <w:tcW w:w="6180" w:type="dxa"/>
            <w:vAlign w:val="center"/>
          </w:tcPr>
          <w:p w14:paraId="5F8CD7E7" w14:textId="77777777" w:rsidR="00AC34B0" w:rsidRPr="00FD1EE4" w:rsidRDefault="00AC34B0" w:rsidP="00DF1F49">
            <w:pPr>
              <w:spacing w:before="240" w:after="240"/>
              <w:ind w:left="993" w:hanging="851"/>
              <w:rPr>
                <w:rFonts w:ascii="GHEA Grapalat" w:eastAsia="GHEA Grapalat" w:hAnsi="GHEA Grapalat" w:cs="GHEA Grapalat"/>
              </w:rPr>
            </w:pPr>
          </w:p>
        </w:tc>
      </w:tr>
      <w:tr w:rsidR="00AC34B0" w:rsidRPr="00FD1EE4" w14:paraId="2A05A6FA" w14:textId="77777777" w:rsidTr="00DF1F49">
        <w:tc>
          <w:tcPr>
            <w:tcW w:w="2836" w:type="dxa"/>
            <w:shd w:val="clear" w:color="auto" w:fill="D9E2F3"/>
            <w:vAlign w:val="center"/>
          </w:tcPr>
          <w:p w14:paraId="7122857B" w14:textId="77777777" w:rsidR="00AC34B0" w:rsidRPr="00FD1EE4" w:rsidRDefault="00AC34B0" w:rsidP="00DF1F49">
            <w:pPr>
              <w:numPr>
                <w:ilvl w:val="2"/>
                <w:numId w:val="25"/>
              </w:numPr>
              <w:pBdr>
                <w:top w:val="nil"/>
                <w:left w:val="nil"/>
                <w:bottom w:val="nil"/>
                <w:right w:val="nil"/>
                <w:between w:val="nil"/>
              </w:pBdr>
              <w:ind w:left="284" w:hanging="284"/>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5467B7DE" w14:textId="77777777" w:rsidR="00AC34B0" w:rsidRPr="00FD1EE4" w:rsidRDefault="00AC34B0" w:rsidP="00DF1F49">
            <w:pPr>
              <w:spacing w:before="240" w:after="240"/>
              <w:ind w:left="993" w:hanging="851"/>
              <w:rPr>
                <w:rFonts w:ascii="GHEA Grapalat" w:eastAsia="GHEA Grapalat" w:hAnsi="GHEA Grapalat" w:cs="GHEA Grapalat"/>
              </w:rPr>
            </w:pPr>
          </w:p>
        </w:tc>
      </w:tr>
    </w:tbl>
    <w:p w14:paraId="35E38ACE" w14:textId="77777777" w:rsidR="00AC34B0" w:rsidRPr="00FD1EE4"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B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00AB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FD1EE4" w14:paraId="7EDF572A" w14:textId="77777777" w:rsidTr="00DF1F49">
        <w:tc>
          <w:tcPr>
            <w:tcW w:w="2835" w:type="dxa"/>
            <w:shd w:val="clear" w:color="auto" w:fill="D9E2F3"/>
            <w:vAlign w:val="center"/>
          </w:tcPr>
          <w:p w14:paraId="7550CD56"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 и фамилия лица, п</w:t>
            </w:r>
            <w:r w:rsidRPr="00F45E36">
              <w:rPr>
                <w:rFonts w:ascii="GHEA Grapalat" w:eastAsia="GHEA Grapalat" w:hAnsi="GHEA Grapalat" w:cs="GHEA Grapalat"/>
                <w:color w:val="000000"/>
              </w:rPr>
              <w:t xml:space="preserve">редставляющего </w:t>
            </w:r>
            <w:r>
              <w:rPr>
                <w:rFonts w:ascii="GHEA Grapalat" w:eastAsia="GHEA Grapalat" w:hAnsi="GHEA Grapalat" w:cs="GHEA Grapalat"/>
                <w:color w:val="000000"/>
              </w:rPr>
              <w:t>декларацию</w:t>
            </w:r>
          </w:p>
        </w:tc>
        <w:tc>
          <w:tcPr>
            <w:tcW w:w="6180" w:type="dxa"/>
            <w:vAlign w:val="center"/>
          </w:tcPr>
          <w:p w14:paraId="37E2478A"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114EAD90" w14:textId="77777777" w:rsidTr="00DF1F49">
        <w:trPr>
          <w:trHeight w:val="1487"/>
        </w:trPr>
        <w:tc>
          <w:tcPr>
            <w:tcW w:w="2835" w:type="dxa"/>
            <w:shd w:val="clear" w:color="auto" w:fill="D9E2F3"/>
            <w:vAlign w:val="center"/>
          </w:tcPr>
          <w:p w14:paraId="591FE4E3"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14:paraId="379CB168" w14:textId="77777777" w:rsidR="00AC34B0" w:rsidRPr="00FD1EE4" w:rsidRDefault="00AC34B0" w:rsidP="00DF1F49">
            <w:pPr>
              <w:spacing w:before="240" w:after="240"/>
              <w:rPr>
                <w:rFonts w:ascii="GHEA Grapalat" w:eastAsia="GHEA Grapalat" w:hAnsi="GHEA Grapalat" w:cs="GHEA Grapalat"/>
              </w:rPr>
            </w:pPr>
          </w:p>
        </w:tc>
      </w:tr>
    </w:tbl>
    <w:p w14:paraId="12652B6E" w14:textId="77777777" w:rsidR="00AC34B0" w:rsidRPr="00FD1EE4"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FD1EE4" w14:paraId="06972C58" w14:textId="77777777" w:rsidTr="00DF1F49">
        <w:tc>
          <w:tcPr>
            <w:tcW w:w="2835" w:type="dxa"/>
            <w:shd w:val="clear" w:color="auto" w:fill="D9E2F3"/>
            <w:vAlign w:val="center"/>
          </w:tcPr>
          <w:p w14:paraId="4E3FE4B1" w14:textId="77777777" w:rsidR="00AC34B0" w:rsidRPr="00FD1EE4" w:rsidRDefault="00AC34B0" w:rsidP="00DF1F49">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День, месяц, год подписания декларации</w:t>
            </w:r>
          </w:p>
        </w:tc>
        <w:tc>
          <w:tcPr>
            <w:tcW w:w="6180" w:type="dxa"/>
            <w:vAlign w:val="center"/>
          </w:tcPr>
          <w:p w14:paraId="043529F4"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68CBF1E7" w14:textId="77777777" w:rsidTr="00DF1F49">
        <w:tc>
          <w:tcPr>
            <w:tcW w:w="2835" w:type="dxa"/>
            <w:shd w:val="clear" w:color="auto" w:fill="D9E2F3"/>
            <w:vAlign w:val="center"/>
          </w:tcPr>
          <w:p w14:paraId="708CD002" w14:textId="77777777" w:rsidR="00AC34B0" w:rsidRPr="00FD1EE4" w:rsidRDefault="00AC34B0" w:rsidP="00DF1F49">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14:paraId="6514C4BA"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1310B2E5" w14:textId="77777777" w:rsidTr="00DF1F49">
        <w:tc>
          <w:tcPr>
            <w:tcW w:w="2835" w:type="dxa"/>
            <w:shd w:val="clear" w:color="auto" w:fill="D9E2F3"/>
            <w:vAlign w:val="center"/>
          </w:tcPr>
          <w:p w14:paraId="730C1F0E" w14:textId="77777777" w:rsidR="00AC34B0" w:rsidRPr="00FD1EE4" w:rsidRDefault="00AC34B0" w:rsidP="00DF1F49">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14:paraId="33104AC2" w14:textId="77777777" w:rsidR="00AC34B0" w:rsidRPr="00FD1EE4" w:rsidRDefault="00AC34B0" w:rsidP="00DF1F49">
            <w:pPr>
              <w:spacing w:before="240" w:after="240"/>
              <w:rPr>
                <w:rFonts w:ascii="GHEA Grapalat" w:eastAsia="GHEA Grapalat" w:hAnsi="GHEA Grapalat" w:cs="GHEA Grapalat"/>
              </w:rPr>
            </w:pPr>
          </w:p>
        </w:tc>
      </w:tr>
    </w:tbl>
    <w:p w14:paraId="02ABBA6F" w14:textId="77777777" w:rsidR="00AC34B0" w:rsidRPr="00FD1EE4" w:rsidRDefault="00AC34B0" w:rsidP="00AC34B0">
      <w:pPr>
        <w:rPr>
          <w:rFonts w:ascii="GHEA Grapalat" w:eastAsia="GHEA Grapalat" w:hAnsi="GHEA Grapalat" w:cs="GHEA Grapalat"/>
        </w:rPr>
      </w:pPr>
    </w:p>
    <w:p w14:paraId="111BF37E" w14:textId="77777777" w:rsidR="00AC34B0" w:rsidRPr="00FD1EE4" w:rsidRDefault="00AC34B0" w:rsidP="00AC34B0">
      <w:pPr>
        <w:rPr>
          <w:rFonts w:ascii="GHEA Grapalat" w:eastAsia="GHEA Grapalat" w:hAnsi="GHEA Grapalat" w:cs="GHEA Grapalat"/>
        </w:rPr>
      </w:pPr>
      <w:r w:rsidRPr="00FD1EE4">
        <w:rPr>
          <w:rFonts w:ascii="GHEA Grapalat" w:hAnsi="GHEA Grapalat"/>
        </w:rPr>
        <w:br w:type="page"/>
      </w:r>
    </w:p>
    <w:p w14:paraId="7858E0F8" w14:textId="77777777" w:rsidR="00AC34B0" w:rsidRPr="009A52BE" w:rsidRDefault="00AC34B0" w:rsidP="00AC34B0">
      <w:pPr>
        <w:numPr>
          <w:ilvl w:val="0"/>
          <w:numId w:val="25"/>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14:paraId="04BB83C8" w14:textId="77777777" w:rsidR="00AC34B0" w:rsidRPr="004E2F96"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FD1EE4" w14:paraId="5F970D71" w14:textId="77777777" w:rsidTr="00DF1F49">
        <w:tc>
          <w:tcPr>
            <w:tcW w:w="2835" w:type="dxa"/>
            <w:shd w:val="clear" w:color="auto" w:fill="D9E2F3"/>
            <w:vAlign w:val="center"/>
          </w:tcPr>
          <w:p w14:paraId="28BB4289" w14:textId="77777777" w:rsidR="00AC34B0" w:rsidRPr="00FD1EE4" w:rsidRDefault="00AC34B0" w:rsidP="00DF1F49">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14:paraId="32F4420F"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17EFFC3C" w14:textId="77777777" w:rsidTr="00DF1F49">
        <w:tc>
          <w:tcPr>
            <w:tcW w:w="2835" w:type="dxa"/>
            <w:shd w:val="clear" w:color="auto" w:fill="D9E2F3"/>
            <w:vAlign w:val="center"/>
          </w:tcPr>
          <w:p w14:paraId="40EB99A4"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w:t>
            </w:r>
            <w:r>
              <w:rPr>
                <w:rFonts w:ascii="GHEA Grapalat" w:eastAsia="GHEA Grapalat" w:hAnsi="GHEA Grapalat" w:cs="GHEA Grapalat"/>
                <w:color w:val="000000"/>
              </w:rPr>
              <w:t>ие</w:t>
            </w:r>
            <w:r w:rsidRPr="0047579C">
              <w:rPr>
                <w:rFonts w:ascii="GHEA Grapalat" w:eastAsia="GHEA Grapalat" w:hAnsi="GHEA Grapalat" w:cs="GHEA Grapalat"/>
                <w:color w:val="000000"/>
              </w:rPr>
              <w:t xml:space="preserve"> на бирже </w:t>
            </w:r>
          </w:p>
        </w:tc>
        <w:tc>
          <w:tcPr>
            <w:tcW w:w="6180" w:type="dxa"/>
            <w:vAlign w:val="center"/>
          </w:tcPr>
          <w:p w14:paraId="29721081" w14:textId="77777777" w:rsidR="00AC34B0" w:rsidRPr="00FD1EE4" w:rsidRDefault="00AC34B0" w:rsidP="00DF1F49">
            <w:pPr>
              <w:spacing w:before="240" w:after="240"/>
              <w:rPr>
                <w:rFonts w:ascii="GHEA Grapalat" w:eastAsia="GHEA Grapalat" w:hAnsi="GHEA Grapalat" w:cs="GHEA Grapalat"/>
              </w:rPr>
            </w:pPr>
          </w:p>
        </w:tc>
      </w:tr>
    </w:tbl>
    <w:p w14:paraId="6CAC3554" w14:textId="77777777" w:rsidR="00AC34B0" w:rsidRPr="00FD1EE4"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FD1EE4" w14:paraId="7081E879" w14:textId="77777777" w:rsidTr="00DF1F49">
        <w:tc>
          <w:tcPr>
            <w:tcW w:w="2835" w:type="dxa"/>
            <w:shd w:val="clear" w:color="auto" w:fill="D9E2F3"/>
            <w:vAlign w:val="center"/>
          </w:tcPr>
          <w:p w14:paraId="2586C5D0"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3E5F7E6D"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61373394" w14:textId="77777777" w:rsidTr="00DF1F49">
        <w:tc>
          <w:tcPr>
            <w:tcW w:w="2835" w:type="dxa"/>
            <w:shd w:val="clear" w:color="auto" w:fill="D9E2F3"/>
            <w:vAlign w:val="center"/>
          </w:tcPr>
          <w:p w14:paraId="42C051BC"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r>
              <w:t xml:space="preserve"> </w:t>
            </w:r>
          </w:p>
        </w:tc>
        <w:tc>
          <w:tcPr>
            <w:tcW w:w="6180" w:type="dxa"/>
            <w:vAlign w:val="center"/>
          </w:tcPr>
          <w:p w14:paraId="670C62CD"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5CB9FCD4" w14:textId="77777777" w:rsidTr="00DF1F49">
        <w:tc>
          <w:tcPr>
            <w:tcW w:w="2835" w:type="dxa"/>
            <w:shd w:val="clear" w:color="auto" w:fill="D9E2F3"/>
            <w:vAlign w:val="center"/>
          </w:tcPr>
          <w:p w14:paraId="1DC29E31"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14:paraId="4E3B8715"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66A42B0A" w14:textId="77777777" w:rsidTr="00DF1F49">
        <w:tc>
          <w:tcPr>
            <w:tcW w:w="2835" w:type="dxa"/>
            <w:shd w:val="clear" w:color="auto" w:fill="D9E2F3"/>
            <w:vAlign w:val="center"/>
          </w:tcPr>
          <w:p w14:paraId="662546CD"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14:paraId="3F1A14FE"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7216F1DA" w14:textId="77777777" w:rsidTr="00DF1F49">
        <w:tc>
          <w:tcPr>
            <w:tcW w:w="2835" w:type="dxa"/>
            <w:shd w:val="clear" w:color="auto" w:fill="D9E2F3"/>
            <w:vAlign w:val="center"/>
          </w:tcPr>
          <w:p w14:paraId="43140582"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14:paraId="72243520"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605A9C94" w14:textId="77777777" w:rsidTr="00DF1F49">
        <w:trPr>
          <w:trHeight w:val="1361"/>
        </w:trPr>
        <w:tc>
          <w:tcPr>
            <w:tcW w:w="2835" w:type="dxa"/>
            <w:shd w:val="clear" w:color="auto" w:fill="D9E2F3"/>
            <w:vAlign w:val="center"/>
          </w:tcPr>
          <w:p w14:paraId="75492151"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14:paraId="11901AA3"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61C8BBD2" w14:textId="77777777" w:rsidTr="00DF1F49">
        <w:tc>
          <w:tcPr>
            <w:tcW w:w="2835" w:type="dxa"/>
            <w:shd w:val="clear" w:color="auto" w:fill="D9E2F3"/>
            <w:vAlign w:val="center"/>
          </w:tcPr>
          <w:p w14:paraId="0F35D0E8"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1E9C006B" w14:textId="77777777" w:rsidR="00AC34B0" w:rsidRPr="00FD1EE4" w:rsidRDefault="00AC34B0" w:rsidP="00DF1F49">
            <w:pPr>
              <w:spacing w:before="240" w:after="240"/>
              <w:rPr>
                <w:rFonts w:ascii="GHEA Grapalat" w:eastAsia="GHEA Grapalat" w:hAnsi="GHEA Grapalat" w:cs="GHEA Grapalat"/>
              </w:rPr>
            </w:pPr>
          </w:p>
        </w:tc>
      </w:tr>
    </w:tbl>
    <w:p w14:paraId="6CDA54E8" w14:textId="77777777" w:rsidR="00AC34B0" w:rsidRPr="00574FF7"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AC34B0" w:rsidRPr="00FD1EE4" w14:paraId="1A3DBE85" w14:textId="77777777" w:rsidTr="00DF1F49">
        <w:tc>
          <w:tcPr>
            <w:tcW w:w="2836" w:type="dxa"/>
            <w:shd w:val="clear" w:color="auto" w:fill="D9E2F3"/>
            <w:vAlign w:val="center"/>
          </w:tcPr>
          <w:p w14:paraId="0EF83E85" w14:textId="77777777" w:rsidR="00AC34B0" w:rsidRPr="00FD1EE4" w:rsidRDefault="00AC34B0" w:rsidP="00DF1F49">
            <w:pPr>
              <w:numPr>
                <w:ilvl w:val="2"/>
                <w:numId w:val="25"/>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14:paraId="64834011"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74678D9F" w14:textId="77777777" w:rsidTr="00DF1F49">
        <w:tc>
          <w:tcPr>
            <w:tcW w:w="2836" w:type="dxa"/>
            <w:shd w:val="clear" w:color="auto" w:fill="D9E2F3"/>
            <w:vAlign w:val="center"/>
          </w:tcPr>
          <w:p w14:paraId="4DC2AED6" w14:textId="77777777" w:rsidR="00AC34B0" w:rsidRPr="00FD1EE4" w:rsidRDefault="00AC34B0" w:rsidP="00DF1F49">
            <w:pPr>
              <w:numPr>
                <w:ilvl w:val="2"/>
                <w:numId w:val="25"/>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14:paraId="40BA1C43" w14:textId="77777777" w:rsidR="00AC34B0" w:rsidRPr="00FD1EE4"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Content>
                <w:r w:rsidR="00AC34B0">
                  <w:rPr>
                    <w:rFonts w:ascii="MS Gothic" w:eastAsia="MS Gothic" w:hAnsi="MS Gothic" w:cs="GHEA Grapalat" w:hint="eastAsia"/>
                  </w:rPr>
                  <w:t>☐</w:t>
                </w:r>
              </w:sdtContent>
            </w:sdt>
            <w:r w:rsidR="00AC34B0" w:rsidRPr="00FD1EE4">
              <w:rPr>
                <w:rFonts w:ascii="GHEA Grapalat" w:eastAsia="GHEA Grapalat" w:hAnsi="GHEA Grapalat" w:cs="GHEA Grapalat"/>
              </w:rPr>
              <w:tab/>
            </w:r>
            <w:r w:rsidR="00AC34B0" w:rsidRPr="0051137D">
              <w:rPr>
                <w:rFonts w:ascii="GHEA Grapalat" w:eastAsia="GHEA Grapalat" w:hAnsi="GHEA Grapalat" w:cs="GHEA Grapalat"/>
              </w:rPr>
              <w:t>Прямое участие</w:t>
            </w:r>
          </w:p>
          <w:p w14:paraId="3EDB0BFC" w14:textId="77777777" w:rsidR="00AC34B0" w:rsidRPr="00FD1EE4"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Content>
                <w:r w:rsidR="00AC34B0">
                  <w:rPr>
                    <w:rFonts w:ascii="MS Gothic" w:eastAsia="MS Gothic" w:hAnsi="MS Gothic" w:cs="GHEA Grapalat" w:hint="eastAsia"/>
                  </w:rPr>
                  <w:t>☐</w:t>
                </w:r>
              </w:sdtContent>
            </w:sdt>
            <w:r w:rsidR="00AC34B0" w:rsidRPr="00FD1EE4">
              <w:rPr>
                <w:rFonts w:ascii="GHEA Grapalat" w:eastAsia="GHEA Grapalat" w:hAnsi="GHEA Grapalat" w:cs="GHEA Grapalat"/>
              </w:rPr>
              <w:tab/>
            </w:r>
            <w:r w:rsidR="00AC34B0">
              <w:rPr>
                <w:rFonts w:ascii="GHEA Grapalat" w:eastAsia="GHEA Grapalat" w:hAnsi="GHEA Grapalat" w:cs="GHEA Grapalat"/>
              </w:rPr>
              <w:t>К</w:t>
            </w:r>
            <w:r w:rsidR="00AC34B0" w:rsidRPr="00D812D8">
              <w:rPr>
                <w:rFonts w:ascii="GHEA Grapalat" w:eastAsia="GHEA Grapalat" w:hAnsi="GHEA Grapalat" w:cs="GHEA Grapalat"/>
              </w:rPr>
              <w:t>освенное участие</w:t>
            </w:r>
          </w:p>
        </w:tc>
      </w:tr>
    </w:tbl>
    <w:p w14:paraId="43B10D1D" w14:textId="77777777" w:rsidR="00AC34B0" w:rsidRPr="00FD1EE4" w:rsidRDefault="00AC34B0" w:rsidP="00AC34B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14:paraId="7A50F137" w14:textId="77777777" w:rsidR="00AC34B0" w:rsidRPr="00CB7DFD" w:rsidRDefault="00AC34B0" w:rsidP="00AC34B0">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sidRPr="00CB7DFD">
        <w:rPr>
          <w:rFonts w:ascii="GHEA Grapalat" w:eastAsia="GHEA Grapalat" w:hAnsi="GHEA Grapalat" w:cs="GHEA Grapalat"/>
          <w:b/>
          <w:color w:val="000000"/>
        </w:rPr>
        <w:lastRenderedPageBreak/>
        <w:t>Участие государства, муниципалитета или международной организации</w:t>
      </w:r>
    </w:p>
    <w:p w14:paraId="0E42C976" w14:textId="77777777" w:rsidR="00AC34B0" w:rsidRPr="00FD1EE4"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C34B0" w:rsidRPr="00FD1EE4" w14:paraId="2C19B6DB" w14:textId="77777777" w:rsidTr="00DF1F49">
        <w:tc>
          <w:tcPr>
            <w:tcW w:w="2837" w:type="dxa"/>
            <w:shd w:val="clear" w:color="auto" w:fill="D9E2F3"/>
            <w:vAlign w:val="center"/>
          </w:tcPr>
          <w:p w14:paraId="33377EB9"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14:paraId="7305444A"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3843362D" w14:textId="77777777" w:rsidTr="00DF1F49">
        <w:tc>
          <w:tcPr>
            <w:tcW w:w="2837" w:type="dxa"/>
            <w:shd w:val="clear" w:color="auto" w:fill="D9E2F3"/>
            <w:vAlign w:val="center"/>
          </w:tcPr>
          <w:p w14:paraId="7188BFA7"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14:paraId="262D708A"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724B5698" w14:textId="77777777" w:rsidTr="00DF1F49">
        <w:tc>
          <w:tcPr>
            <w:tcW w:w="2837" w:type="dxa"/>
            <w:shd w:val="clear" w:color="auto" w:fill="D9E2F3"/>
            <w:vAlign w:val="center"/>
          </w:tcPr>
          <w:p w14:paraId="0582203D"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14:paraId="6C1B6700"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7807CF91" w14:textId="77777777" w:rsidTr="00DF1F49">
        <w:tc>
          <w:tcPr>
            <w:tcW w:w="2837" w:type="dxa"/>
            <w:shd w:val="clear" w:color="auto" w:fill="D9E2F3"/>
            <w:vAlign w:val="center"/>
          </w:tcPr>
          <w:p w14:paraId="4F45FF20" w14:textId="77777777" w:rsidR="00AC34B0" w:rsidRPr="00FD1EE4"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14:paraId="4B595CD8" w14:textId="77777777" w:rsidR="00AC34B0" w:rsidRPr="00FD1EE4"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sidRPr="0051137D">
              <w:rPr>
                <w:rFonts w:ascii="GHEA Grapalat" w:eastAsia="GHEA Grapalat" w:hAnsi="GHEA Grapalat" w:cs="GHEA Grapalat"/>
              </w:rPr>
              <w:t>Прямое участие</w:t>
            </w:r>
          </w:p>
          <w:p w14:paraId="3E4BABBA" w14:textId="77777777" w:rsidR="00AC34B0" w:rsidRPr="00FD1EE4"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Pr>
                <w:rFonts w:ascii="GHEA Grapalat" w:eastAsia="GHEA Grapalat" w:hAnsi="GHEA Grapalat" w:cs="GHEA Grapalat"/>
              </w:rPr>
              <w:t>К</w:t>
            </w:r>
            <w:r w:rsidR="00AC34B0" w:rsidRPr="00D812D8">
              <w:rPr>
                <w:rFonts w:ascii="GHEA Grapalat" w:eastAsia="GHEA Grapalat" w:hAnsi="GHEA Grapalat" w:cs="GHEA Grapalat"/>
              </w:rPr>
              <w:t>освенное участие</w:t>
            </w:r>
          </w:p>
        </w:tc>
      </w:tr>
    </w:tbl>
    <w:p w14:paraId="5EB2D513" w14:textId="77777777" w:rsidR="00AC34B0" w:rsidRPr="00FD1EE4"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C34B0" w:rsidRPr="00FD1EE4" w14:paraId="524AF5E1" w14:textId="77777777" w:rsidTr="00DF1F49">
        <w:tc>
          <w:tcPr>
            <w:tcW w:w="2837" w:type="dxa"/>
            <w:shd w:val="clear" w:color="auto" w:fill="D9E2F3"/>
            <w:vAlign w:val="center"/>
          </w:tcPr>
          <w:p w14:paraId="0DA52D38" w14:textId="77777777" w:rsidR="00AC34B0" w:rsidRPr="00B047A2"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14:paraId="14C485BA"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0AA3A019" w14:textId="77777777" w:rsidTr="00DF1F49">
        <w:tc>
          <w:tcPr>
            <w:tcW w:w="2837" w:type="dxa"/>
            <w:shd w:val="clear" w:color="auto" w:fill="D9E2F3"/>
            <w:vAlign w:val="center"/>
          </w:tcPr>
          <w:p w14:paraId="20C79341" w14:textId="77777777" w:rsidR="00AC34B0" w:rsidRPr="00FD1EE4"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1C5D2F">
              <w:rPr>
                <w:rFonts w:ascii="GHEA Grapalat" w:eastAsia="GHEA Grapalat" w:hAnsi="GHEA Grapalat" w:cs="GHEA Grapalat"/>
                <w:color w:val="000000"/>
              </w:rPr>
              <w:t xml:space="preserve">Название </w:t>
            </w:r>
            <w:r w:rsidRPr="00B047A2">
              <w:rPr>
                <w:rFonts w:ascii="GHEA Grapalat" w:eastAsia="GHEA Grapalat" w:hAnsi="GHEA Grapalat" w:cs="GHEA Grapalat"/>
                <w:color w:val="000000"/>
              </w:rPr>
              <w:t>международной организации латинскими буквами</w:t>
            </w:r>
          </w:p>
        </w:tc>
        <w:tc>
          <w:tcPr>
            <w:tcW w:w="6180" w:type="dxa"/>
            <w:vAlign w:val="center"/>
          </w:tcPr>
          <w:p w14:paraId="2368E847"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05F3B22F" w14:textId="77777777" w:rsidTr="00DF1F49">
        <w:tc>
          <w:tcPr>
            <w:tcW w:w="2837" w:type="dxa"/>
            <w:shd w:val="clear" w:color="auto" w:fill="D9E2F3"/>
            <w:vAlign w:val="center"/>
          </w:tcPr>
          <w:p w14:paraId="42418A51"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6180" w:type="dxa"/>
            <w:vAlign w:val="center"/>
          </w:tcPr>
          <w:p w14:paraId="676417D8"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20B1D718" w14:textId="77777777" w:rsidTr="00DF1F49">
        <w:tc>
          <w:tcPr>
            <w:tcW w:w="2837" w:type="dxa"/>
            <w:shd w:val="clear" w:color="auto" w:fill="D9E2F3"/>
            <w:vAlign w:val="center"/>
          </w:tcPr>
          <w:p w14:paraId="71075A16" w14:textId="77777777" w:rsidR="00AC34B0" w:rsidRPr="00FD1EE4"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14:paraId="4217F3DB" w14:textId="77777777" w:rsidR="00AC34B0" w:rsidRPr="00FD1EE4"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sidRPr="0051137D">
              <w:rPr>
                <w:rFonts w:ascii="GHEA Grapalat" w:eastAsia="GHEA Grapalat" w:hAnsi="GHEA Grapalat" w:cs="GHEA Grapalat"/>
              </w:rPr>
              <w:t>Прямое участие</w:t>
            </w:r>
          </w:p>
          <w:p w14:paraId="2BF2E7C2" w14:textId="77777777" w:rsidR="00AC34B0" w:rsidRPr="00FD1EE4"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Pr>
                <w:rFonts w:ascii="GHEA Grapalat" w:eastAsia="GHEA Grapalat" w:hAnsi="GHEA Grapalat" w:cs="GHEA Grapalat"/>
              </w:rPr>
              <w:t>К</w:t>
            </w:r>
            <w:r w:rsidR="00AC34B0" w:rsidRPr="00D812D8">
              <w:rPr>
                <w:rFonts w:ascii="GHEA Grapalat" w:eastAsia="GHEA Grapalat" w:hAnsi="GHEA Grapalat" w:cs="GHEA Grapalat"/>
              </w:rPr>
              <w:t>освенное участие</w:t>
            </w:r>
          </w:p>
        </w:tc>
      </w:tr>
    </w:tbl>
    <w:p w14:paraId="6195707C" w14:textId="77777777" w:rsidR="00AC34B0" w:rsidRPr="00FD1EE4" w:rsidRDefault="00AC34B0" w:rsidP="00AC34B0">
      <w:pPr>
        <w:rPr>
          <w:rFonts w:ascii="GHEA Grapalat" w:eastAsia="GHEA Grapalat" w:hAnsi="GHEA Grapalat" w:cs="GHEA Grapalat"/>
          <w:b/>
        </w:rPr>
      </w:pPr>
      <w:r w:rsidRPr="00FD1EE4">
        <w:rPr>
          <w:rFonts w:ascii="GHEA Grapalat" w:hAnsi="GHEA Grapalat"/>
        </w:rPr>
        <w:br w:type="page"/>
      </w:r>
    </w:p>
    <w:p w14:paraId="3D092ACD" w14:textId="77777777" w:rsidR="00AC34B0" w:rsidRPr="00FD1EE4" w:rsidRDefault="00AC34B0" w:rsidP="00AC34B0">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14:paraId="23BBC793" w14:textId="77777777" w:rsidR="00AC34B0" w:rsidRPr="00FD1EE4"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AC34B0" w:rsidRPr="00FD1EE4" w14:paraId="53F99EC4" w14:textId="77777777" w:rsidTr="00DF1F49">
        <w:tc>
          <w:tcPr>
            <w:tcW w:w="2836" w:type="dxa"/>
            <w:shd w:val="clear" w:color="auto" w:fill="D9E2F3"/>
            <w:vAlign w:val="center"/>
          </w:tcPr>
          <w:p w14:paraId="75E428B7"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14:paraId="4CFAFE46"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1AC07A01" w14:textId="77777777" w:rsidTr="00DF1F49">
        <w:tc>
          <w:tcPr>
            <w:tcW w:w="2836" w:type="dxa"/>
            <w:shd w:val="clear" w:color="auto" w:fill="D9E2F3"/>
            <w:vAlign w:val="center"/>
          </w:tcPr>
          <w:p w14:paraId="2A4CAF27"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14:paraId="5AE83EDD"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7D737712" w14:textId="77777777" w:rsidTr="00DF1F49">
        <w:tc>
          <w:tcPr>
            <w:tcW w:w="2836" w:type="dxa"/>
            <w:shd w:val="clear" w:color="auto" w:fill="D9E2F3"/>
            <w:vAlign w:val="center"/>
          </w:tcPr>
          <w:p w14:paraId="65154A68"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14:paraId="7CD47402"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328D5AA3" w14:textId="77777777" w:rsidTr="00DF1F49">
        <w:tc>
          <w:tcPr>
            <w:tcW w:w="2836" w:type="dxa"/>
            <w:shd w:val="clear" w:color="auto" w:fill="D9E2F3"/>
            <w:vAlign w:val="center"/>
          </w:tcPr>
          <w:p w14:paraId="51ABE19A"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14:paraId="49FAB8B9"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472D1694" w14:textId="77777777" w:rsidTr="00DF1F49">
        <w:tc>
          <w:tcPr>
            <w:tcW w:w="2836" w:type="dxa"/>
            <w:shd w:val="clear" w:color="auto" w:fill="D9E2F3"/>
            <w:vAlign w:val="center"/>
          </w:tcPr>
          <w:p w14:paraId="73DAF95A"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14:paraId="329CDF3E"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6BB07AFF" w14:textId="77777777" w:rsidTr="00DF1F49">
        <w:tc>
          <w:tcPr>
            <w:tcW w:w="2836" w:type="dxa"/>
            <w:shd w:val="clear" w:color="auto" w:fill="D9E2F3"/>
            <w:vAlign w:val="center"/>
          </w:tcPr>
          <w:p w14:paraId="27C8096E"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14:paraId="401E7663" w14:textId="77777777" w:rsidR="00AC34B0" w:rsidRPr="00FD1EE4" w:rsidRDefault="00AC34B0" w:rsidP="00DF1F49">
            <w:pPr>
              <w:spacing w:before="240" w:after="240"/>
              <w:rPr>
                <w:rFonts w:ascii="GHEA Grapalat" w:eastAsia="GHEA Grapalat" w:hAnsi="GHEA Grapalat" w:cs="GHEA Grapalat"/>
              </w:rPr>
            </w:pPr>
          </w:p>
        </w:tc>
      </w:tr>
    </w:tbl>
    <w:p w14:paraId="6C6B69F7" w14:textId="77777777" w:rsidR="00AC34B0" w:rsidRPr="00FD1EE4"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441"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464"/>
      </w:tblGrid>
      <w:tr w:rsidR="00AC34B0" w:rsidRPr="00FD1EE4" w14:paraId="73DC1618" w14:textId="77777777" w:rsidTr="00DF1F49">
        <w:tc>
          <w:tcPr>
            <w:tcW w:w="2977" w:type="dxa"/>
            <w:shd w:val="clear" w:color="auto" w:fill="D9E2F3"/>
            <w:vAlign w:val="center"/>
          </w:tcPr>
          <w:p w14:paraId="6FCD2722"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464" w:type="dxa"/>
            <w:vAlign w:val="center"/>
          </w:tcPr>
          <w:p w14:paraId="2C632DAD"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4A28FFD3" w14:textId="77777777" w:rsidTr="00DF1F49">
        <w:tc>
          <w:tcPr>
            <w:tcW w:w="2977" w:type="dxa"/>
            <w:shd w:val="clear" w:color="auto" w:fill="D9E2F3"/>
            <w:vAlign w:val="center"/>
          </w:tcPr>
          <w:p w14:paraId="5D488529"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464" w:type="dxa"/>
            <w:vAlign w:val="center"/>
          </w:tcPr>
          <w:p w14:paraId="42296C35"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0F62BB67" w14:textId="77777777" w:rsidTr="00DF1F49">
        <w:tc>
          <w:tcPr>
            <w:tcW w:w="2977" w:type="dxa"/>
            <w:shd w:val="clear" w:color="auto" w:fill="D9E2F3"/>
            <w:vAlign w:val="center"/>
          </w:tcPr>
          <w:p w14:paraId="21EB21F0" w14:textId="77777777" w:rsidR="00AC34B0" w:rsidRPr="00FD1EE4" w:rsidRDefault="00AC34B0" w:rsidP="00DF1F49">
            <w:pPr>
              <w:numPr>
                <w:ilvl w:val="2"/>
                <w:numId w:val="25"/>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464" w:type="dxa"/>
            <w:vAlign w:val="center"/>
          </w:tcPr>
          <w:p w14:paraId="5481B753"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6C336A9B" w14:textId="77777777" w:rsidTr="00DF1F49">
        <w:tc>
          <w:tcPr>
            <w:tcW w:w="2977" w:type="dxa"/>
            <w:shd w:val="clear" w:color="auto" w:fill="D9E2F3"/>
            <w:vAlign w:val="center"/>
          </w:tcPr>
          <w:p w14:paraId="59BC267F" w14:textId="77777777" w:rsidR="00AC34B0" w:rsidRPr="00FD1EE4" w:rsidRDefault="00AC34B0" w:rsidP="00DF1F49">
            <w:pPr>
              <w:numPr>
                <w:ilvl w:val="2"/>
                <w:numId w:val="25"/>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464" w:type="dxa"/>
            <w:vAlign w:val="center"/>
          </w:tcPr>
          <w:p w14:paraId="221DCC4D"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221F7127" w14:textId="77777777" w:rsidTr="00DF1F49">
        <w:tc>
          <w:tcPr>
            <w:tcW w:w="2977" w:type="dxa"/>
            <w:shd w:val="clear" w:color="auto" w:fill="D9E2F3"/>
            <w:vAlign w:val="center"/>
          </w:tcPr>
          <w:p w14:paraId="0B8DA4D6"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464" w:type="dxa"/>
            <w:vAlign w:val="center"/>
          </w:tcPr>
          <w:p w14:paraId="53F96834" w14:textId="77777777" w:rsidR="00AC34B0" w:rsidRPr="00FD1EE4" w:rsidRDefault="00AC34B0" w:rsidP="00DF1F49">
            <w:pPr>
              <w:spacing w:before="240" w:after="240"/>
              <w:rPr>
                <w:rFonts w:ascii="GHEA Grapalat" w:eastAsia="GHEA Grapalat" w:hAnsi="GHEA Grapalat" w:cs="GHEA Grapalat"/>
              </w:rPr>
            </w:pPr>
          </w:p>
        </w:tc>
      </w:tr>
    </w:tbl>
    <w:p w14:paraId="2B44ABFA" w14:textId="77777777" w:rsidR="00AC34B0" w:rsidRPr="00FD1EE4"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AC34B0" w:rsidRPr="00FD1EE4" w14:paraId="24ACF323" w14:textId="77777777" w:rsidTr="00DF1F49">
        <w:tc>
          <w:tcPr>
            <w:tcW w:w="2943" w:type="dxa"/>
            <w:shd w:val="clear" w:color="auto" w:fill="D9E2F3"/>
            <w:vAlign w:val="center"/>
          </w:tcPr>
          <w:p w14:paraId="04866240"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14:paraId="3273EF38"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762EA835" w14:textId="77777777" w:rsidTr="00DF1F49">
        <w:tc>
          <w:tcPr>
            <w:tcW w:w="2943" w:type="dxa"/>
            <w:shd w:val="clear" w:color="auto" w:fill="D9E2F3"/>
            <w:vAlign w:val="center"/>
          </w:tcPr>
          <w:p w14:paraId="19F85D9C"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14:paraId="682BDF9E"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749FA7B6" w14:textId="77777777" w:rsidTr="00DF1F49">
        <w:tc>
          <w:tcPr>
            <w:tcW w:w="2943" w:type="dxa"/>
            <w:shd w:val="clear" w:color="auto" w:fill="D9E2F3"/>
            <w:vAlign w:val="center"/>
          </w:tcPr>
          <w:p w14:paraId="76F7E419" w14:textId="77777777" w:rsidR="00AC34B0" w:rsidRPr="00FD1EE4" w:rsidRDefault="00AC34B0" w:rsidP="00DF1F49">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072" w:type="dxa"/>
            <w:vAlign w:val="center"/>
          </w:tcPr>
          <w:p w14:paraId="1EF69430"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556114AB" w14:textId="77777777" w:rsidTr="00DF1F49">
        <w:tc>
          <w:tcPr>
            <w:tcW w:w="2943" w:type="dxa"/>
            <w:shd w:val="clear" w:color="auto" w:fill="D9E2F3"/>
            <w:vAlign w:val="center"/>
          </w:tcPr>
          <w:p w14:paraId="2BF1ECC0" w14:textId="77777777" w:rsidR="00AC34B0" w:rsidRPr="00FD1EE4" w:rsidRDefault="00AC34B0" w:rsidP="00DF1F49">
            <w:pPr>
              <w:numPr>
                <w:ilvl w:val="2"/>
                <w:numId w:val="25"/>
              </w:numPr>
              <w:pBdr>
                <w:top w:val="nil"/>
                <w:left w:val="nil"/>
                <w:bottom w:val="nil"/>
                <w:right w:val="nil"/>
                <w:between w:val="nil"/>
              </w:pBdr>
              <w:spacing w:after="160" w:line="259" w:lineRule="auto"/>
              <w:ind w:left="426" w:hanging="426"/>
              <w:rPr>
                <w:rFonts w:ascii="GHEA Grapalat" w:eastAsia="GHEA Grapalat" w:hAnsi="GHEA Grapalat" w:cs="GHEA Grapalat"/>
                <w:color w:val="000000"/>
              </w:rPr>
            </w:pPr>
            <w:r w:rsidRPr="00693B8E">
              <w:rPr>
                <w:rFonts w:ascii="GHEA Grapalat" w:eastAsia="GHEA Grapalat" w:hAnsi="GHEA Grapalat" w:cs="GHEA Grapalat"/>
                <w:color w:val="000000"/>
              </w:rPr>
              <w:t xml:space="preserve">Название улицы, здание (дом), </w:t>
            </w:r>
            <w:r w:rsidRPr="00693B8E">
              <w:rPr>
                <w:rFonts w:ascii="GHEA Grapalat" w:eastAsia="GHEA Grapalat" w:hAnsi="GHEA Grapalat" w:cs="GHEA Grapalat"/>
                <w:color w:val="000000"/>
              </w:rPr>
              <w:lastRenderedPageBreak/>
              <w:t>квартира</w:t>
            </w:r>
          </w:p>
        </w:tc>
        <w:tc>
          <w:tcPr>
            <w:tcW w:w="6072" w:type="dxa"/>
            <w:vAlign w:val="center"/>
          </w:tcPr>
          <w:p w14:paraId="7B14507F" w14:textId="77777777" w:rsidR="00AC34B0" w:rsidRPr="00FD1EE4" w:rsidRDefault="00AC34B0" w:rsidP="00DF1F49">
            <w:pPr>
              <w:spacing w:before="240" w:after="240"/>
              <w:rPr>
                <w:rFonts w:ascii="GHEA Grapalat" w:eastAsia="GHEA Grapalat" w:hAnsi="GHEA Grapalat" w:cs="GHEA Grapalat"/>
              </w:rPr>
            </w:pPr>
          </w:p>
        </w:tc>
      </w:tr>
    </w:tbl>
    <w:p w14:paraId="0862B9C5" w14:textId="77777777" w:rsidR="00AC34B0" w:rsidRPr="00FD1EE4"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AC34B0" w:rsidRPr="00FD1EE4" w14:paraId="0593960E" w14:textId="77777777" w:rsidTr="00DF1F49">
        <w:tc>
          <w:tcPr>
            <w:tcW w:w="2837" w:type="dxa"/>
            <w:shd w:val="clear" w:color="auto" w:fill="D9E2F3"/>
            <w:vAlign w:val="center"/>
          </w:tcPr>
          <w:p w14:paraId="4E7D5F48"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14:paraId="3ABD2725"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04136CA0" w14:textId="77777777" w:rsidTr="00DF1F49">
        <w:tc>
          <w:tcPr>
            <w:tcW w:w="2837" w:type="dxa"/>
            <w:shd w:val="clear" w:color="auto" w:fill="D9E2F3"/>
            <w:vAlign w:val="center"/>
          </w:tcPr>
          <w:p w14:paraId="09F041E0"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14:paraId="611BD6FC"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771C6B3E" w14:textId="77777777" w:rsidTr="00DF1F49">
        <w:tc>
          <w:tcPr>
            <w:tcW w:w="2837" w:type="dxa"/>
            <w:shd w:val="clear" w:color="auto" w:fill="D9E2F3"/>
            <w:vAlign w:val="center"/>
          </w:tcPr>
          <w:p w14:paraId="783AD8E3"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14:paraId="049F8776"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425D1862" w14:textId="77777777" w:rsidTr="00DF1F49">
        <w:tc>
          <w:tcPr>
            <w:tcW w:w="2837" w:type="dxa"/>
            <w:shd w:val="clear" w:color="auto" w:fill="D9E2F3"/>
            <w:vAlign w:val="center"/>
          </w:tcPr>
          <w:p w14:paraId="184B1E44"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178" w:type="dxa"/>
            <w:vAlign w:val="center"/>
          </w:tcPr>
          <w:p w14:paraId="14D4CA2F" w14:textId="77777777" w:rsidR="00AC34B0" w:rsidRPr="00FD1EE4" w:rsidRDefault="00AC34B0" w:rsidP="00DF1F49">
            <w:pPr>
              <w:spacing w:before="240" w:after="240"/>
              <w:rPr>
                <w:rFonts w:ascii="GHEA Grapalat" w:eastAsia="GHEA Grapalat" w:hAnsi="GHEA Grapalat" w:cs="GHEA Grapalat"/>
              </w:rPr>
            </w:pPr>
          </w:p>
        </w:tc>
      </w:tr>
    </w:tbl>
    <w:p w14:paraId="087D40FF" w14:textId="77777777" w:rsidR="00AC34B0" w:rsidRPr="008C665F"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8C665F">
        <w:rPr>
          <w:rFonts w:ascii="GHEA Grapalat" w:eastAsia="GHEA Grapalat" w:hAnsi="GHEA Grapalat" w:cs="GHEA Grapalat"/>
          <w:i/>
          <w:color w:val="000000"/>
        </w:rPr>
        <w:t>Основания являться реальным бенефициаром</w:t>
      </w:r>
      <w:r w:rsidRPr="008C665F" w:rsidDel="00F76C18">
        <w:rPr>
          <w:rFonts w:ascii="GHEA Grapalat" w:eastAsia="GHEA Grapalat" w:hAnsi="GHEA Grapalat" w:cs="GHEA Grapalat"/>
          <w:i/>
          <w:color w:val="000000"/>
        </w:rPr>
        <w:t xml:space="preserve"> </w:t>
      </w:r>
      <w:r w:rsidRPr="008C665F">
        <w:rPr>
          <w:rFonts w:ascii="GHEA Grapalat" w:eastAsia="GHEA Grapalat" w:hAnsi="GHEA Grapalat" w:cs="GHEA Grapalat"/>
          <w:i/>
          <w:color w:val="00000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AC34B0" w:rsidRPr="00FD1EE4" w14:paraId="6C25E040" w14:textId="77777777" w:rsidTr="00DF1F49">
        <w:trPr>
          <w:trHeight w:val="924"/>
        </w:trPr>
        <w:tc>
          <w:tcPr>
            <w:tcW w:w="9016" w:type="dxa"/>
            <w:gridSpan w:val="2"/>
            <w:vAlign w:val="center"/>
          </w:tcPr>
          <w:p w14:paraId="48331E80" w14:textId="77777777" w:rsidR="00AC34B0" w:rsidRPr="00FD1EE4" w:rsidRDefault="00000000" w:rsidP="00DF1F49">
            <w:pPr>
              <w:spacing w:before="240" w:after="240"/>
              <w:jc w:val="both"/>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sidRPr="00B34CB6">
              <w:rPr>
                <w:rFonts w:ascii="GHEA Grapalat" w:eastAsia="GHEA Grapalat" w:hAnsi="GHEA Grapalat" w:cs="GHEA Grapalat"/>
                <w:lang w:val="hy-AM"/>
              </w:rPr>
              <w:t>а</w:t>
            </w:r>
            <w:r w:rsidR="00AC34B0">
              <w:rPr>
                <w:rFonts w:ascii="GHEA Grapalat" w:eastAsia="GHEA Grapalat" w:hAnsi="GHEA Grapalat" w:cs="GHEA Grapalat"/>
              </w:rPr>
              <w:t>.</w:t>
            </w:r>
            <w:r w:rsidR="00AC34B0" w:rsidRPr="00FD1EE4">
              <w:rPr>
                <w:rFonts w:ascii="GHEA Grapalat" w:eastAsia="GHEA Grapalat" w:hAnsi="GHEA Grapalat" w:cs="GHEA Grapalat"/>
              </w:rPr>
              <w:t xml:space="preserve"> </w:t>
            </w:r>
            <w:r w:rsidR="00AC34B0" w:rsidRPr="00C76DD8">
              <w:rPr>
                <w:rFonts w:ascii="GHEA Grapalat" w:eastAsia="GHEA Grapalat" w:hAnsi="GHEA Grapalat" w:cs="GHEA Grapalat"/>
              </w:rPr>
              <w:t xml:space="preserve">прямо или косвенно владеет 20 и более процентами </w:t>
            </w:r>
            <w:r w:rsidR="00AC34B0" w:rsidRPr="004B3E79">
              <w:rPr>
                <w:rFonts w:ascii="GHEA Grapalat" w:eastAsia="GHEA Grapalat" w:hAnsi="GHEA Grapalat" w:cs="GHEA Grapalat"/>
              </w:rPr>
              <w:t>дающих право голоса долей</w:t>
            </w:r>
            <w:r w:rsidR="00AC34B0" w:rsidRPr="00C76DD8">
              <w:rPr>
                <w:rFonts w:ascii="GHEA Grapalat" w:eastAsia="GHEA Grapalat" w:hAnsi="GHEA Grapalat" w:cs="GHEA Grapalat"/>
              </w:rPr>
              <w:t xml:space="preserve">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AC34B0" w:rsidRPr="00FD1EE4" w14:paraId="2ECEB4EC" w14:textId="77777777" w:rsidTr="00DF1F49">
        <w:trPr>
          <w:trHeight w:val="684"/>
        </w:trPr>
        <w:tc>
          <w:tcPr>
            <w:tcW w:w="4508" w:type="dxa"/>
            <w:shd w:val="clear" w:color="auto" w:fill="D9E2F3"/>
            <w:vAlign w:val="center"/>
          </w:tcPr>
          <w:p w14:paraId="0418E998"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4508" w:type="dxa"/>
            <w:shd w:val="clear" w:color="auto" w:fill="FFFFFF"/>
            <w:vAlign w:val="center"/>
          </w:tcPr>
          <w:p w14:paraId="4AC626E3"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79631BCF" w14:textId="77777777" w:rsidTr="00DF1F49">
        <w:trPr>
          <w:trHeight w:val="1282"/>
        </w:trPr>
        <w:tc>
          <w:tcPr>
            <w:tcW w:w="4508" w:type="dxa"/>
            <w:shd w:val="clear" w:color="auto" w:fill="D9E2F3"/>
            <w:vAlign w:val="center"/>
          </w:tcPr>
          <w:p w14:paraId="4AFF8F23"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14:paraId="4922FD8B" w14:textId="77777777" w:rsidR="00AC34B0" w:rsidRPr="006B364D" w:rsidRDefault="00000000" w:rsidP="00DF1F4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Pr>
                <w:rFonts w:ascii="GHEA Grapalat" w:eastAsia="GHEA Grapalat" w:hAnsi="GHEA Grapalat" w:cs="GHEA Grapalat"/>
              </w:rPr>
              <w:t>Прямое участие</w:t>
            </w:r>
          </w:p>
          <w:p w14:paraId="5E659071" w14:textId="77777777" w:rsidR="00AC34B0" w:rsidRPr="00F10CBA" w:rsidRDefault="00000000" w:rsidP="00DF1F4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Pr>
                <w:rFonts w:ascii="GHEA Grapalat" w:eastAsia="GHEA Grapalat" w:hAnsi="GHEA Grapalat" w:cs="GHEA Grapalat"/>
              </w:rPr>
              <w:t>Косвенное участие</w:t>
            </w:r>
          </w:p>
        </w:tc>
      </w:tr>
      <w:tr w:rsidR="00AC34B0" w:rsidRPr="00FD1EE4" w14:paraId="20D98DB4" w14:textId="77777777" w:rsidTr="00DF1F49">
        <w:tc>
          <w:tcPr>
            <w:tcW w:w="9016" w:type="dxa"/>
            <w:gridSpan w:val="2"/>
            <w:vAlign w:val="center"/>
          </w:tcPr>
          <w:p w14:paraId="6A2ECF74" w14:textId="77777777" w:rsidR="00AC34B0" w:rsidRPr="00FD1EE4"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sidRPr="006F16E4">
              <w:rPr>
                <w:rFonts w:ascii="GHEA Grapalat" w:eastAsia="GHEA Grapalat" w:hAnsi="GHEA Grapalat" w:cs="GHEA Grapalat"/>
                <w:lang w:val="hy-AM"/>
              </w:rPr>
              <w:t>б</w:t>
            </w:r>
            <w:r w:rsidR="00AC34B0" w:rsidRPr="006F16E4">
              <w:rPr>
                <w:rFonts w:eastAsia="Cambria Math"/>
              </w:rPr>
              <w:t>․</w:t>
            </w:r>
            <w:r w:rsidR="00AC34B0" w:rsidRPr="006F16E4">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AC34B0" w:rsidRPr="00FD1EE4" w14:paraId="7886961E" w14:textId="77777777" w:rsidTr="00DF1F49">
        <w:tc>
          <w:tcPr>
            <w:tcW w:w="9016" w:type="dxa"/>
            <w:gridSpan w:val="2"/>
            <w:vAlign w:val="center"/>
          </w:tcPr>
          <w:p w14:paraId="551DEFD5" w14:textId="77777777" w:rsidR="00AC34B0" w:rsidRPr="00FD1EE4" w:rsidRDefault="00000000" w:rsidP="00DF1F49">
            <w:pPr>
              <w:spacing w:before="240" w:after="240"/>
              <w:jc w:val="both"/>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sidRPr="00801B2D">
              <w:rPr>
                <w:rFonts w:ascii="GHEA Grapalat" w:eastAsia="GHEA Grapalat" w:hAnsi="GHEA Grapalat" w:cs="GHEA Grapalat"/>
                <w:lang w:val="hy-AM"/>
              </w:rPr>
              <w:t>в</w:t>
            </w:r>
            <w:r w:rsidR="00AC34B0">
              <w:rPr>
                <w:rFonts w:ascii="GHEA Grapalat" w:eastAsia="GHEA Grapalat" w:hAnsi="GHEA Grapalat" w:cs="GHEA Grapalat"/>
              </w:rPr>
              <w:t>.</w:t>
            </w:r>
            <w:r w:rsidR="00AC34B0" w:rsidRPr="00BA30D4">
              <w:rPr>
                <w:rFonts w:ascii="GHEA Grapalat" w:eastAsia="GHEA Grapalat" w:hAnsi="GHEA Grapalat" w:cs="GHEA Grapalat"/>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AC34B0" w:rsidRPr="00BA30D4">
              <w:rPr>
                <w:rFonts w:ascii="GHEA Grapalat" w:eastAsia="GHEA Grapalat" w:hAnsi="GHEA Grapalat" w:cs="GHEA Grapalat"/>
                <w:lang w:val="hy-AM"/>
              </w:rPr>
              <w:t>б</w:t>
            </w:r>
            <w:r w:rsidR="00AC34B0" w:rsidRPr="00BA30D4">
              <w:rPr>
                <w:rFonts w:ascii="GHEA Grapalat" w:eastAsia="GHEA Grapalat" w:hAnsi="GHEA Grapalat" w:cs="GHEA Grapalat"/>
              </w:rPr>
              <w:t>"</w:t>
            </w:r>
          </w:p>
        </w:tc>
      </w:tr>
    </w:tbl>
    <w:p w14:paraId="5E39F1A3" w14:textId="77777777" w:rsidR="00AC34B0" w:rsidRPr="00A5193B"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5193B">
        <w:rPr>
          <w:rFonts w:ascii="GHEA Grapalat" w:eastAsia="GHEA Grapalat" w:hAnsi="GHEA Grapalat" w:cs="GHEA Grapalat"/>
          <w:i/>
          <w:color w:val="000000"/>
        </w:rPr>
        <w:t>Основания являться реальным бенефициаром</w:t>
      </w:r>
      <w:r w:rsidRPr="00A5193B" w:rsidDel="00F76C18">
        <w:rPr>
          <w:rFonts w:ascii="GHEA Grapalat" w:eastAsia="GHEA Grapalat" w:hAnsi="GHEA Grapalat" w:cs="GHEA Grapalat"/>
          <w:i/>
          <w:color w:val="000000"/>
        </w:rPr>
        <w:t xml:space="preserve"> </w:t>
      </w:r>
      <w:r w:rsidRPr="00A5193B">
        <w:rPr>
          <w:rFonts w:ascii="GHEA Grapalat" w:eastAsia="GHEA Grapalat" w:hAnsi="GHEA Grapalat" w:cs="GHEA Grapalat"/>
          <w:i/>
          <w:color w:val="00000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AC34B0" w:rsidRPr="00FD1EE4" w14:paraId="118EEEC3" w14:textId="77777777" w:rsidTr="00DF1F49">
        <w:trPr>
          <w:trHeight w:val="924"/>
        </w:trPr>
        <w:tc>
          <w:tcPr>
            <w:tcW w:w="9016" w:type="dxa"/>
            <w:gridSpan w:val="2"/>
            <w:vAlign w:val="center"/>
          </w:tcPr>
          <w:p w14:paraId="6FF7D40D" w14:textId="77777777" w:rsidR="00AC34B0" w:rsidRPr="00FD1EE4" w:rsidRDefault="00000000" w:rsidP="00DF1F49">
            <w:pPr>
              <w:spacing w:before="240" w:after="240"/>
              <w:jc w:val="both"/>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sidRPr="009C7B43">
              <w:rPr>
                <w:rFonts w:ascii="GHEA Grapalat" w:eastAsia="GHEA Grapalat" w:hAnsi="GHEA Grapalat" w:cs="GHEA Grapalat"/>
                <w:lang w:val="hy-AM"/>
              </w:rPr>
              <w:t>а</w:t>
            </w:r>
            <w:r w:rsidR="00AC34B0" w:rsidRPr="00FD1EE4">
              <w:rPr>
                <w:rFonts w:eastAsia="Cambria Math"/>
              </w:rPr>
              <w:t>․</w:t>
            </w:r>
            <w:r w:rsidR="00AC34B0" w:rsidRPr="00FD1EE4">
              <w:rPr>
                <w:rFonts w:ascii="GHEA Grapalat" w:eastAsia="Cambria Math" w:hAnsi="GHEA Grapalat" w:cs="Cambria Math"/>
              </w:rPr>
              <w:t xml:space="preserve"> </w:t>
            </w:r>
            <w:r w:rsidR="00AC34B0" w:rsidRPr="00BC0F3A">
              <w:rPr>
                <w:rFonts w:ascii="GHEA Grapalat" w:eastAsia="GHEA Grapalat" w:hAnsi="GHEA Grapalat" w:cs="GHEA Grapalat"/>
              </w:rPr>
              <w:t xml:space="preserve">прямо или косвенно владеет 10 и более процентами </w:t>
            </w:r>
            <w:r w:rsidR="00AC34B0" w:rsidRPr="004B3E79">
              <w:rPr>
                <w:rFonts w:ascii="GHEA Grapalat" w:eastAsia="GHEA Grapalat" w:hAnsi="GHEA Grapalat" w:cs="GHEA Grapalat"/>
              </w:rPr>
              <w:t>дающих право голоса долей</w:t>
            </w:r>
            <w:r w:rsidR="00AC34B0" w:rsidRPr="00C76DD8">
              <w:rPr>
                <w:rFonts w:ascii="GHEA Grapalat" w:eastAsia="GHEA Grapalat" w:hAnsi="GHEA Grapalat" w:cs="GHEA Grapalat"/>
              </w:rPr>
              <w:t xml:space="preserve"> (акций, паев) </w:t>
            </w:r>
            <w:r w:rsidR="00AC34B0" w:rsidRPr="00BC0F3A">
              <w:rPr>
                <w:rFonts w:ascii="GHEA Grapalat" w:eastAsia="GHEA Grapalat" w:hAnsi="GHEA Grapalat" w:cs="GHEA Grapalat"/>
              </w:rPr>
              <w:t xml:space="preserve"> данного юридического лица либо прямо или косвенно имеет 10 и более процентов участия в уставном капитале </w:t>
            </w:r>
            <w:r w:rsidR="00AC34B0" w:rsidRPr="00BC0F3A">
              <w:rPr>
                <w:rFonts w:ascii="GHEA Grapalat" w:eastAsia="GHEA Grapalat" w:hAnsi="GHEA Grapalat" w:cs="GHEA Grapalat"/>
              </w:rPr>
              <w:lastRenderedPageBreak/>
              <w:t>юридического лица</w:t>
            </w:r>
          </w:p>
        </w:tc>
      </w:tr>
      <w:tr w:rsidR="00AC34B0" w:rsidRPr="00FD1EE4" w14:paraId="7546E3E8" w14:textId="77777777" w:rsidTr="00DF1F49">
        <w:trPr>
          <w:trHeight w:val="684"/>
        </w:trPr>
        <w:tc>
          <w:tcPr>
            <w:tcW w:w="4508" w:type="dxa"/>
            <w:shd w:val="clear" w:color="auto" w:fill="D9E2F3"/>
            <w:vAlign w:val="center"/>
          </w:tcPr>
          <w:p w14:paraId="336A6204"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14:paraId="133F0F9E"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54DA7189" w14:textId="77777777" w:rsidTr="00DF1F49">
        <w:trPr>
          <w:trHeight w:val="1282"/>
        </w:trPr>
        <w:tc>
          <w:tcPr>
            <w:tcW w:w="4508" w:type="dxa"/>
            <w:shd w:val="clear" w:color="auto" w:fill="D9E2F3"/>
            <w:vAlign w:val="center"/>
          </w:tcPr>
          <w:p w14:paraId="3BA22E5F"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14:paraId="57D9CC5A" w14:textId="77777777" w:rsidR="00AC34B0" w:rsidRPr="00C843BA" w:rsidRDefault="00000000" w:rsidP="00DF1F4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Pr>
                <w:rFonts w:ascii="GHEA Grapalat" w:eastAsia="GHEA Grapalat" w:hAnsi="GHEA Grapalat" w:cs="GHEA Grapalat"/>
              </w:rPr>
              <w:t>Прямое участие</w:t>
            </w:r>
          </w:p>
          <w:p w14:paraId="59816A5E" w14:textId="77777777" w:rsidR="00AC34B0" w:rsidRPr="00C843BA" w:rsidRDefault="00000000" w:rsidP="00DF1F4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Pr>
                <w:rFonts w:ascii="GHEA Grapalat" w:eastAsia="GHEA Grapalat" w:hAnsi="GHEA Grapalat" w:cs="GHEA Grapalat"/>
              </w:rPr>
              <w:t>Косвенное участие</w:t>
            </w:r>
          </w:p>
        </w:tc>
      </w:tr>
      <w:tr w:rsidR="00AC34B0" w:rsidRPr="00FD1EE4" w14:paraId="229C5A2D" w14:textId="77777777" w:rsidTr="00DF1F49">
        <w:tc>
          <w:tcPr>
            <w:tcW w:w="9016" w:type="dxa"/>
            <w:gridSpan w:val="2"/>
            <w:vAlign w:val="center"/>
          </w:tcPr>
          <w:p w14:paraId="5B42895B" w14:textId="77777777" w:rsidR="00AC34B0" w:rsidRPr="00FD1EE4"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sidRPr="00D654B4">
              <w:rPr>
                <w:rFonts w:ascii="GHEA Grapalat" w:eastAsia="GHEA Grapalat" w:hAnsi="GHEA Grapalat" w:cs="GHEA Grapalat"/>
                <w:lang w:val="hy-AM"/>
              </w:rPr>
              <w:t>б</w:t>
            </w:r>
            <w:r w:rsidR="00AC34B0" w:rsidRPr="00D654B4">
              <w:rPr>
                <w:rFonts w:eastAsia="Cambria Math"/>
              </w:rPr>
              <w:t>․</w:t>
            </w:r>
            <w:r w:rsidR="00AC34B0" w:rsidRPr="00D654B4">
              <w:rPr>
                <w:rFonts w:ascii="GHEA Grapalat" w:eastAsia="Cambria Math" w:hAnsi="GHEA Grapalat" w:cs="Cambria Math"/>
              </w:rPr>
              <w:t xml:space="preserve"> </w:t>
            </w:r>
            <w:r w:rsidR="00AC34B0" w:rsidRPr="00D654B4">
              <w:rPr>
                <w:rFonts w:ascii="GHEA Grapalat" w:eastAsia="GHEA Grapalat" w:hAnsi="GHEA Grapalat" w:cs="GHEA Grapalat"/>
              </w:rPr>
              <w:t xml:space="preserve">имеет право назначать или </w:t>
            </w:r>
            <w:r w:rsidR="00AC34B0" w:rsidRPr="00D654B4">
              <w:rPr>
                <w:rFonts w:ascii="GHEA Grapalat" w:eastAsia="GHEA Grapalat" w:hAnsi="GHEA Grapalat" w:cs="GHEA Grapalat"/>
                <w:lang w:eastAsia="hy-AM"/>
              </w:rPr>
              <w:t>освобождать</w:t>
            </w:r>
            <w:r w:rsidR="00AC34B0" w:rsidRPr="00D654B4">
              <w:rPr>
                <w:rFonts w:ascii="GHEA Grapalat" w:eastAsia="GHEA Grapalat" w:hAnsi="GHEA Grapalat" w:cs="GHEA Grapalat"/>
              </w:rPr>
              <w:t xml:space="preserve"> большинство членов органов управления юридического лица</w:t>
            </w:r>
          </w:p>
        </w:tc>
      </w:tr>
      <w:tr w:rsidR="00AC34B0" w:rsidRPr="00FD1EE4" w14:paraId="18E31D0A" w14:textId="77777777" w:rsidTr="00DF1F49">
        <w:tc>
          <w:tcPr>
            <w:tcW w:w="9016" w:type="dxa"/>
            <w:gridSpan w:val="2"/>
            <w:vAlign w:val="center"/>
          </w:tcPr>
          <w:p w14:paraId="633C3C53" w14:textId="77777777" w:rsidR="00AC34B0" w:rsidRPr="00FD1EE4"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sidRPr="001104ED">
              <w:rPr>
                <w:rFonts w:ascii="GHEA Grapalat" w:eastAsia="GHEA Grapalat" w:hAnsi="GHEA Grapalat" w:cs="GHEA Grapalat"/>
                <w:lang w:val="hy-AM"/>
              </w:rPr>
              <w:t>в</w:t>
            </w:r>
            <w:r w:rsidR="00AC34B0" w:rsidRPr="00FD1EE4">
              <w:rPr>
                <w:rFonts w:eastAsia="Cambria Math"/>
              </w:rPr>
              <w:t>․</w:t>
            </w:r>
            <w:r w:rsidR="00AC34B0" w:rsidRPr="00FD1EE4">
              <w:rPr>
                <w:rFonts w:ascii="GHEA Grapalat" w:eastAsia="Cambria Math" w:hAnsi="GHEA Grapalat" w:cs="Cambria Math"/>
              </w:rPr>
              <w:t xml:space="preserve"> </w:t>
            </w:r>
            <w:r w:rsidR="00AC34B0" w:rsidRPr="001104ED">
              <w:rPr>
                <w:rFonts w:ascii="GHEA Grapalat" w:eastAsia="GHEA Grapalat" w:hAnsi="GHEA Grapalat"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AC34B0" w:rsidRPr="00FD1EE4" w14:paraId="63BA3906" w14:textId="77777777" w:rsidTr="00DF1F49">
        <w:tc>
          <w:tcPr>
            <w:tcW w:w="9016" w:type="dxa"/>
            <w:gridSpan w:val="2"/>
            <w:vAlign w:val="center"/>
          </w:tcPr>
          <w:p w14:paraId="5BDDB6CA" w14:textId="77777777" w:rsidR="00AC34B0" w:rsidRPr="00FD1EE4"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sidRPr="009839CB">
              <w:rPr>
                <w:rFonts w:ascii="GHEA Grapalat" w:eastAsia="GHEA Grapalat" w:hAnsi="GHEA Grapalat" w:cs="GHEA Grapalat"/>
                <w:lang w:val="hy-AM"/>
              </w:rPr>
              <w:t>г</w:t>
            </w:r>
            <w:r w:rsidR="00AC34B0" w:rsidRPr="00FD1EE4">
              <w:rPr>
                <w:rFonts w:eastAsia="Cambria Math"/>
              </w:rPr>
              <w:t>․</w:t>
            </w:r>
            <w:r w:rsidR="00AC34B0" w:rsidRPr="00FD1EE4">
              <w:rPr>
                <w:rFonts w:ascii="GHEA Grapalat" w:eastAsia="Cambria Math" w:hAnsi="GHEA Grapalat" w:cs="Cambria Math"/>
              </w:rPr>
              <w:t xml:space="preserve"> </w:t>
            </w:r>
            <w:r w:rsidR="00AC34B0" w:rsidRPr="00F84F06">
              <w:rPr>
                <w:rFonts w:ascii="GHEA Grapalat" w:eastAsia="GHEA Grapalat" w:hAnsi="GHEA Grapalat" w:cs="GHEA Grapalat"/>
              </w:rPr>
              <w:t xml:space="preserve">осуществляет реальный (фактический) контроль за юридическим лицом </w:t>
            </w:r>
            <w:r w:rsidR="00AC34B0">
              <w:rPr>
                <w:rFonts w:ascii="GHEA Grapalat" w:eastAsia="GHEA Grapalat" w:hAnsi="GHEA Grapalat" w:cs="GHEA Grapalat"/>
              </w:rPr>
              <w:t>иными</w:t>
            </w:r>
            <w:r w:rsidR="00AC34B0" w:rsidRPr="00F84F06">
              <w:rPr>
                <w:rFonts w:ascii="GHEA Grapalat" w:eastAsia="GHEA Grapalat" w:hAnsi="GHEA Grapalat" w:cs="GHEA Grapalat"/>
              </w:rPr>
              <w:t xml:space="preserve"> средствами</w:t>
            </w:r>
          </w:p>
        </w:tc>
      </w:tr>
      <w:tr w:rsidR="00AC34B0" w:rsidRPr="00FD1EE4" w14:paraId="4D6189C0" w14:textId="77777777" w:rsidTr="00DF1F49">
        <w:tc>
          <w:tcPr>
            <w:tcW w:w="9016" w:type="dxa"/>
            <w:gridSpan w:val="2"/>
            <w:vAlign w:val="center"/>
          </w:tcPr>
          <w:p w14:paraId="7A2A8C9E" w14:textId="77777777" w:rsidR="00AC34B0" w:rsidRPr="00FD1EE4"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sidRPr="00331D0E">
              <w:rPr>
                <w:rFonts w:ascii="GHEA Grapalat" w:eastAsia="GHEA Grapalat" w:hAnsi="GHEA Grapalat" w:cs="GHEA Grapalat"/>
                <w:lang w:val="hy-AM"/>
              </w:rPr>
              <w:t>д</w:t>
            </w:r>
            <w:r w:rsidR="00AC34B0" w:rsidRPr="00FD1EE4">
              <w:rPr>
                <w:rFonts w:eastAsia="Cambria Math"/>
              </w:rPr>
              <w:t>․</w:t>
            </w:r>
            <w:r w:rsidR="00AC34B0" w:rsidRPr="00FD1EE4">
              <w:rPr>
                <w:rFonts w:ascii="GHEA Grapalat" w:eastAsia="Cambria Math" w:hAnsi="GHEA Grapalat" w:cs="Cambria Math"/>
              </w:rPr>
              <w:t xml:space="preserve"> </w:t>
            </w:r>
            <w:r w:rsidR="00AC34B0" w:rsidRPr="00EE6298">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w:t>
            </w:r>
            <w:r w:rsidR="00AC34B0" w:rsidRPr="00F36505">
              <w:rPr>
                <w:rFonts w:ascii="GHEA Grapalat" w:eastAsia="GHEA Grapalat" w:hAnsi="GHEA Grapalat" w:cs="GHEA Grapalat"/>
              </w:rPr>
              <w:t xml:space="preserve"> "а" - "г"</w:t>
            </w:r>
          </w:p>
        </w:tc>
      </w:tr>
    </w:tbl>
    <w:p w14:paraId="31EE6A6F" w14:textId="77777777" w:rsidR="00AC34B0" w:rsidRPr="00FD1EE4"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A6D23">
        <w:rPr>
          <w:rFonts w:ascii="GHEA Grapalat" w:eastAsia="GHEA Grapalat" w:hAnsi="GHEA Grapalat" w:cs="GHEA Grapalat"/>
          <w:i/>
          <w:color w:val="000000"/>
        </w:rPr>
        <w:t>Информация о статусе реального бене</w:t>
      </w:r>
      <w:r>
        <w:rPr>
          <w:rFonts w:ascii="GHEA Grapalat" w:eastAsia="GHEA Grapalat" w:hAnsi="GHEA Grapalat" w:cs="GHEA Grapalat"/>
          <w:i/>
          <w:color w:val="000000"/>
        </w:rPr>
        <w:t xml:space="preserve"> </w:t>
      </w:r>
      <w:r w:rsidRPr="006A6D23">
        <w:rPr>
          <w:rFonts w:ascii="GHEA Grapalat" w:eastAsia="GHEA Grapalat" w:hAnsi="GHEA Grapalat" w:cs="GHEA Grapalat"/>
          <w:i/>
          <w:color w:val="000000"/>
        </w:rPr>
        <w:t>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C34B0" w:rsidRPr="00FD1EE4" w14:paraId="0C209A5E" w14:textId="77777777" w:rsidTr="00DF1F49">
        <w:tc>
          <w:tcPr>
            <w:tcW w:w="2837" w:type="dxa"/>
            <w:shd w:val="clear" w:color="auto" w:fill="D9E2F3"/>
            <w:vAlign w:val="center"/>
          </w:tcPr>
          <w:p w14:paraId="2275FC71" w14:textId="77777777" w:rsidR="00AC34B0" w:rsidRPr="00FD1EE4" w:rsidRDefault="00AC34B0" w:rsidP="00DF1F49">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002D92">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14:paraId="236245E8"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5CCFB6DE" w14:textId="77777777" w:rsidTr="00DF1F49">
        <w:tc>
          <w:tcPr>
            <w:tcW w:w="2837" w:type="dxa"/>
            <w:shd w:val="clear" w:color="auto" w:fill="D9E2F3"/>
            <w:vAlign w:val="center"/>
          </w:tcPr>
          <w:p w14:paraId="59CECDC1" w14:textId="77777777" w:rsidR="00AC34B0" w:rsidRPr="00FD1EE4" w:rsidRDefault="00AC34B0" w:rsidP="00DF1F49">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14:paraId="6DB85B7F" w14:textId="77777777" w:rsidR="00AC34B0" w:rsidRPr="00B23852" w:rsidRDefault="00000000" w:rsidP="00DF1F4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Pr>
                <w:rFonts w:ascii="GHEA Grapalat" w:eastAsia="GHEA Grapalat" w:hAnsi="GHEA Grapalat" w:cs="GHEA Grapalat"/>
              </w:rPr>
              <w:t>Отдельно</w:t>
            </w:r>
          </w:p>
          <w:p w14:paraId="549B170A" w14:textId="77777777" w:rsidR="00AC34B0" w:rsidRPr="00FD1EE4" w:rsidRDefault="00000000" w:rsidP="00DF1F49">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sidRPr="005558FC">
              <w:rPr>
                <w:rFonts w:ascii="GHEA Grapalat" w:eastAsia="GHEA Grapalat" w:hAnsi="GHEA Grapalat" w:cs="GHEA Grapalat"/>
              </w:rPr>
              <w:t>Совместно с аффилированными лицами</w:t>
            </w:r>
          </w:p>
        </w:tc>
      </w:tr>
      <w:tr w:rsidR="00AC34B0" w:rsidRPr="00FD1EE4" w14:paraId="6F3E404A" w14:textId="77777777" w:rsidTr="00DF1F49">
        <w:tc>
          <w:tcPr>
            <w:tcW w:w="2837" w:type="dxa"/>
            <w:shd w:val="clear" w:color="auto" w:fill="D9E2F3"/>
            <w:vAlign w:val="center"/>
          </w:tcPr>
          <w:p w14:paraId="27A7537E" w14:textId="77777777" w:rsidR="00AC34B0" w:rsidRPr="00FD1EE4" w:rsidRDefault="00AC34B0" w:rsidP="00DF1F49">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D151C">
              <w:rPr>
                <w:rFonts w:ascii="GHEA Grapalat" w:eastAsia="GHEA Grapalat" w:hAnsi="GHEA Grapalat" w:cs="GHEA Grapalat"/>
                <w:color w:val="000000"/>
              </w:rPr>
              <w:t>Реальным бенефициаром отчетной организации в сфере недропользования является должностное лицо или член его семьи</w:t>
            </w:r>
            <w:r>
              <w:rPr>
                <w:rFonts w:ascii="GHEA Grapalat" w:eastAsia="GHEA Grapalat" w:hAnsi="GHEA Grapalat" w:cs="GHEA Grapalat"/>
                <w:color w:val="000000"/>
              </w:rPr>
              <w:t xml:space="preserve"> </w:t>
            </w:r>
          </w:p>
        </w:tc>
        <w:tc>
          <w:tcPr>
            <w:tcW w:w="6180" w:type="dxa"/>
            <w:vAlign w:val="center"/>
          </w:tcPr>
          <w:p w14:paraId="593AD161" w14:textId="77777777" w:rsidR="00AC34B0" w:rsidRPr="005600B4" w:rsidRDefault="00000000" w:rsidP="00DF1F4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Pr>
                <w:rFonts w:ascii="GHEA Grapalat" w:eastAsia="GHEA Grapalat" w:hAnsi="GHEA Grapalat" w:cs="GHEA Grapalat"/>
              </w:rPr>
              <w:t>Да</w:t>
            </w:r>
          </w:p>
          <w:p w14:paraId="407F5074" w14:textId="77777777" w:rsidR="00AC34B0" w:rsidRPr="005600B4" w:rsidRDefault="00000000" w:rsidP="00DF1F4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Pr>
                <w:rFonts w:ascii="GHEA Grapalat" w:eastAsia="GHEA Grapalat" w:hAnsi="GHEA Grapalat" w:cs="GHEA Grapalat"/>
              </w:rPr>
              <w:t>Нет</w:t>
            </w:r>
          </w:p>
        </w:tc>
      </w:tr>
    </w:tbl>
    <w:p w14:paraId="42354208" w14:textId="77777777" w:rsidR="00AC34B0" w:rsidRPr="00FD1EE4"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C34B0" w:rsidRPr="00FD1EE4" w14:paraId="5A2BE9D5" w14:textId="77777777" w:rsidTr="00DF1F49">
        <w:tc>
          <w:tcPr>
            <w:tcW w:w="2837" w:type="dxa"/>
            <w:shd w:val="clear" w:color="auto" w:fill="D9E2F3"/>
            <w:vAlign w:val="center"/>
          </w:tcPr>
          <w:p w14:paraId="1032FD28"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14:paraId="0F26AF9E"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373E03CE" w14:textId="77777777" w:rsidTr="00DF1F49">
        <w:tc>
          <w:tcPr>
            <w:tcW w:w="2837" w:type="dxa"/>
            <w:shd w:val="clear" w:color="auto" w:fill="D9E2F3"/>
            <w:vAlign w:val="center"/>
          </w:tcPr>
          <w:p w14:paraId="61B67B60"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14:paraId="30A7FA67" w14:textId="77777777" w:rsidR="00AC34B0" w:rsidRPr="00FD1EE4" w:rsidRDefault="00AC34B0" w:rsidP="00DF1F49">
            <w:pPr>
              <w:spacing w:before="240" w:after="240"/>
              <w:rPr>
                <w:rFonts w:ascii="GHEA Grapalat" w:eastAsia="GHEA Grapalat" w:hAnsi="GHEA Grapalat" w:cs="GHEA Grapalat"/>
              </w:rPr>
            </w:pPr>
          </w:p>
        </w:tc>
      </w:tr>
    </w:tbl>
    <w:p w14:paraId="6124CD20" w14:textId="77777777" w:rsidR="00AC34B0" w:rsidRPr="00FD1EE4" w:rsidRDefault="00AC34B0" w:rsidP="00AC34B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14:paraId="5BDE35EA" w14:textId="77777777" w:rsidR="00AC34B0" w:rsidRPr="00FD1EE4" w:rsidRDefault="00AC34B0" w:rsidP="00AC34B0">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14:paraId="76C7446C" w14:textId="77777777" w:rsidR="00AC34B0" w:rsidRPr="00FD1EE4"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FD1EE4" w14:paraId="4BFA2116" w14:textId="77777777" w:rsidTr="00DF1F49">
        <w:tc>
          <w:tcPr>
            <w:tcW w:w="2835" w:type="dxa"/>
            <w:shd w:val="clear" w:color="auto" w:fill="D9E2F3"/>
            <w:vAlign w:val="center"/>
          </w:tcPr>
          <w:p w14:paraId="5598CB16"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61B3DB8A"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0C7B81D7" w14:textId="77777777" w:rsidTr="00DF1F49">
        <w:tc>
          <w:tcPr>
            <w:tcW w:w="2835" w:type="dxa"/>
            <w:shd w:val="clear" w:color="auto" w:fill="D9E2F3"/>
            <w:vAlign w:val="center"/>
          </w:tcPr>
          <w:p w14:paraId="55D42EAB"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14:paraId="480F429E"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0D37EB7E" w14:textId="77777777" w:rsidTr="00DF1F49">
        <w:tc>
          <w:tcPr>
            <w:tcW w:w="2835" w:type="dxa"/>
            <w:shd w:val="clear" w:color="auto" w:fill="D9E2F3"/>
            <w:vAlign w:val="center"/>
          </w:tcPr>
          <w:p w14:paraId="7930D1CB"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14:paraId="60ED5DE4"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598788A4" w14:textId="77777777" w:rsidTr="00DF1F49">
        <w:tc>
          <w:tcPr>
            <w:tcW w:w="2835" w:type="dxa"/>
            <w:shd w:val="clear" w:color="auto" w:fill="D9E2F3"/>
            <w:vAlign w:val="center"/>
          </w:tcPr>
          <w:p w14:paraId="3551F752"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14:paraId="2489E79F"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457ACB6B" w14:textId="77777777" w:rsidTr="00DF1F49">
        <w:tc>
          <w:tcPr>
            <w:tcW w:w="2835" w:type="dxa"/>
            <w:shd w:val="clear" w:color="auto" w:fill="D9E2F3"/>
            <w:vAlign w:val="center"/>
          </w:tcPr>
          <w:p w14:paraId="3F91D92A"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14:paraId="5944F513"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2DCC2E63" w14:textId="77777777" w:rsidTr="00DF1F49">
        <w:tc>
          <w:tcPr>
            <w:tcW w:w="2835" w:type="dxa"/>
            <w:shd w:val="clear" w:color="auto" w:fill="D9E2F3"/>
            <w:vAlign w:val="center"/>
          </w:tcPr>
          <w:p w14:paraId="12DAA8D5"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14:paraId="698BA880"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5E2C269B" w14:textId="77777777" w:rsidTr="00DF1F49">
        <w:tc>
          <w:tcPr>
            <w:tcW w:w="2835" w:type="dxa"/>
            <w:shd w:val="clear" w:color="auto" w:fill="D9E2F3"/>
            <w:vAlign w:val="center"/>
          </w:tcPr>
          <w:p w14:paraId="0D1C576C"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13527A57" w14:textId="77777777" w:rsidR="00AC34B0" w:rsidRPr="00FD1EE4" w:rsidRDefault="00AC34B0" w:rsidP="00DF1F49">
            <w:pPr>
              <w:spacing w:before="240" w:after="240"/>
              <w:rPr>
                <w:rFonts w:ascii="GHEA Grapalat" w:eastAsia="GHEA Grapalat" w:hAnsi="GHEA Grapalat" w:cs="GHEA Grapalat"/>
              </w:rPr>
            </w:pPr>
          </w:p>
        </w:tc>
      </w:tr>
    </w:tbl>
    <w:p w14:paraId="5ED201B1" w14:textId="77777777" w:rsidR="00AC34B0" w:rsidRPr="00FD1EE4"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FD1EE4" w14:paraId="42C63BB5" w14:textId="77777777" w:rsidTr="00DF1F49">
        <w:trPr>
          <w:trHeight w:val="853"/>
        </w:trPr>
        <w:tc>
          <w:tcPr>
            <w:tcW w:w="2835" w:type="dxa"/>
            <w:vMerge w:val="restart"/>
            <w:shd w:val="clear" w:color="auto" w:fill="D9E2F3"/>
            <w:vAlign w:val="center"/>
          </w:tcPr>
          <w:p w14:paraId="3997C708" w14:textId="77777777" w:rsidR="00AC34B0" w:rsidRPr="00FD1EE4" w:rsidRDefault="00AC34B0" w:rsidP="00DF1F49">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407276">
              <w:rPr>
                <w:rFonts w:ascii="GHEA Grapalat" w:eastAsia="GHEA Grapalat" w:hAnsi="GHEA Grapalat" w:cs="GHEA Grapalat"/>
                <w:color w:val="000000"/>
              </w:rPr>
              <w:t>Имя и фамилия реального бенефициа</w:t>
            </w:r>
            <w:r>
              <w:rPr>
                <w:rFonts w:ascii="GHEA Grapalat" w:eastAsia="GHEA Grapalat" w:hAnsi="GHEA Grapalat" w:cs="GHEA Grapalat"/>
                <w:color w:val="000000"/>
              </w:rPr>
              <w:t>р</w:t>
            </w:r>
            <w:r w:rsidRPr="00407276">
              <w:rPr>
                <w:rFonts w:ascii="GHEA Grapalat" w:eastAsia="GHEA Grapalat" w:hAnsi="GHEA Grapalat" w:cs="GHEA Grapalat"/>
                <w:color w:val="000000"/>
              </w:rPr>
              <w:t>а</w:t>
            </w:r>
            <w:r>
              <w:rPr>
                <w:rFonts w:ascii="GHEA Grapalat" w:eastAsia="GHEA Grapalat" w:hAnsi="GHEA Grapalat" w:cs="GHEA Grapalat"/>
                <w:color w:val="000000"/>
              </w:rPr>
              <w:t xml:space="preserve"> (бенефициаров)</w:t>
            </w:r>
            <w:r w:rsidRPr="00407276">
              <w:rPr>
                <w:rFonts w:ascii="GHEA Grapalat" w:eastAsia="GHEA Grapalat" w:hAnsi="GHEA Grapalat" w:cs="GHEA Grapalat"/>
                <w:color w:val="000000"/>
              </w:rPr>
              <w:t>, для которого организация является промежуточным юридическим лицом</w:t>
            </w:r>
          </w:p>
        </w:tc>
        <w:tc>
          <w:tcPr>
            <w:tcW w:w="6180" w:type="dxa"/>
          </w:tcPr>
          <w:p w14:paraId="0EBB4EAF"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24EEFEFC" w14:textId="77777777" w:rsidTr="00DF1F49">
        <w:trPr>
          <w:trHeight w:val="850"/>
        </w:trPr>
        <w:tc>
          <w:tcPr>
            <w:tcW w:w="2835" w:type="dxa"/>
            <w:vMerge/>
            <w:shd w:val="clear" w:color="auto" w:fill="D9E2F3"/>
            <w:vAlign w:val="center"/>
          </w:tcPr>
          <w:p w14:paraId="49ED6811" w14:textId="77777777" w:rsidR="00AC34B0" w:rsidRPr="00FD1EE4"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33BE41CC"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5B799561" w14:textId="77777777" w:rsidTr="00DF1F49">
        <w:trPr>
          <w:trHeight w:val="850"/>
        </w:trPr>
        <w:tc>
          <w:tcPr>
            <w:tcW w:w="2835" w:type="dxa"/>
            <w:vMerge/>
            <w:shd w:val="clear" w:color="auto" w:fill="D9E2F3"/>
            <w:vAlign w:val="center"/>
          </w:tcPr>
          <w:p w14:paraId="7FB8D525" w14:textId="77777777" w:rsidR="00AC34B0" w:rsidRPr="00FD1EE4"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70D5F735"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452DED53" w14:textId="77777777" w:rsidTr="00DF1F49">
        <w:trPr>
          <w:trHeight w:val="850"/>
        </w:trPr>
        <w:tc>
          <w:tcPr>
            <w:tcW w:w="2835" w:type="dxa"/>
            <w:vMerge/>
            <w:shd w:val="clear" w:color="auto" w:fill="D9E2F3"/>
            <w:vAlign w:val="center"/>
          </w:tcPr>
          <w:p w14:paraId="62647E15" w14:textId="77777777" w:rsidR="00AC34B0" w:rsidRPr="00FD1EE4"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445CF49"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7F0C0300" w14:textId="77777777" w:rsidTr="00DF1F49">
        <w:trPr>
          <w:trHeight w:val="850"/>
        </w:trPr>
        <w:tc>
          <w:tcPr>
            <w:tcW w:w="2835" w:type="dxa"/>
            <w:vMerge/>
            <w:shd w:val="clear" w:color="auto" w:fill="D9E2F3"/>
            <w:vAlign w:val="center"/>
          </w:tcPr>
          <w:p w14:paraId="0DF65FC6" w14:textId="77777777" w:rsidR="00AC34B0" w:rsidRPr="00FD1EE4"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3FC4E182" w14:textId="77777777" w:rsidR="00AC34B0" w:rsidRPr="00FD1EE4" w:rsidRDefault="00AC34B0" w:rsidP="00DF1F49">
            <w:pPr>
              <w:spacing w:before="240" w:after="240"/>
              <w:rPr>
                <w:rFonts w:ascii="GHEA Grapalat" w:eastAsia="GHEA Grapalat" w:hAnsi="GHEA Grapalat" w:cs="GHEA Grapalat"/>
              </w:rPr>
            </w:pPr>
          </w:p>
        </w:tc>
      </w:tr>
    </w:tbl>
    <w:p w14:paraId="0ADC21D8" w14:textId="77777777" w:rsidR="00AC34B0"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rPr>
      </w:pPr>
      <w:r>
        <w:rPr>
          <w:rFonts w:ascii="GHEA Grapalat" w:eastAsia="GHEA Grapalat" w:hAnsi="GHEA Grapalat" w:cs="GHEA Grapalat"/>
          <w:i/>
        </w:rPr>
        <w:t>Д</w:t>
      </w:r>
      <w:r w:rsidRPr="00D8582D">
        <w:rPr>
          <w:rFonts w:ascii="GHEA Grapalat" w:eastAsia="GHEA Grapalat" w:hAnsi="GHEA Grapalat" w:cs="GHEA Grapalat"/>
          <w:i/>
        </w:rPr>
        <w:t xml:space="preserve">анные о листинге акций </w:t>
      </w:r>
      <w:r>
        <w:rPr>
          <w:rFonts w:ascii="GHEA Grapalat" w:eastAsia="GHEA Grapalat" w:hAnsi="GHEA Grapalat" w:cs="GHEA Grapalat"/>
          <w:i/>
        </w:rPr>
        <w:t>промежуточного</w:t>
      </w:r>
      <w:r w:rsidRPr="00D8582D">
        <w:rPr>
          <w:rFonts w:ascii="GHEA Grapalat" w:eastAsia="GHEA Grapalat" w:hAnsi="GHEA Grapalat" w:cs="GHEA Grapalat"/>
          <w:i/>
        </w:rPr>
        <w:t xml:space="preserve">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FD1EE4" w14:paraId="5111364C" w14:textId="77777777" w:rsidTr="00DF1F49">
        <w:tc>
          <w:tcPr>
            <w:tcW w:w="2835" w:type="dxa"/>
            <w:shd w:val="clear" w:color="auto" w:fill="D9E2F3"/>
            <w:vAlign w:val="center"/>
          </w:tcPr>
          <w:p w14:paraId="3A0B2546"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14:paraId="58A1C50C"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1A18652A" w14:textId="77777777" w:rsidTr="00DF1F49">
        <w:tc>
          <w:tcPr>
            <w:tcW w:w="2835" w:type="dxa"/>
            <w:shd w:val="clear" w:color="auto" w:fill="D9E2F3"/>
            <w:vAlign w:val="center"/>
          </w:tcPr>
          <w:p w14:paraId="1C5CF2C1"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lastRenderedPageBreak/>
              <w:t>Ссылка на документы, наличествующи</w:t>
            </w:r>
            <w:r>
              <w:rPr>
                <w:rFonts w:ascii="GHEA Grapalat" w:eastAsia="GHEA Grapalat" w:hAnsi="GHEA Grapalat" w:cs="GHEA Grapalat"/>
                <w:color w:val="000000"/>
              </w:rPr>
              <w:t>е</w:t>
            </w:r>
            <w:r w:rsidRPr="0047579C">
              <w:rPr>
                <w:rFonts w:ascii="GHEA Grapalat" w:eastAsia="GHEA Grapalat" w:hAnsi="GHEA Grapalat" w:cs="GHEA Grapalat"/>
                <w:color w:val="000000"/>
              </w:rPr>
              <w:t xml:space="preserve"> на бирже</w:t>
            </w:r>
          </w:p>
        </w:tc>
        <w:tc>
          <w:tcPr>
            <w:tcW w:w="6180" w:type="dxa"/>
            <w:vAlign w:val="center"/>
          </w:tcPr>
          <w:p w14:paraId="34D9943B" w14:textId="77777777" w:rsidR="00AC34B0" w:rsidRPr="00FD1EE4" w:rsidRDefault="00AC34B0" w:rsidP="00DF1F49">
            <w:pPr>
              <w:spacing w:before="240" w:after="240"/>
              <w:rPr>
                <w:rFonts w:ascii="GHEA Grapalat" w:eastAsia="GHEA Grapalat" w:hAnsi="GHEA Grapalat" w:cs="GHEA Grapalat"/>
              </w:rPr>
            </w:pPr>
          </w:p>
        </w:tc>
      </w:tr>
    </w:tbl>
    <w:p w14:paraId="34EDCBE8" w14:textId="77777777" w:rsidR="00AC34B0" w:rsidRPr="00FD1EE4" w:rsidRDefault="00AC34B0" w:rsidP="00AC34B0">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br w:type="page"/>
      </w:r>
    </w:p>
    <w:p w14:paraId="21B46058" w14:textId="77777777" w:rsidR="00AC34B0" w:rsidRPr="00E86814" w:rsidRDefault="00AC34B0" w:rsidP="00E86814">
      <w:pPr>
        <w:pStyle w:val="ListParagraph"/>
        <w:numPr>
          <w:ilvl w:val="0"/>
          <w:numId w:val="25"/>
        </w:numPr>
        <w:pBdr>
          <w:top w:val="nil"/>
          <w:left w:val="nil"/>
          <w:bottom w:val="nil"/>
          <w:right w:val="nil"/>
          <w:between w:val="nil"/>
        </w:pBdr>
        <w:rPr>
          <w:rFonts w:ascii="GHEA Grapalat" w:eastAsia="GHEA Grapalat" w:hAnsi="GHEA Grapalat" w:cs="GHEA Grapalat"/>
          <w:b/>
          <w:color w:val="000000"/>
        </w:rPr>
      </w:pPr>
      <w:r w:rsidRPr="00E86814">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AC34B0" w:rsidRPr="00FD1EE4" w14:paraId="10265684" w14:textId="77777777" w:rsidTr="00DF1F49">
        <w:tc>
          <w:tcPr>
            <w:tcW w:w="9016" w:type="dxa"/>
            <w:shd w:val="clear" w:color="auto" w:fill="DBE5F1" w:themeFill="accent1" w:themeFillTint="33"/>
          </w:tcPr>
          <w:p w14:paraId="1FE0DA60" w14:textId="77777777" w:rsidR="00AC34B0" w:rsidRPr="00FD1EE4" w:rsidRDefault="00AC34B0" w:rsidP="00DF1F49">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AC34B0" w:rsidRPr="00FD1EE4" w14:paraId="6E6FFADF" w14:textId="77777777" w:rsidTr="00DF1F49">
        <w:trPr>
          <w:trHeight w:val="10187"/>
        </w:trPr>
        <w:tc>
          <w:tcPr>
            <w:tcW w:w="9016" w:type="dxa"/>
          </w:tcPr>
          <w:p w14:paraId="29D1BDED" w14:textId="77777777" w:rsidR="00AC34B0" w:rsidRPr="00FD1EE4" w:rsidRDefault="00AC34B0" w:rsidP="00DF1F49">
            <w:pPr>
              <w:rPr>
                <w:rFonts w:ascii="GHEA Grapalat" w:eastAsia="GHEA Grapalat" w:hAnsi="GHEA Grapalat" w:cs="GHEA Grapalat"/>
                <w:b/>
                <w:color w:val="000000"/>
              </w:rPr>
            </w:pPr>
          </w:p>
        </w:tc>
      </w:tr>
    </w:tbl>
    <w:p w14:paraId="58F82BAE" w14:textId="77777777" w:rsidR="00AC34B0" w:rsidRPr="00FD1EE4" w:rsidRDefault="00AC34B0" w:rsidP="00AC34B0">
      <w:pPr>
        <w:pBdr>
          <w:top w:val="nil"/>
          <w:left w:val="nil"/>
          <w:bottom w:val="nil"/>
          <w:right w:val="nil"/>
          <w:between w:val="nil"/>
        </w:pBdr>
        <w:rPr>
          <w:rFonts w:ascii="GHEA Grapalat" w:eastAsia="GHEA Grapalat" w:hAnsi="GHEA Grapalat" w:cs="GHEA Grapalat"/>
          <w:b/>
          <w:color w:val="000000"/>
        </w:rPr>
      </w:pPr>
    </w:p>
    <w:p w14:paraId="43B096FD" w14:textId="77777777" w:rsidR="00AC34B0" w:rsidRDefault="00AC34B0" w:rsidP="00AC34B0">
      <w:pPr>
        <w:rPr>
          <w:rFonts w:ascii="GHEA Grapalat" w:hAnsi="GHEA Grapalat"/>
          <w:b/>
        </w:rPr>
      </w:pPr>
    </w:p>
    <w:p w14:paraId="689D4D83" w14:textId="77777777" w:rsidR="00AC34B0" w:rsidRDefault="00AC34B0" w:rsidP="00AC34B0">
      <w:pPr>
        <w:rPr>
          <w:ins w:id="15" w:author="Inesa Kocharyan" w:date="2021-09-01T11:45:00Z"/>
          <w:rFonts w:ascii="GHEA Grapalat" w:hAnsi="GHEA Grapalat"/>
          <w:b/>
        </w:rPr>
      </w:pPr>
    </w:p>
    <w:p w14:paraId="75B3801D" w14:textId="77777777" w:rsidR="00AC34B0" w:rsidRDefault="00AC34B0" w:rsidP="00AC34B0">
      <w:pPr>
        <w:rPr>
          <w:rFonts w:ascii="GHEA Grapalat" w:hAnsi="GHEA Grapalat"/>
          <w:b/>
        </w:rPr>
      </w:pPr>
      <w:r>
        <w:rPr>
          <w:rFonts w:ascii="GHEA Grapalat" w:hAnsi="GHEA Grapalat"/>
          <w:b/>
        </w:rPr>
        <w:br w:type="page"/>
      </w:r>
    </w:p>
    <w:p w14:paraId="0246DD76" w14:textId="77777777" w:rsidR="00AC34B0" w:rsidRDefault="00AC34B0" w:rsidP="00AC34B0">
      <w:pPr>
        <w:spacing w:line="360" w:lineRule="auto"/>
        <w:contextualSpacing/>
        <w:jc w:val="center"/>
        <w:rPr>
          <w:rFonts w:ascii="GHEA Grapalat" w:hAnsi="GHEA Grapalat"/>
          <w:b/>
        </w:rPr>
      </w:pPr>
    </w:p>
    <w:p w14:paraId="73AAB455" w14:textId="77777777" w:rsidR="00AC34B0" w:rsidRPr="000306ED" w:rsidRDefault="00AC34B0" w:rsidP="00AC34B0">
      <w:pPr>
        <w:spacing w:line="360" w:lineRule="auto"/>
        <w:contextualSpacing/>
        <w:jc w:val="center"/>
        <w:rPr>
          <w:rFonts w:ascii="GHEA Grapalat" w:hAnsi="GHEA Grapalat"/>
          <w:b/>
          <w:lang w:val="hy-AM"/>
        </w:rPr>
      </w:pPr>
      <w:r w:rsidRPr="000306ED">
        <w:rPr>
          <w:rFonts w:ascii="GHEA Grapalat" w:hAnsi="GHEA Grapalat"/>
          <w:b/>
        </w:rPr>
        <w:t>Порядок заполнения декларации</w:t>
      </w:r>
    </w:p>
    <w:p w14:paraId="76D5111F" w14:textId="77777777" w:rsidR="00AC34B0" w:rsidRPr="000306ED" w:rsidRDefault="00AC34B0" w:rsidP="00AC34B0">
      <w:pPr>
        <w:pStyle w:val="ListParagraph"/>
        <w:numPr>
          <w:ilvl w:val="0"/>
          <w:numId w:val="26"/>
        </w:numPr>
        <w:spacing w:after="200" w:line="360" w:lineRule="auto"/>
        <w:ind w:left="0"/>
        <w:contextualSpacing/>
        <w:jc w:val="both"/>
        <w:rPr>
          <w:rFonts w:ascii="GHEA Grapalat" w:hAnsi="GHEA Grapalat"/>
        </w:rPr>
      </w:pPr>
      <w:r w:rsidRPr="000306ED">
        <w:rPr>
          <w:rFonts w:ascii="GHEA Grapalat" w:hAnsi="GHEA Grapalat"/>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14:paraId="66FEC6EC" w14:textId="77777777" w:rsidR="00AC34B0" w:rsidRPr="000306ED" w:rsidRDefault="00AC34B0" w:rsidP="00AC34B0">
      <w:pPr>
        <w:pStyle w:val="ListParagraph"/>
        <w:numPr>
          <w:ilvl w:val="0"/>
          <w:numId w:val="27"/>
        </w:numPr>
        <w:spacing w:after="200" w:line="360" w:lineRule="auto"/>
        <w:ind w:left="0" w:firstLine="142"/>
        <w:contextualSpacing/>
        <w:jc w:val="both"/>
        <w:rPr>
          <w:rFonts w:ascii="GHEA Grapalat" w:hAnsi="GHEA Grapalat"/>
        </w:rPr>
      </w:pPr>
      <w:r w:rsidRPr="000306ED">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14:paraId="572244E4" w14:textId="77777777" w:rsidR="00AC34B0" w:rsidRPr="000306ED" w:rsidRDefault="00AC34B0" w:rsidP="00AC34B0">
      <w:pPr>
        <w:pStyle w:val="ListParagraph"/>
        <w:numPr>
          <w:ilvl w:val="0"/>
          <w:numId w:val="27"/>
        </w:numPr>
        <w:spacing w:after="200" w:line="360" w:lineRule="auto"/>
        <w:contextualSpacing/>
        <w:jc w:val="both"/>
        <w:rPr>
          <w:rFonts w:ascii="GHEA Grapalat" w:hAnsi="GHEA Grapalat"/>
        </w:rPr>
      </w:pPr>
      <w:r w:rsidRPr="000306ED">
        <w:rPr>
          <w:rFonts w:ascii="GHEA Grapalat" w:hAnsi="GHEA Grapalat"/>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14:paraId="58B9D404" w14:textId="77777777" w:rsidR="00AC34B0" w:rsidRPr="000306ED" w:rsidRDefault="00AC34B0" w:rsidP="00AC34B0">
      <w:pPr>
        <w:pStyle w:val="ListParagraph"/>
        <w:numPr>
          <w:ilvl w:val="0"/>
          <w:numId w:val="27"/>
        </w:numPr>
        <w:spacing w:after="200" w:line="360" w:lineRule="auto"/>
        <w:ind w:left="0" w:firstLine="0"/>
        <w:contextualSpacing/>
        <w:jc w:val="both"/>
        <w:rPr>
          <w:rFonts w:ascii="GHEA Grapalat" w:hAnsi="GHEA Grapalat"/>
        </w:rPr>
      </w:pPr>
      <w:r w:rsidRPr="000306ED">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14:paraId="6C077A96" w14:textId="77777777" w:rsidR="00AC34B0" w:rsidRPr="000306ED" w:rsidRDefault="00AC34B0" w:rsidP="00AC34B0">
      <w:pPr>
        <w:pStyle w:val="ListParagraph"/>
        <w:numPr>
          <w:ilvl w:val="0"/>
          <w:numId w:val="26"/>
        </w:numPr>
        <w:spacing w:after="200" w:line="360" w:lineRule="auto"/>
        <w:ind w:left="142" w:hanging="284"/>
        <w:contextualSpacing/>
        <w:jc w:val="both"/>
        <w:rPr>
          <w:rFonts w:ascii="GHEA Grapalat" w:hAnsi="GHEA Grapalat"/>
        </w:rPr>
      </w:pPr>
      <w:r w:rsidRPr="000306ED">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w:t>
      </w:r>
      <w:r w:rsidRPr="000306ED">
        <w:t xml:space="preserve"> </w:t>
      </w:r>
      <w:r w:rsidRPr="000306ED">
        <w:rPr>
          <w:rFonts w:ascii="GHEA Grapalat" w:hAnsi="GHEA Grapalat"/>
        </w:rPr>
        <w:t>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14:paraId="75F6C43A" w14:textId="77777777" w:rsidR="00AC34B0" w:rsidRPr="000306ED" w:rsidRDefault="00AC34B0" w:rsidP="00AC34B0">
      <w:pPr>
        <w:pStyle w:val="ListParagraph"/>
        <w:numPr>
          <w:ilvl w:val="0"/>
          <w:numId w:val="28"/>
        </w:numPr>
        <w:spacing w:after="200" w:line="360" w:lineRule="auto"/>
        <w:contextualSpacing/>
        <w:jc w:val="both"/>
        <w:rPr>
          <w:rFonts w:ascii="GHEA Grapalat" w:hAnsi="GHEA Grapalat"/>
        </w:rPr>
      </w:pPr>
      <w:r w:rsidRPr="000306ED">
        <w:rPr>
          <w:rFonts w:ascii="GHEA Grapalat" w:hAnsi="GHEA Grapalat"/>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14:paraId="16D2C91A" w14:textId="77777777" w:rsidR="00AC34B0" w:rsidRPr="000306ED" w:rsidRDefault="00AC34B0" w:rsidP="00AC34B0">
      <w:pPr>
        <w:pStyle w:val="ListParagraph"/>
        <w:numPr>
          <w:ilvl w:val="0"/>
          <w:numId w:val="28"/>
        </w:numPr>
        <w:spacing w:after="200" w:line="360" w:lineRule="auto"/>
        <w:contextualSpacing/>
        <w:jc w:val="both"/>
        <w:rPr>
          <w:rFonts w:ascii="GHEA Grapalat" w:hAnsi="GHEA Grapalat"/>
        </w:rPr>
      </w:pPr>
      <w:r w:rsidRPr="000306ED">
        <w:rPr>
          <w:rFonts w:ascii="GHEA Grapalat" w:hAnsi="GHEA Grapalat"/>
        </w:rPr>
        <w:lastRenderedPageBreak/>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14:paraId="2F79B0CE" w14:textId="77777777" w:rsidR="00AC34B0" w:rsidRPr="000306ED" w:rsidRDefault="00AC34B0" w:rsidP="00AC34B0">
      <w:pPr>
        <w:pStyle w:val="ListParagraph"/>
        <w:numPr>
          <w:ilvl w:val="0"/>
          <w:numId w:val="28"/>
        </w:numPr>
        <w:spacing w:after="200" w:line="360" w:lineRule="auto"/>
        <w:contextualSpacing/>
        <w:jc w:val="both"/>
        <w:rPr>
          <w:rFonts w:ascii="GHEA Grapalat" w:hAnsi="GHEA Grapalat"/>
        </w:rPr>
      </w:pPr>
      <w:r w:rsidRPr="000306ED">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6A8097D0" w14:textId="77777777" w:rsidR="00AC34B0" w:rsidRPr="000306ED" w:rsidRDefault="00AC34B0" w:rsidP="00AC34B0">
      <w:pPr>
        <w:pStyle w:val="ListParagraph"/>
        <w:numPr>
          <w:ilvl w:val="0"/>
          <w:numId w:val="26"/>
        </w:numPr>
        <w:spacing w:after="200" w:line="360" w:lineRule="auto"/>
        <w:ind w:left="0"/>
        <w:contextualSpacing/>
        <w:jc w:val="both"/>
        <w:rPr>
          <w:rFonts w:ascii="GHEA Grapalat" w:hAnsi="GHEA Grapalat"/>
        </w:rPr>
      </w:pPr>
      <w:r w:rsidRPr="000306ED">
        <w:rPr>
          <w:rFonts w:ascii="GHEA Grapalat" w:hAnsi="GHEA Grapalat"/>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0306ED">
        <w:rPr>
          <w:rFonts w:ascii="MS Mincho" w:eastAsia="MS Mincho" w:hAnsi="MS Mincho" w:cs="MS Mincho" w:hint="eastAsia"/>
        </w:rPr>
        <w:t>․</w:t>
      </w:r>
    </w:p>
    <w:p w14:paraId="624D039E" w14:textId="77777777" w:rsidR="00AC34B0" w:rsidRPr="000306ED" w:rsidRDefault="00AC34B0" w:rsidP="00AC34B0">
      <w:pPr>
        <w:pStyle w:val="ListParagraph"/>
        <w:numPr>
          <w:ilvl w:val="0"/>
          <w:numId w:val="29"/>
        </w:numPr>
        <w:spacing w:after="200" w:line="360" w:lineRule="auto"/>
        <w:ind w:left="0" w:hanging="426"/>
        <w:contextualSpacing/>
        <w:jc w:val="both"/>
        <w:rPr>
          <w:rFonts w:ascii="GHEA Grapalat" w:hAnsi="GHEA Grapalat"/>
        </w:rPr>
      </w:pPr>
      <w:r w:rsidRPr="000306ED">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3F90A44F" w14:textId="77777777" w:rsidR="00AC34B0" w:rsidRPr="000306ED" w:rsidRDefault="00AC34B0" w:rsidP="00AC34B0">
      <w:pPr>
        <w:spacing w:line="360" w:lineRule="auto"/>
        <w:ind w:left="-360"/>
        <w:contextualSpacing/>
        <w:jc w:val="both"/>
        <w:rPr>
          <w:rFonts w:ascii="GHEA Grapalat" w:hAnsi="GHEA Grapalat"/>
        </w:rPr>
      </w:pPr>
      <w:r w:rsidRPr="000306ED">
        <w:rPr>
          <w:rFonts w:ascii="GHEA Grapalat" w:hAnsi="GHEA Grapalat"/>
        </w:rPr>
        <w:lastRenderedPageBreak/>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2AFC315C" w14:textId="77777777" w:rsidR="00AC34B0" w:rsidRPr="000306ED" w:rsidRDefault="00AC34B0" w:rsidP="00AC34B0">
      <w:pPr>
        <w:pStyle w:val="ListParagraph"/>
        <w:numPr>
          <w:ilvl w:val="0"/>
          <w:numId w:val="26"/>
        </w:numPr>
        <w:spacing w:after="200" w:line="360" w:lineRule="auto"/>
        <w:ind w:left="0"/>
        <w:contextualSpacing/>
        <w:jc w:val="both"/>
        <w:rPr>
          <w:rFonts w:ascii="GHEA Grapalat" w:hAnsi="GHEA Grapalat"/>
        </w:rPr>
      </w:pPr>
      <w:r w:rsidRPr="000306ED">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0306ED">
        <w:rPr>
          <w:rFonts w:ascii="MS Mincho" w:eastAsia="MS Mincho" w:hAnsi="MS Mincho" w:cs="MS Mincho" w:hint="eastAsia"/>
        </w:rPr>
        <w:t>․</w:t>
      </w:r>
    </w:p>
    <w:p w14:paraId="27FE54EA" w14:textId="77777777" w:rsidR="00AC34B0" w:rsidRPr="000306ED" w:rsidRDefault="00AC34B0" w:rsidP="00AC34B0">
      <w:pPr>
        <w:pStyle w:val="ListParagraph"/>
        <w:numPr>
          <w:ilvl w:val="0"/>
          <w:numId w:val="30"/>
        </w:numPr>
        <w:spacing w:after="200" w:line="360" w:lineRule="auto"/>
        <w:ind w:left="0"/>
        <w:contextualSpacing/>
        <w:jc w:val="both"/>
        <w:rPr>
          <w:rFonts w:ascii="GHEA Grapalat" w:hAnsi="GHEA Grapalat"/>
        </w:rPr>
      </w:pPr>
      <w:r w:rsidRPr="000306ED">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14:paraId="630C5B37" w14:textId="77777777" w:rsidR="00AC34B0" w:rsidRPr="000306ED" w:rsidRDefault="00AC34B0" w:rsidP="00AC34B0">
      <w:pPr>
        <w:spacing w:line="360" w:lineRule="auto"/>
        <w:ind w:left="-375"/>
        <w:contextualSpacing/>
        <w:jc w:val="both"/>
        <w:rPr>
          <w:rFonts w:ascii="GHEA Grapalat" w:hAnsi="GHEA Grapalat"/>
          <w:highlight w:val="yellow"/>
        </w:rPr>
      </w:pPr>
      <w:r w:rsidRPr="000306ED">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14:paraId="6C142E63" w14:textId="77777777" w:rsidR="00AC34B0" w:rsidRPr="000306ED" w:rsidRDefault="00AC34B0" w:rsidP="00AC34B0">
      <w:pPr>
        <w:spacing w:line="360" w:lineRule="auto"/>
        <w:ind w:left="-375"/>
        <w:contextualSpacing/>
        <w:jc w:val="both"/>
        <w:rPr>
          <w:rFonts w:ascii="GHEA Grapalat" w:hAnsi="GHEA Grapalat"/>
          <w:highlight w:val="yellow"/>
        </w:rPr>
      </w:pPr>
      <w:r w:rsidRPr="000306ED">
        <w:rPr>
          <w:rFonts w:ascii="GHEA Grapalat" w:hAnsi="GHEA Grapalat"/>
        </w:rPr>
        <w:t>3) в подразделе "Адрес учета лица" заполняется адрес места учета реального бенефициара;</w:t>
      </w:r>
    </w:p>
    <w:p w14:paraId="5D446AE6" w14:textId="77777777" w:rsidR="00AC34B0" w:rsidRPr="000306ED" w:rsidRDefault="00AC34B0" w:rsidP="00AC34B0">
      <w:pPr>
        <w:spacing w:line="360" w:lineRule="auto"/>
        <w:ind w:left="-375"/>
        <w:contextualSpacing/>
        <w:jc w:val="both"/>
        <w:rPr>
          <w:rFonts w:ascii="GHEA Grapalat" w:hAnsi="GHEA Grapalat"/>
          <w:highlight w:val="yellow"/>
        </w:rPr>
      </w:pPr>
      <w:r w:rsidRPr="000306ED">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14:paraId="24C5D8CA" w14:textId="77777777" w:rsidR="00AC34B0" w:rsidRPr="000306ED" w:rsidRDefault="00AC34B0" w:rsidP="00AC34B0">
      <w:pPr>
        <w:spacing w:line="360" w:lineRule="auto"/>
        <w:ind w:left="-375"/>
        <w:contextualSpacing/>
        <w:jc w:val="both"/>
        <w:rPr>
          <w:rFonts w:ascii="GHEA Grapalat" w:hAnsi="GHEA Grapalat"/>
        </w:rPr>
      </w:pPr>
      <w:r w:rsidRPr="000306ED">
        <w:rPr>
          <w:rFonts w:ascii="GHEA Grapalat" w:hAnsi="GHEA Grapalat"/>
        </w:rPr>
        <w:t xml:space="preserve">5) подраздел "Основания </w:t>
      </w:r>
      <w:r w:rsidRPr="000306ED">
        <w:rPr>
          <w:rFonts w:ascii="GHEA Grapalat" w:eastAsiaTheme="minorHAnsi" w:hAnsi="GHEA Grapalat" w:cstheme="minorBidi"/>
        </w:rPr>
        <w:t>являться</w:t>
      </w:r>
      <w:r w:rsidRPr="000306ED">
        <w:rPr>
          <w:rFonts w:ascii="GHEA Grapalat" w:hAnsi="GHEA Grapalat"/>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w:t>
      </w:r>
      <w:r w:rsidRPr="000306ED">
        <w:rPr>
          <w:rFonts w:ascii="GHEA Grapalat" w:hAnsi="GHEA Grapalat"/>
        </w:rPr>
        <w:lastRenderedPageBreak/>
        <w:t>в соответствующих пунктах. В этом подразделе данные об основаниях заполняются следующими правилами:</w:t>
      </w:r>
    </w:p>
    <w:p w14:paraId="551A920D" w14:textId="77777777" w:rsidR="00AC34B0" w:rsidRPr="000306ED" w:rsidRDefault="00AC34B0" w:rsidP="00AC34B0">
      <w:pPr>
        <w:spacing w:line="360" w:lineRule="auto"/>
        <w:contextualSpacing/>
        <w:jc w:val="both"/>
        <w:rPr>
          <w:rFonts w:ascii="GHEA Grapalat" w:eastAsia="GHEA Grapalat" w:hAnsi="GHEA Grapalat" w:cs="GHEA Grapalat"/>
        </w:rPr>
      </w:pPr>
      <w:r w:rsidRPr="000306ED">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0306ED">
        <w:rPr>
          <w:rFonts w:ascii="GHEA Grapalat" w:hAnsi="GHEA Grapalat"/>
          <w:lang w:val="hy-AM"/>
        </w:rPr>
        <w:t>Օ</w:t>
      </w:r>
      <w:r w:rsidRPr="000306ED">
        <w:rPr>
          <w:rFonts w:ascii="GHEA Grapalat" w:hAnsi="GHEA Grapalat"/>
        </w:rPr>
        <w:t xml:space="preserve">рганизации в процентном выражении. Размер участия рассчитывается на основании совокупности всех процентов участия в уставном капитале </w:t>
      </w:r>
      <w:r w:rsidRPr="000306ED">
        <w:rPr>
          <w:rFonts w:ascii="GHEA Grapalat" w:hAnsi="GHEA Grapalat"/>
          <w:lang w:val="hy-AM"/>
        </w:rPr>
        <w:t>Օ</w:t>
      </w:r>
      <w:r w:rsidRPr="000306ED">
        <w:rPr>
          <w:rFonts w:ascii="GHEA Grapalat" w:hAnsi="GHEA Grapalat"/>
        </w:rPr>
        <w:t xml:space="preserve">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0306ED">
        <w:rPr>
          <w:rFonts w:ascii="GHEA Grapalat" w:hAnsi="GHEA Grapalat"/>
          <w:lang w:val="hy-AM"/>
        </w:rPr>
        <w:t>Օ</w:t>
      </w:r>
      <w:r w:rsidRPr="000306ED">
        <w:rPr>
          <w:rFonts w:ascii="GHEA Grapalat" w:hAnsi="GHEA Grapalat"/>
        </w:rPr>
        <w:t xml:space="preserve">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0306ED">
        <w:rPr>
          <w:rFonts w:ascii="GHEA Grapalat" w:eastAsia="GHEA Grapalat" w:hAnsi="GHEA Grapalat"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14:paraId="7761E04D" w14:textId="77777777" w:rsidR="00AC34B0" w:rsidRPr="000306ED" w:rsidRDefault="00AC34B0" w:rsidP="00AC34B0">
      <w:pPr>
        <w:spacing w:line="360" w:lineRule="auto"/>
        <w:contextualSpacing/>
        <w:jc w:val="both"/>
        <w:rPr>
          <w:rFonts w:ascii="GHEA Grapalat" w:hAnsi="GHEA Grapalat"/>
          <w:lang w:val="hy-AM"/>
        </w:rPr>
      </w:pPr>
      <w:r w:rsidRPr="000306ED">
        <w:rPr>
          <w:rFonts w:ascii="GHEA Grapalat" w:hAnsi="GHEA Grapalat"/>
        </w:rPr>
        <w:t xml:space="preserve">б. 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этого подраздела делается отметка, если лицо по смыслу пункта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но контролирует </w:t>
      </w:r>
      <w:r w:rsidRPr="000306ED">
        <w:rPr>
          <w:rFonts w:ascii="GHEA Grapalat" w:hAnsi="GHEA Grapalat"/>
          <w:lang w:val="hy-AM"/>
        </w:rPr>
        <w:t>Օ</w:t>
      </w:r>
      <w:r w:rsidRPr="000306ED">
        <w:rPr>
          <w:rFonts w:ascii="GHEA Grapalat" w:hAnsi="GHEA Grapalat"/>
        </w:rPr>
        <w:t>рганизацию в силу правовых инструментов (в том числе заключенных сделок), на основе личного влияния иного характера или иными средствами;</w:t>
      </w:r>
    </w:p>
    <w:p w14:paraId="00E6D32D" w14:textId="77777777" w:rsidR="00AC34B0" w:rsidRPr="000306ED" w:rsidRDefault="00AC34B0" w:rsidP="00AC34B0">
      <w:pPr>
        <w:spacing w:line="360" w:lineRule="auto"/>
        <w:contextualSpacing/>
        <w:jc w:val="both"/>
        <w:rPr>
          <w:rFonts w:ascii="GHEA Grapalat" w:hAnsi="GHEA Grapalat"/>
        </w:rPr>
      </w:pPr>
      <w:r w:rsidRPr="000306ED">
        <w:rPr>
          <w:rFonts w:ascii="GHEA Grapalat" w:hAnsi="GHEA Grapalat"/>
        </w:rPr>
        <w:t>в</w:t>
      </w:r>
      <w:r w:rsidRPr="000306ED">
        <w:rPr>
          <w:rFonts w:ascii="GHEA Grapalat" w:hAnsi="GHEA Grapalat"/>
          <w:lang w:val="hy-AM"/>
        </w:rPr>
        <w:t xml:space="preserve">. </w:t>
      </w:r>
      <w:r w:rsidRPr="000306ED">
        <w:rPr>
          <w:rFonts w:ascii="GHEA Grapalat" w:hAnsi="GHEA Grapalat"/>
        </w:rPr>
        <w:t>в</w:t>
      </w:r>
      <w:r w:rsidRPr="000306ED">
        <w:rPr>
          <w:rFonts w:ascii="GHEA Grapalat" w:hAnsi="GHEA Grapalat"/>
          <w:lang w:val="hy-AM"/>
        </w:rPr>
        <w:t xml:space="preserve">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w:t>
      </w:r>
      <w:r w:rsidRPr="000306ED">
        <w:rPr>
          <w:rFonts w:ascii="GHEA Grapalat" w:hAnsi="GHEA Grapalat"/>
          <w:lang w:val="hy-AM"/>
        </w:rPr>
        <w:lastRenderedPageBreak/>
        <w:t xml:space="preserve">деятельностью </w:t>
      </w:r>
      <w:r w:rsidRPr="000306ED">
        <w:rPr>
          <w:rFonts w:ascii="GHEA Grapalat" w:hAnsi="GHEA Grapalat"/>
        </w:rPr>
        <w:t>О</w:t>
      </w:r>
      <w:r w:rsidRPr="000306ED">
        <w:rPr>
          <w:rFonts w:ascii="GHEA Grapalat" w:hAnsi="GHEA Grapalat"/>
          <w:lang w:val="hy-AM"/>
        </w:rPr>
        <w:t xml:space="preserve">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и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этого подраздела</w:t>
      </w:r>
      <w:r w:rsidRPr="000306ED">
        <w:rPr>
          <w:rFonts w:ascii="GHEA Grapalat" w:hAnsi="GHEA Grapalat"/>
        </w:rPr>
        <w:t>.</w:t>
      </w:r>
    </w:p>
    <w:p w14:paraId="324019B9" w14:textId="77777777" w:rsidR="00AC34B0" w:rsidRPr="000306ED" w:rsidRDefault="00AC34B0" w:rsidP="00AC34B0">
      <w:pPr>
        <w:spacing w:line="360" w:lineRule="auto"/>
        <w:contextualSpacing/>
        <w:jc w:val="both"/>
        <w:rPr>
          <w:rFonts w:ascii="Cambria Math" w:hAnsi="Cambria Math" w:cs="Cambria Math"/>
        </w:rPr>
      </w:pPr>
      <w:r w:rsidRPr="000306ED">
        <w:rPr>
          <w:rFonts w:ascii="GHEA Grapalat" w:hAnsi="GHEA Grapalat"/>
          <w:lang w:val="hy-AM"/>
        </w:rPr>
        <w:t xml:space="preserve">6) </w:t>
      </w:r>
      <w:r w:rsidRPr="000306ED">
        <w:rPr>
          <w:rFonts w:ascii="GHEA Grapalat" w:hAnsi="GHEA Grapalat"/>
        </w:rPr>
        <w:t>П</w:t>
      </w:r>
      <w:r w:rsidRPr="000306ED">
        <w:rPr>
          <w:rFonts w:ascii="GHEA Grapalat" w:hAnsi="GHEA Grapalat"/>
          <w:lang w:val="hy-AM"/>
        </w:rPr>
        <w:t xml:space="preserve">одраздел </w:t>
      </w:r>
      <w:r w:rsidRPr="000306ED">
        <w:rPr>
          <w:rFonts w:ascii="GHEA Grapalat" w:eastAsia="GHEA Grapalat" w:hAnsi="GHEA Grapalat" w:cs="GHEA Grapalat"/>
        </w:rPr>
        <w:t>"</w:t>
      </w:r>
      <w:r w:rsidRPr="000306ED">
        <w:rPr>
          <w:rFonts w:ascii="GHEA Grapalat" w:hAnsi="GHEA Grapalat"/>
        </w:rPr>
        <w:t>О</w:t>
      </w:r>
      <w:r w:rsidRPr="000306ED">
        <w:rPr>
          <w:rFonts w:ascii="GHEA Grapalat" w:hAnsi="GHEA Grapalat"/>
          <w:lang w:val="hy-AM"/>
        </w:rPr>
        <w:t xml:space="preserve">снования </w:t>
      </w:r>
      <w:r w:rsidRPr="000306ED">
        <w:rPr>
          <w:rFonts w:ascii="GHEA Grapalat" w:hAnsi="GHEA Grapalat"/>
        </w:rPr>
        <w:t>являться</w:t>
      </w:r>
      <w:r w:rsidRPr="000306ED">
        <w:rPr>
          <w:rFonts w:ascii="GHEA Grapalat" w:hAnsi="GHEA Grapalat"/>
          <w:lang w:val="hy-AM"/>
        </w:rPr>
        <w:t xml:space="preserve"> реальн</w:t>
      </w:r>
      <w:r w:rsidRPr="000306ED">
        <w:rPr>
          <w:rFonts w:ascii="GHEA Grapalat" w:hAnsi="GHEA Grapalat"/>
        </w:rPr>
        <w:t>ым</w:t>
      </w:r>
      <w:r w:rsidRPr="000306ED">
        <w:rPr>
          <w:rFonts w:ascii="GHEA Grapalat" w:hAnsi="GHEA Grapalat"/>
          <w:lang w:val="hy-AM"/>
        </w:rPr>
        <w:t xml:space="preserve"> </w:t>
      </w:r>
      <w:r w:rsidRPr="000306ED">
        <w:rPr>
          <w:rFonts w:ascii="GHEA Grapalat" w:hAnsi="GHEA Grapalat"/>
        </w:rPr>
        <w:t>бенефициаром</w:t>
      </w:r>
      <w:r w:rsidRPr="000306ED">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0306ED">
        <w:t xml:space="preserve"> </w:t>
      </w:r>
      <w:r w:rsidRPr="000306ED">
        <w:rPr>
          <w:rFonts w:ascii="GHEA Grapalat" w:hAnsi="GHEA Grapalat"/>
          <w:lang w:val="hy-AM"/>
        </w:rPr>
        <w:t xml:space="preserve">Раскрытие реальных </w:t>
      </w:r>
      <w:r w:rsidRPr="000306ED">
        <w:rPr>
          <w:rFonts w:ascii="GHEA Grapalat" w:hAnsi="GHEA Grapalat"/>
        </w:rPr>
        <w:t>бенефициаров</w:t>
      </w:r>
      <w:r w:rsidRPr="000306ED">
        <w:rPr>
          <w:rFonts w:ascii="GHEA Grapalat" w:hAnsi="GHEA Grapalat"/>
          <w:lang w:val="hy-AM"/>
        </w:rPr>
        <w:t xml:space="preserve"> осуществляется по критериям, установленным Кодексом О недрах</w:t>
      </w:r>
      <w:r w:rsidRPr="000306ED">
        <w:rPr>
          <w:rFonts w:ascii="GHEA Grapalat" w:hAnsi="GHEA Grapalat"/>
        </w:rPr>
        <w:t>.</w:t>
      </w:r>
      <w:r w:rsidRPr="000306ED">
        <w:t xml:space="preserve"> </w:t>
      </w:r>
      <w:r w:rsidRPr="000306ED">
        <w:rPr>
          <w:rFonts w:ascii="GHEA Grapalat" w:hAnsi="GHEA Grapalat"/>
        </w:rPr>
        <w:t>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0306ED">
        <w:rPr>
          <w:rFonts w:ascii="Cambria Math" w:hAnsi="Cambria Math" w:cs="Cambria Math"/>
        </w:rPr>
        <w:t>:</w:t>
      </w:r>
    </w:p>
    <w:p w14:paraId="6027A6C6" w14:textId="77777777" w:rsidR="00AC34B0" w:rsidRPr="000306ED" w:rsidRDefault="00AC34B0" w:rsidP="00AC34B0">
      <w:pPr>
        <w:spacing w:line="360" w:lineRule="auto"/>
        <w:contextualSpacing/>
        <w:jc w:val="both"/>
        <w:rPr>
          <w:rFonts w:ascii="GHEA Grapalat" w:hAnsi="GHEA Grapalat"/>
        </w:rPr>
      </w:pPr>
      <w:r w:rsidRPr="000306ED">
        <w:rPr>
          <w:rFonts w:ascii="GHEA Grapalat" w:hAnsi="GHEA Grapalat"/>
        </w:rPr>
        <w:t xml:space="preserve">а. в пункте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подпункта 5 пункта 4 настоящего Порядка;</w:t>
      </w:r>
    </w:p>
    <w:p w14:paraId="6C35D3BB" w14:textId="77777777" w:rsidR="00AC34B0" w:rsidRPr="000306ED" w:rsidRDefault="00AC34B0" w:rsidP="00AC34B0">
      <w:pPr>
        <w:spacing w:line="360" w:lineRule="auto"/>
        <w:contextualSpacing/>
        <w:jc w:val="both"/>
        <w:rPr>
          <w:rFonts w:ascii="GHEA Grapalat" w:hAnsi="GHEA Grapalat"/>
          <w:lang w:val="hy-AM"/>
        </w:rPr>
      </w:pPr>
      <w:r w:rsidRPr="000306ED">
        <w:rPr>
          <w:rFonts w:ascii="GHEA Grapalat" w:hAnsi="GHEA Grapalat"/>
          <w:lang w:val="hy-AM"/>
        </w:rPr>
        <w:t xml:space="preserve">б.в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имеет право назначать или </w:t>
      </w:r>
      <w:r w:rsidRPr="000306ED">
        <w:rPr>
          <w:rFonts w:ascii="GHEA Grapalat" w:hAnsi="GHEA Grapalat"/>
        </w:rPr>
        <w:t>отстраня</w:t>
      </w:r>
      <w:r w:rsidRPr="000306ED">
        <w:rPr>
          <w:rFonts w:ascii="GHEA Grapalat" w:hAnsi="GHEA Grapalat"/>
          <w:lang w:val="hy-AM"/>
        </w:rPr>
        <w:t>ть большинство членов органов управления юридического лица;</w:t>
      </w:r>
    </w:p>
    <w:p w14:paraId="68088E57" w14:textId="77777777" w:rsidR="00AC34B0" w:rsidRPr="000306ED" w:rsidRDefault="00AC34B0" w:rsidP="00AC34B0">
      <w:pPr>
        <w:spacing w:line="360" w:lineRule="auto"/>
        <w:contextualSpacing/>
        <w:jc w:val="both"/>
        <w:rPr>
          <w:rFonts w:ascii="GHEA Grapalat" w:hAnsi="GHEA Grapalat"/>
        </w:rPr>
      </w:pPr>
      <w:r w:rsidRPr="000306ED">
        <w:rPr>
          <w:rFonts w:ascii="GHEA Grapalat" w:hAnsi="GHEA Grapalat"/>
        </w:rPr>
        <w:t xml:space="preserve">в. В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14:paraId="2B497E8B" w14:textId="77777777" w:rsidR="00AC34B0" w:rsidRPr="000306ED" w:rsidRDefault="00AC34B0" w:rsidP="00AC34B0">
      <w:pPr>
        <w:spacing w:line="360" w:lineRule="auto"/>
        <w:contextualSpacing/>
        <w:jc w:val="both"/>
        <w:rPr>
          <w:rFonts w:ascii="GHEA Grapalat" w:hAnsi="GHEA Grapalat"/>
        </w:rPr>
      </w:pPr>
      <w:r w:rsidRPr="000306ED">
        <w:rPr>
          <w:rFonts w:ascii="GHEA Grapalat" w:hAnsi="GHEA Grapalat"/>
        </w:rPr>
        <w:t xml:space="preserve">г. в пункте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по смыслу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eastAsia="GHEA Grapalat" w:hAnsi="GHEA Grapalat" w:cs="GHEA Grapalat"/>
          <w:lang w:val="hy-AM"/>
        </w:rPr>
        <w:t xml:space="preserve"> </w:t>
      </w:r>
      <w:r w:rsidRPr="000306ED">
        <w:rPr>
          <w:rFonts w:ascii="GHEA Grapalat" w:hAnsi="GHEA Grapalat"/>
        </w:rPr>
        <w:t>-</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14:paraId="3D88534B" w14:textId="77777777" w:rsidR="00AC34B0" w:rsidRPr="000306ED" w:rsidRDefault="00AC34B0" w:rsidP="00AC34B0">
      <w:pPr>
        <w:spacing w:line="360" w:lineRule="auto"/>
        <w:contextualSpacing/>
        <w:jc w:val="both"/>
        <w:rPr>
          <w:rFonts w:ascii="GHEA Grapalat" w:hAnsi="GHEA Grapalat"/>
        </w:rPr>
      </w:pPr>
      <w:r w:rsidRPr="000306ED">
        <w:rPr>
          <w:rFonts w:ascii="GHEA Grapalat" w:hAnsi="GHEA Grapalat"/>
        </w:rPr>
        <w:t xml:space="preserve">д. в пункте </w:t>
      </w:r>
      <w:r w:rsidRPr="000306ED">
        <w:rPr>
          <w:rFonts w:ascii="GHEA Grapalat" w:eastAsia="GHEA Grapalat" w:hAnsi="GHEA Grapalat" w:cs="GHEA Grapalat"/>
        </w:rPr>
        <w:t>"</w:t>
      </w:r>
      <w:r w:rsidRPr="000306ED">
        <w:rPr>
          <w:rFonts w:ascii="GHEA Grapalat" w:hAnsi="GHEA Grapalat"/>
        </w:rPr>
        <w:t>д</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 xml:space="preserve">" </w:t>
      </w:r>
      <w:r w:rsidRPr="000306ED">
        <w:rPr>
          <w:rFonts w:ascii="GHEA Grapalat" w:hAnsi="GHEA Grapalat"/>
        </w:rPr>
        <w:t xml:space="preserve">-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w:t>
      </w:r>
    </w:p>
    <w:p w14:paraId="31F031F3" w14:textId="77777777" w:rsidR="00AC34B0" w:rsidRPr="000306ED" w:rsidRDefault="00AC34B0" w:rsidP="00AC34B0">
      <w:pPr>
        <w:spacing w:line="360" w:lineRule="auto"/>
        <w:contextualSpacing/>
        <w:jc w:val="both"/>
        <w:rPr>
          <w:rFonts w:ascii="GHEA Grapalat" w:hAnsi="GHEA Grapalat"/>
        </w:rPr>
      </w:pPr>
      <w:r w:rsidRPr="000306ED">
        <w:rPr>
          <w:rFonts w:ascii="GHEA Grapalat" w:hAnsi="GHEA Grapalat"/>
        </w:rPr>
        <w:lastRenderedPageBreak/>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0306ED">
        <w:rPr>
          <w:rFonts w:ascii="GHEA Grapalat" w:hAnsi="GHEA Grapalat"/>
          <w:lang w:val="hy-AM"/>
        </w:rPr>
        <w:t>Օ</w:t>
      </w:r>
      <w:r w:rsidRPr="000306ED">
        <w:rPr>
          <w:rFonts w:ascii="GHEA Grapalat" w:hAnsi="GHEA Grapalat"/>
        </w:rPr>
        <w:t>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14:paraId="66B8F89D" w14:textId="77777777" w:rsidR="00AC34B0" w:rsidRPr="000306ED" w:rsidRDefault="00AC34B0" w:rsidP="00AC34B0">
      <w:pPr>
        <w:spacing w:line="360" w:lineRule="auto"/>
        <w:contextualSpacing/>
        <w:jc w:val="both"/>
        <w:rPr>
          <w:rFonts w:ascii="GHEA Grapalat" w:eastAsia="GHEA Grapalat" w:hAnsi="GHEA Grapalat" w:cs="GHEA Grapalat"/>
        </w:rPr>
      </w:pPr>
      <w:r w:rsidRPr="000306ED">
        <w:rPr>
          <w:rFonts w:ascii="GHEA Grapalat" w:eastAsia="GHEA Grapalat" w:hAnsi="GHEA Grapalat" w:cs="GHEA Grapalat"/>
        </w:rPr>
        <w:t>8) в подразделе</w:t>
      </w:r>
      <w:r w:rsidRPr="000306ED">
        <w:rPr>
          <w:rFonts w:ascii="GHEA Grapalat" w:eastAsia="GHEA Grapalat" w:hAnsi="GHEA Grapalat" w:cs="GHEA Grapalat"/>
          <w:lang w:val="hy-AM"/>
        </w:rPr>
        <w:t xml:space="preserve"> </w:t>
      </w:r>
      <w:r w:rsidRPr="000306ED">
        <w:rPr>
          <w:rFonts w:ascii="GHEA Grapalat" w:eastAsia="GHEA Grapalat" w:hAnsi="GHEA Grapalat" w:cs="GHEA Grapalat"/>
        </w:rPr>
        <w:t xml:space="preserve">"Контактные данные реального </w:t>
      </w:r>
      <w:r w:rsidRPr="000306ED">
        <w:rPr>
          <w:rFonts w:ascii="GHEA Grapalat" w:hAnsi="GHEA Grapalat"/>
        </w:rPr>
        <w:t>бенефициара</w:t>
      </w:r>
      <w:r w:rsidRPr="000306ED">
        <w:rPr>
          <w:rFonts w:ascii="GHEA Grapalat" w:eastAsia="GHEA Grapalat" w:hAnsi="GHEA Grapalat" w:cs="GHEA Grapalat"/>
        </w:rPr>
        <w:t xml:space="preserve">" заполняются адрес электронной почты и номер телефона реального </w:t>
      </w:r>
      <w:r w:rsidRPr="000306ED">
        <w:rPr>
          <w:rFonts w:ascii="GHEA Grapalat" w:hAnsi="GHEA Grapalat"/>
        </w:rPr>
        <w:t>бенефициара</w:t>
      </w:r>
      <w:r w:rsidRPr="000306ED">
        <w:rPr>
          <w:rFonts w:ascii="GHEA Grapalat" w:eastAsia="GHEA Grapalat" w:hAnsi="GHEA Grapalat" w:cs="GHEA Grapalat"/>
        </w:rPr>
        <w:t>.</w:t>
      </w:r>
    </w:p>
    <w:p w14:paraId="612687DC" w14:textId="77777777" w:rsidR="00AC34B0" w:rsidRPr="000306ED" w:rsidRDefault="00AC34B0" w:rsidP="00AC34B0">
      <w:pPr>
        <w:spacing w:line="360" w:lineRule="auto"/>
        <w:contextualSpacing/>
        <w:jc w:val="both"/>
        <w:rPr>
          <w:rFonts w:ascii="GHEA Grapalat" w:hAnsi="GHEA Grapalat"/>
        </w:rPr>
      </w:pPr>
      <w:r w:rsidRPr="000306ED">
        <w:rPr>
          <w:rFonts w:ascii="GHEA Grapalat" w:hAnsi="GHEA Grapalat"/>
        </w:rPr>
        <w:t xml:space="preserve">5. Раздел 5 декларации (Промежуточные юридические лица) заполняется, </w:t>
      </w:r>
    </w:p>
    <w:p w14:paraId="1E36E12F" w14:textId="77777777" w:rsidR="00AC34B0" w:rsidRPr="000306ED" w:rsidRDefault="00AC34B0" w:rsidP="00AC34B0">
      <w:pPr>
        <w:spacing w:line="360" w:lineRule="auto"/>
        <w:contextualSpacing/>
        <w:jc w:val="both"/>
        <w:rPr>
          <w:rFonts w:ascii="GHEA Grapalat" w:hAnsi="GHEA Grapalat"/>
        </w:rPr>
      </w:pPr>
      <w:r w:rsidRPr="000306ED">
        <w:rPr>
          <w:rFonts w:ascii="GHEA Grapalat" w:hAnsi="GHEA Grapalat"/>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0306ED">
        <w:rPr>
          <w:rFonts w:ascii="MS Mincho" w:eastAsia="MS Mincho" w:hAnsi="MS Mincho" w:cs="MS Mincho" w:hint="eastAsia"/>
        </w:rPr>
        <w:t>․</w:t>
      </w:r>
    </w:p>
    <w:p w14:paraId="3A698EE2" w14:textId="77777777" w:rsidR="00AC34B0" w:rsidRPr="000306ED" w:rsidRDefault="00AC34B0" w:rsidP="00AC34B0">
      <w:pPr>
        <w:spacing w:line="360" w:lineRule="auto"/>
        <w:contextualSpacing/>
        <w:jc w:val="both"/>
        <w:rPr>
          <w:rFonts w:ascii="GHEA Grapalat" w:hAnsi="GHEA Grapalat"/>
        </w:rPr>
      </w:pPr>
      <w:r w:rsidRPr="000306ED">
        <w:rPr>
          <w:rFonts w:ascii="GHEA Grapalat" w:hAnsi="GHEA Grapalat"/>
        </w:rPr>
        <w:t>1) в подразделе</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Данные организации"</w:t>
      </w:r>
      <w:r w:rsidRPr="000306ED">
        <w:rPr>
          <w:rFonts w:ascii="GHEA Grapalat" w:hAnsi="GHEA Grapalat"/>
          <w:lang w:val="hy-AM"/>
        </w:rPr>
        <w:t xml:space="preserve"> </w:t>
      </w:r>
      <w:r w:rsidRPr="000306ED">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14:paraId="7E9B4086" w14:textId="77777777" w:rsidR="00AC34B0" w:rsidRPr="000306ED" w:rsidRDefault="00AC34B0" w:rsidP="00AC34B0">
      <w:pPr>
        <w:spacing w:line="360" w:lineRule="auto"/>
        <w:contextualSpacing/>
        <w:jc w:val="both"/>
        <w:rPr>
          <w:rFonts w:ascii="GHEA Grapalat" w:hAnsi="GHEA Grapalat"/>
        </w:rPr>
      </w:pPr>
      <w:r w:rsidRPr="000306ED">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14:paraId="25075F60" w14:textId="77777777" w:rsidR="00AC34B0" w:rsidRPr="000306ED" w:rsidRDefault="00AC34B0" w:rsidP="00AC34B0">
      <w:pPr>
        <w:spacing w:line="360" w:lineRule="auto"/>
        <w:contextualSpacing/>
        <w:jc w:val="both"/>
        <w:rPr>
          <w:rFonts w:ascii="GHEA Grapalat" w:hAnsi="GHEA Grapalat"/>
        </w:rPr>
      </w:pPr>
      <w:r w:rsidRPr="000306ED">
        <w:rPr>
          <w:rFonts w:ascii="GHEA Grapalat" w:hAnsi="GHEA Grapalat"/>
        </w:rPr>
        <w:t>3) Подраздел</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 xml:space="preserve">Данные листинга акций промежуточного юридического лица" не подлежит обязательному заполнению. Этот подраздел может быть заполнен, если </w:t>
      </w:r>
      <w:r w:rsidRPr="000306ED">
        <w:rPr>
          <w:rFonts w:ascii="GHEA Grapalat" w:hAnsi="GHEA Grapalat"/>
        </w:rPr>
        <w:lastRenderedPageBreak/>
        <w:t>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14:paraId="26E2A1BF" w14:textId="77777777" w:rsidR="00AC34B0" w:rsidRPr="000306ED" w:rsidRDefault="00AC34B0" w:rsidP="00AC34B0">
      <w:pPr>
        <w:spacing w:line="360" w:lineRule="auto"/>
        <w:contextualSpacing/>
        <w:jc w:val="both"/>
        <w:rPr>
          <w:rFonts w:ascii="GHEA Grapalat" w:hAnsi="GHEA Grapalat"/>
        </w:rPr>
      </w:pPr>
      <w:r w:rsidRPr="000306ED">
        <w:rPr>
          <w:rFonts w:ascii="GHEA Grapalat" w:hAnsi="GHEA Grapalat"/>
        </w:rPr>
        <w:t xml:space="preserve">6. Раздел 6 декларации (Дополнительные </w:t>
      </w:r>
      <w:r w:rsidR="003C2C15">
        <w:rPr>
          <w:rFonts w:ascii="GHEA Grapalat" w:hAnsi="GHEA Grapalat"/>
        </w:rPr>
        <w:t>примечания</w:t>
      </w:r>
      <w:r w:rsidRPr="000306ED">
        <w:rPr>
          <w:rFonts w:ascii="GHEA Grapalat" w:hAnsi="GHEA Grapalat"/>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14:paraId="5F63D4E2" w14:textId="77777777" w:rsidR="00AC34B0" w:rsidRPr="000306ED" w:rsidRDefault="00AC34B0" w:rsidP="00AC34B0">
      <w:pPr>
        <w:spacing w:line="360" w:lineRule="auto"/>
        <w:contextualSpacing/>
        <w:jc w:val="both"/>
        <w:rPr>
          <w:rFonts w:ascii="GHEA Grapalat" w:hAnsi="GHEA Grapalat"/>
        </w:rPr>
      </w:pPr>
      <w:r w:rsidRPr="000306ED">
        <w:rPr>
          <w:rFonts w:ascii="GHEA Grapalat" w:hAnsi="GHEA Grapalat"/>
        </w:rPr>
        <w:t>7. Декларация заполняется и подписывается лицом, подающим заявку.</w:t>
      </w:r>
      <w:r w:rsidRPr="000306ED">
        <w:rPr>
          <w:rFonts w:ascii="GHEA Grapalat" w:hAnsi="GHEA Grapalat"/>
          <w:lang w:val="hy-AM"/>
        </w:rPr>
        <w:t xml:space="preserve">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14:paraId="13EABA4C" w14:textId="77777777" w:rsidR="00AC34B0" w:rsidRPr="000306ED" w:rsidRDefault="00AC34B0" w:rsidP="00AC34B0">
      <w:pPr>
        <w:contextualSpacing/>
        <w:jc w:val="both"/>
        <w:rPr>
          <w:rFonts w:ascii="GHEA Grapalat" w:hAnsi="GHEA Grapalat"/>
          <w:i/>
          <w:sz w:val="18"/>
          <w:szCs w:val="18"/>
        </w:rPr>
      </w:pPr>
      <w:r w:rsidRPr="000306ED">
        <w:rPr>
          <w:rFonts w:ascii="GHEA Grapalat" w:hAnsi="GHEA Grapalat"/>
          <w:sz w:val="18"/>
          <w:szCs w:val="18"/>
        </w:rPr>
        <w:t xml:space="preserve">* </w:t>
      </w:r>
      <w:r w:rsidRPr="000306ED">
        <w:rPr>
          <w:rFonts w:ascii="GHEA Grapalat" w:hAnsi="GHEA Grapalat"/>
          <w:i/>
          <w:sz w:val="18"/>
          <w:szCs w:val="18"/>
        </w:rPr>
        <w:t>заполняется секретарем комиссии до публикации приглашения в бюллетене:</w:t>
      </w:r>
    </w:p>
    <w:p w14:paraId="2EF9A112" w14:textId="77777777" w:rsidR="00AC34B0" w:rsidRPr="000306ED" w:rsidRDefault="00AC34B0" w:rsidP="00AC34B0">
      <w:pPr>
        <w:contextualSpacing/>
        <w:jc w:val="both"/>
        <w:rPr>
          <w:rFonts w:ascii="GHEA Grapalat" w:hAnsi="GHEA Grapalat"/>
          <w:i/>
          <w:sz w:val="18"/>
          <w:szCs w:val="18"/>
        </w:rPr>
      </w:pPr>
      <w:r w:rsidRPr="000306ED">
        <w:rPr>
          <w:rFonts w:ascii="GHEA Grapalat" w:hAnsi="GHEA Grapalat"/>
          <w:i/>
          <w:sz w:val="18"/>
          <w:szCs w:val="18"/>
        </w:rPr>
        <w:t>** Приложение 1.</w:t>
      </w:r>
      <w:r w:rsidR="00204930">
        <w:rPr>
          <w:rFonts w:ascii="GHEA Grapalat" w:hAnsi="GHEA Grapalat"/>
          <w:i/>
          <w:sz w:val="18"/>
          <w:szCs w:val="18"/>
        </w:rPr>
        <w:t>2</w:t>
      </w:r>
      <w:r w:rsidRPr="000306ED">
        <w:rPr>
          <w:rFonts w:ascii="GHEA Grapalat" w:hAnsi="GHEA Grapalat"/>
          <w:i/>
          <w:sz w:val="18"/>
          <w:szCs w:val="18"/>
        </w:rPr>
        <w:t xml:space="preserve"> не представляется участником </w:t>
      </w:r>
      <w:r w:rsidR="001E069E">
        <w:rPr>
          <w:rFonts w:ascii="GHEA Grapalat" w:hAnsi="GHEA Grapalat"/>
          <w:i/>
          <w:sz w:val="18"/>
          <w:szCs w:val="18"/>
        </w:rPr>
        <w:t xml:space="preserve">если он является резидентом РА, </w:t>
      </w:r>
      <w:r w:rsidRPr="000306ED">
        <w:rPr>
          <w:rFonts w:ascii="GHEA Grapalat" w:hAnsi="GHEA Grapalat"/>
          <w:i/>
          <w:sz w:val="18"/>
          <w:szCs w:val="18"/>
        </w:rPr>
        <w:t>а также в случае, если участник является индивидуальным предпринимателем или физическим лицом.</w:t>
      </w:r>
    </w:p>
    <w:p w14:paraId="39A4F081" w14:textId="77777777" w:rsidR="00DB6B33" w:rsidRDefault="00DB6B33" w:rsidP="00AC34B0">
      <w:pPr>
        <w:pStyle w:val="BodyTextIndent3"/>
        <w:widowControl w:val="0"/>
        <w:spacing w:after="160" w:line="240" w:lineRule="auto"/>
        <w:ind w:firstLine="0"/>
        <w:rPr>
          <w:rFonts w:ascii="GHEA Grapalat" w:hAnsi="GHEA Grapalat"/>
          <w:b/>
          <w:sz w:val="24"/>
          <w:szCs w:val="24"/>
        </w:rPr>
      </w:pPr>
    </w:p>
    <w:p w14:paraId="07AB4ADA" w14:textId="77777777" w:rsidR="00DB6B33" w:rsidRDefault="00DB6B33" w:rsidP="00B46D58">
      <w:pPr>
        <w:pStyle w:val="BodyTextIndent3"/>
        <w:widowControl w:val="0"/>
        <w:spacing w:after="160" w:line="240" w:lineRule="auto"/>
        <w:ind w:firstLine="0"/>
        <w:jc w:val="right"/>
        <w:rPr>
          <w:rFonts w:ascii="GHEA Grapalat" w:hAnsi="GHEA Grapalat"/>
          <w:b/>
          <w:sz w:val="24"/>
          <w:szCs w:val="24"/>
        </w:rPr>
      </w:pPr>
    </w:p>
    <w:p w14:paraId="51633355" w14:textId="77777777" w:rsidR="00DB6B33" w:rsidRDefault="00DB6B33" w:rsidP="00B46D58">
      <w:pPr>
        <w:pStyle w:val="BodyTextIndent3"/>
        <w:widowControl w:val="0"/>
        <w:spacing w:after="160" w:line="240" w:lineRule="auto"/>
        <w:ind w:firstLine="0"/>
        <w:jc w:val="right"/>
        <w:rPr>
          <w:rFonts w:ascii="GHEA Grapalat" w:hAnsi="GHEA Grapalat"/>
          <w:b/>
          <w:sz w:val="24"/>
          <w:szCs w:val="24"/>
        </w:rPr>
      </w:pPr>
    </w:p>
    <w:p w14:paraId="65B52F2D" w14:textId="77777777" w:rsidR="00DB6B33" w:rsidRDefault="00DB6B33">
      <w:pPr>
        <w:rPr>
          <w:rFonts w:ascii="GHEA Grapalat" w:hAnsi="GHEA Grapalat"/>
          <w:b/>
        </w:rPr>
      </w:pPr>
      <w:r>
        <w:rPr>
          <w:rFonts w:ascii="GHEA Grapalat" w:hAnsi="GHEA Grapalat"/>
          <w:b/>
        </w:rPr>
        <w:br w:type="page"/>
      </w:r>
    </w:p>
    <w:p w14:paraId="72DFAF61" w14:textId="77777777" w:rsidR="00B2572B" w:rsidRPr="00DC619D" w:rsidRDefault="00B2572B" w:rsidP="00B46D58">
      <w:pPr>
        <w:pStyle w:val="BodyTextIndent3"/>
        <w:widowControl w:val="0"/>
        <w:spacing w:after="160" w:line="240" w:lineRule="auto"/>
        <w:ind w:firstLine="0"/>
        <w:jc w:val="right"/>
        <w:rPr>
          <w:rFonts w:ascii="GHEA Grapalat" w:hAnsi="GHEA Grapalat" w:cs="Arial"/>
          <w:b/>
          <w:sz w:val="24"/>
          <w:szCs w:val="24"/>
        </w:rPr>
      </w:pPr>
      <w:r w:rsidRPr="009044F1">
        <w:rPr>
          <w:rFonts w:ascii="GHEA Grapalat" w:hAnsi="GHEA Grapalat"/>
          <w:b/>
          <w:sz w:val="24"/>
          <w:szCs w:val="24"/>
        </w:rPr>
        <w:lastRenderedPageBreak/>
        <w:t xml:space="preserve">Приложение № </w:t>
      </w:r>
      <w:r w:rsidR="00B048B2" w:rsidRPr="00D3436F">
        <w:rPr>
          <w:rFonts w:ascii="GHEA Grapalat" w:hAnsi="GHEA Grapalat"/>
          <w:b/>
          <w:sz w:val="24"/>
          <w:szCs w:val="24"/>
        </w:rPr>
        <w:t>2</w:t>
      </w:r>
    </w:p>
    <w:p w14:paraId="0A581ADF" w14:textId="7C2B043C" w:rsidR="00B2572B" w:rsidRPr="007E63CD" w:rsidRDefault="00B2572B" w:rsidP="00B46D58">
      <w:pPr>
        <w:pStyle w:val="BodyTextIndent3"/>
        <w:widowControl w:val="0"/>
        <w:spacing w:after="160" w:line="240" w:lineRule="auto"/>
        <w:jc w:val="right"/>
        <w:rPr>
          <w:rFonts w:ascii="GHEA Grapalat" w:hAnsi="GHEA Grapalat" w:cs="Arial"/>
          <w:b/>
          <w:sz w:val="24"/>
          <w:szCs w:val="24"/>
        </w:rPr>
      </w:pPr>
      <w:r w:rsidRPr="001439BD">
        <w:rPr>
          <w:rFonts w:ascii="GHEA Grapalat" w:hAnsi="GHEA Grapalat"/>
          <w:b/>
          <w:sz w:val="24"/>
          <w:szCs w:val="24"/>
        </w:rPr>
        <w:t xml:space="preserve">к Приглашению на </w:t>
      </w:r>
      <w:r w:rsidR="00C50A7C">
        <w:rPr>
          <w:rFonts w:ascii="GHEA Grapalat" w:hAnsi="GHEA Grapalat"/>
          <w:b/>
          <w:sz w:val="24"/>
          <w:szCs w:val="24"/>
        </w:rPr>
        <w:t>неотложный открытый конкурс</w:t>
      </w:r>
      <w:r w:rsidR="005744FC" w:rsidRPr="001439BD">
        <w:rPr>
          <w:rFonts w:ascii="GHEA Grapalat" w:hAnsi="GHEA Grapalat" w:cs="Arial"/>
          <w:b/>
          <w:sz w:val="24"/>
          <w:szCs w:val="24"/>
        </w:rPr>
        <w:br/>
      </w:r>
      <w:r w:rsidRPr="009044F1">
        <w:rPr>
          <w:rFonts w:ascii="GHEA Grapalat" w:hAnsi="GHEA Grapalat"/>
          <w:b/>
          <w:sz w:val="24"/>
          <w:szCs w:val="24"/>
        </w:rPr>
        <w:t xml:space="preserve">под кодом </w:t>
      </w:r>
      <w:r w:rsidR="00CD3B30">
        <w:rPr>
          <w:rFonts w:ascii="GHEA Grapalat" w:hAnsi="GHEA Grapalat"/>
          <w:b/>
          <w:sz w:val="24"/>
          <w:szCs w:val="24"/>
        </w:rPr>
        <w:t>ԵՔ-ՀԲՄԽԾՁԲ-25/66</w:t>
      </w:r>
    </w:p>
    <w:p w14:paraId="710B8F96" w14:textId="77777777" w:rsidR="00B2572B" w:rsidRPr="009044F1" w:rsidRDefault="00B2572B" w:rsidP="00B46D58">
      <w:pPr>
        <w:widowControl w:val="0"/>
        <w:spacing w:after="120"/>
        <w:ind w:firstLine="567"/>
        <w:jc w:val="center"/>
        <w:rPr>
          <w:rFonts w:ascii="GHEA Grapalat" w:hAnsi="GHEA Grapalat"/>
        </w:rPr>
      </w:pPr>
    </w:p>
    <w:p w14:paraId="63905EA2" w14:textId="77777777" w:rsidR="00B2572B" w:rsidRPr="009044F1" w:rsidRDefault="00B2572B" w:rsidP="00B46D58">
      <w:pPr>
        <w:widowControl w:val="0"/>
        <w:spacing w:after="120"/>
        <w:ind w:left="-66"/>
        <w:jc w:val="center"/>
        <w:rPr>
          <w:rFonts w:ascii="GHEA Grapalat" w:hAnsi="GHEA Grapalat"/>
          <w:b/>
        </w:rPr>
      </w:pPr>
      <w:r w:rsidRPr="009044F1">
        <w:rPr>
          <w:rFonts w:ascii="GHEA Grapalat" w:hAnsi="GHEA Grapalat"/>
          <w:b/>
        </w:rPr>
        <w:t>ЦЕНОВОЕ ПРЕДЛОЖЕНИЕ</w:t>
      </w:r>
    </w:p>
    <w:p w14:paraId="348B517B" w14:textId="77777777" w:rsidR="00B2572B" w:rsidRPr="009044F1" w:rsidRDefault="00B2572B" w:rsidP="00B46D58">
      <w:pPr>
        <w:widowControl w:val="0"/>
        <w:spacing w:after="120"/>
        <w:ind w:firstLine="567"/>
        <w:jc w:val="center"/>
        <w:rPr>
          <w:rFonts w:ascii="GHEA Grapalat" w:hAnsi="GHEA Grapalat"/>
        </w:rPr>
      </w:pPr>
    </w:p>
    <w:p w14:paraId="5FC1B359" w14:textId="6EF178EB" w:rsidR="005744FC" w:rsidRPr="000F6C24" w:rsidRDefault="00B2572B" w:rsidP="00B46D58">
      <w:pPr>
        <w:widowControl w:val="0"/>
        <w:spacing w:after="160"/>
        <w:ind w:firstLine="567"/>
        <w:jc w:val="both"/>
        <w:rPr>
          <w:rFonts w:ascii="GHEA Grapalat" w:hAnsi="GHEA Grapalat"/>
        </w:rPr>
      </w:pPr>
      <w:r w:rsidRPr="005744FC">
        <w:rPr>
          <w:rFonts w:ascii="GHEA Grapalat" w:hAnsi="GHEA Grapalat"/>
          <w:spacing w:val="-6"/>
        </w:rPr>
        <w:t xml:space="preserve">Рассмотрев приглашение на </w:t>
      </w:r>
      <w:r w:rsidR="00C50A7C">
        <w:rPr>
          <w:rFonts w:ascii="GHEA Grapalat" w:hAnsi="GHEA Grapalat"/>
          <w:spacing w:val="-6"/>
        </w:rPr>
        <w:t>неотложный открытый конкурс</w:t>
      </w:r>
      <w:r w:rsidRPr="005744FC">
        <w:rPr>
          <w:rFonts w:ascii="GHEA Grapalat" w:hAnsi="GHEA Grapalat"/>
          <w:spacing w:val="-6"/>
        </w:rPr>
        <w:t xml:space="preserve"> под кодом </w:t>
      </w:r>
      <w:r w:rsidR="00CD3B30">
        <w:rPr>
          <w:rFonts w:ascii="GHEA Grapalat" w:hAnsi="GHEA Grapalat"/>
          <w:spacing w:val="-6"/>
        </w:rPr>
        <w:t>ԵՔ-ՀԲՄԽԾՁԲ-25/66</w:t>
      </w:r>
      <w:r w:rsidRPr="005744FC">
        <w:rPr>
          <w:rFonts w:ascii="GHEA Grapalat" w:hAnsi="GHEA Grapalat"/>
          <w:spacing w:val="-6"/>
        </w:rPr>
        <w:t>,</w:t>
      </w:r>
      <w:r w:rsidRPr="009044F1">
        <w:rPr>
          <w:rFonts w:ascii="GHEA Grapalat" w:hAnsi="GHEA Grapalat"/>
        </w:rPr>
        <w:t xml:space="preserve"> </w:t>
      </w:r>
    </w:p>
    <w:p w14:paraId="250A4B1B" w14:textId="77777777" w:rsidR="005646FC" w:rsidRPr="008842CE" w:rsidRDefault="005744FC" w:rsidP="00B46D58">
      <w:pPr>
        <w:widowControl w:val="0"/>
        <w:jc w:val="both"/>
        <w:rPr>
          <w:rFonts w:ascii="GHEA Grapalat" w:hAnsi="GHEA Grapalat"/>
        </w:rPr>
      </w:pPr>
      <w:r w:rsidRPr="009044F1">
        <w:rPr>
          <w:rFonts w:ascii="GHEA Grapalat" w:hAnsi="GHEA Grapalat"/>
        </w:rPr>
        <w:t xml:space="preserve">в </w:t>
      </w:r>
      <w:r w:rsidR="00B2572B" w:rsidRPr="009044F1">
        <w:rPr>
          <w:rFonts w:ascii="GHEA Grapalat" w:hAnsi="GHEA Grapalat"/>
        </w:rPr>
        <w:t>том числе проект заключаемого договора</w:t>
      </w:r>
      <w:r w:rsidRPr="005744FC">
        <w:rPr>
          <w:rFonts w:ascii="GHEA Grapalat" w:hAnsi="GHEA Grapalat"/>
        </w:rPr>
        <w:t xml:space="preserve"> </w:t>
      </w:r>
      <w:r w:rsidR="00B2572B" w:rsidRPr="005744FC">
        <w:rPr>
          <w:rFonts w:ascii="GHEA Grapalat" w:hAnsi="GHEA Grapalat"/>
        </w:rPr>
        <w:t>___</w:t>
      </w:r>
      <w:r w:rsidRPr="005744FC">
        <w:rPr>
          <w:rFonts w:ascii="GHEA Grapalat" w:hAnsi="GHEA Grapalat"/>
        </w:rPr>
        <w:t>_______________</w:t>
      </w:r>
      <w:r>
        <w:rPr>
          <w:rFonts w:ascii="GHEA Grapalat" w:hAnsi="GHEA Grapalat"/>
        </w:rPr>
        <w:t>_</w:t>
      </w:r>
      <w:r w:rsidRPr="005744FC">
        <w:rPr>
          <w:rFonts w:ascii="GHEA Grapalat" w:hAnsi="GHEA Grapalat"/>
        </w:rPr>
        <w:t>________</w:t>
      </w:r>
      <w:r w:rsidR="00B2572B" w:rsidRPr="005744FC">
        <w:rPr>
          <w:rFonts w:ascii="GHEA Grapalat" w:hAnsi="GHEA Grapalat"/>
        </w:rPr>
        <w:t>____</w:t>
      </w:r>
      <w:r w:rsidR="00191D27">
        <w:rPr>
          <w:rFonts w:ascii="GHEA Grapalat" w:hAnsi="GHEA Grapalat"/>
        </w:rPr>
        <w:t>___</w:t>
      </w:r>
    </w:p>
    <w:p w14:paraId="16F00242" w14:textId="77777777" w:rsidR="005646FC" w:rsidRPr="009044F1" w:rsidRDefault="005646FC" w:rsidP="00B46D58">
      <w:pPr>
        <w:widowControl w:val="0"/>
        <w:spacing w:after="16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14:paraId="10936157" w14:textId="77777777" w:rsidR="00B2572B" w:rsidRPr="009044F1" w:rsidRDefault="00B2572B" w:rsidP="00B46D58">
      <w:pPr>
        <w:widowControl w:val="0"/>
        <w:spacing w:after="160"/>
        <w:jc w:val="both"/>
        <w:rPr>
          <w:rFonts w:ascii="GHEA Grapalat" w:hAnsi="GHEA Grapalat"/>
        </w:rPr>
      </w:pPr>
      <w:r w:rsidRPr="009044F1">
        <w:rPr>
          <w:rFonts w:ascii="GHEA Grapalat" w:hAnsi="GHEA Grapalat"/>
        </w:rPr>
        <w:t>предлагает</w:t>
      </w:r>
      <w:r w:rsidR="005646FC" w:rsidRPr="009044F1">
        <w:rPr>
          <w:rFonts w:ascii="GHEA Grapalat" w:hAnsi="GHEA Grapalat"/>
        </w:rPr>
        <w:t xml:space="preserve"> </w:t>
      </w:r>
      <w:r w:rsidRPr="009044F1">
        <w:rPr>
          <w:rFonts w:ascii="GHEA Grapalat" w:hAnsi="GHEA Grapalat"/>
        </w:rPr>
        <w:t>выполнить договор по нижеуказанным общим ценам:</w:t>
      </w:r>
    </w:p>
    <w:p w14:paraId="010A0566" w14:textId="77777777" w:rsidR="00B2572B" w:rsidRPr="009044F1" w:rsidRDefault="005646FC" w:rsidP="00B46D58">
      <w:pPr>
        <w:widowControl w:val="0"/>
        <w:spacing w:after="160"/>
        <w:jc w:val="right"/>
        <w:rPr>
          <w:rFonts w:ascii="GHEA Grapalat" w:hAnsi="GHEA Grapalat"/>
        </w:rPr>
      </w:pPr>
      <w:r w:rsidRPr="009044F1">
        <w:rPr>
          <w:rFonts w:ascii="GHEA Grapalat" w:hAnsi="GHEA Grapalat"/>
        </w:rPr>
        <w:t>д</w:t>
      </w:r>
      <w:r w:rsidR="00B2572B" w:rsidRPr="009044F1">
        <w:rPr>
          <w:rFonts w:ascii="GHEA Grapalat" w:hAnsi="GHEA Grapalat"/>
        </w:rPr>
        <w:t>рамов РА</w:t>
      </w:r>
    </w:p>
    <w:tbl>
      <w:tblPr>
        <w:tblW w:w="7694"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202"/>
        <w:gridCol w:w="1583"/>
        <w:gridCol w:w="1701"/>
        <w:gridCol w:w="1559"/>
        <w:gridCol w:w="1649"/>
      </w:tblGrid>
      <w:tr w:rsidR="003D2166" w:rsidRPr="005744FC" w14:paraId="4AFB58A7" w14:textId="77777777" w:rsidTr="001E1A12">
        <w:trPr>
          <w:trHeight w:val="916"/>
          <w:jc w:val="center"/>
        </w:trPr>
        <w:tc>
          <w:tcPr>
            <w:tcW w:w="1202" w:type="dxa"/>
            <w:tcBorders>
              <w:top w:val="single" w:sz="4" w:space="0" w:color="auto"/>
              <w:left w:val="single" w:sz="4" w:space="0" w:color="auto"/>
              <w:right w:val="single" w:sz="4" w:space="0" w:color="auto"/>
            </w:tcBorders>
            <w:vAlign w:val="center"/>
          </w:tcPr>
          <w:p w14:paraId="787DD5C5" w14:textId="77777777" w:rsidR="003D2166" w:rsidRPr="005744FC" w:rsidRDefault="003D2166" w:rsidP="00B46D58">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583" w:type="dxa"/>
            <w:tcBorders>
              <w:top w:val="single" w:sz="4" w:space="0" w:color="auto"/>
              <w:left w:val="single" w:sz="4" w:space="0" w:color="auto"/>
              <w:right w:val="single" w:sz="4" w:space="0" w:color="auto"/>
            </w:tcBorders>
            <w:vAlign w:val="center"/>
          </w:tcPr>
          <w:p w14:paraId="0E7EDDDB" w14:textId="77777777" w:rsidR="003D2166" w:rsidRPr="00423B3F" w:rsidRDefault="003D2166" w:rsidP="00423B3F">
            <w:pPr>
              <w:widowControl w:val="0"/>
              <w:jc w:val="center"/>
              <w:rPr>
                <w:rFonts w:ascii="GHEA Grapalat" w:hAnsi="GHEA Grapalat"/>
                <w:b/>
                <w:bCs/>
                <w:sz w:val="20"/>
                <w:szCs w:val="20"/>
              </w:rPr>
            </w:pPr>
            <w:r w:rsidRPr="005744FC">
              <w:rPr>
                <w:rFonts w:ascii="GHEA Grapalat" w:hAnsi="GHEA Grapalat"/>
                <w:b/>
                <w:sz w:val="20"/>
                <w:szCs w:val="20"/>
              </w:rPr>
              <w:t>Наименование</w:t>
            </w:r>
            <w:r w:rsidRPr="005744FC">
              <w:rPr>
                <w:rFonts w:ascii="Courier New" w:hAnsi="Courier New" w:cs="Courier New"/>
                <w:b/>
                <w:sz w:val="20"/>
                <w:szCs w:val="20"/>
              </w:rPr>
              <w:t> </w:t>
            </w:r>
            <w:r>
              <w:rPr>
                <w:rFonts w:ascii="GHEA Grapalat" w:hAnsi="GHEA Grapalat"/>
                <w:b/>
                <w:sz w:val="20"/>
                <w:szCs w:val="20"/>
              </w:rPr>
              <w:t>услуги</w:t>
            </w:r>
          </w:p>
        </w:tc>
        <w:tc>
          <w:tcPr>
            <w:tcW w:w="1701" w:type="dxa"/>
            <w:tcBorders>
              <w:top w:val="single" w:sz="4" w:space="0" w:color="auto"/>
              <w:left w:val="single" w:sz="4" w:space="0" w:color="auto"/>
              <w:right w:val="single" w:sz="4" w:space="0" w:color="auto"/>
            </w:tcBorders>
            <w:vAlign w:val="center"/>
          </w:tcPr>
          <w:p w14:paraId="3411E02B" w14:textId="77777777" w:rsidR="003D2166" w:rsidRPr="00503411" w:rsidRDefault="003D2166" w:rsidP="00B46D58">
            <w:pPr>
              <w:widowControl w:val="0"/>
              <w:jc w:val="center"/>
              <w:rPr>
                <w:rFonts w:ascii="GHEA Grapalat" w:hAnsi="GHEA Grapalat"/>
                <w:b/>
                <w:sz w:val="20"/>
                <w:szCs w:val="20"/>
              </w:rPr>
            </w:pPr>
            <w:r w:rsidRPr="00503411">
              <w:rPr>
                <w:rFonts w:ascii="GHEA Grapalat" w:hAnsi="GHEA Grapalat"/>
                <w:b/>
                <w:sz w:val="20"/>
                <w:szCs w:val="20"/>
              </w:rPr>
              <w:t>С</w:t>
            </w:r>
            <w:r w:rsidRPr="005744FC">
              <w:rPr>
                <w:rFonts w:ascii="GHEA Grapalat" w:hAnsi="GHEA Grapalat"/>
                <w:b/>
                <w:sz w:val="20"/>
                <w:szCs w:val="20"/>
              </w:rPr>
              <w:t>тоимост</w:t>
            </w:r>
            <w:r>
              <w:rPr>
                <w:rFonts w:ascii="GHEA Grapalat" w:hAnsi="GHEA Grapalat"/>
                <w:b/>
                <w:sz w:val="20"/>
                <w:szCs w:val="20"/>
              </w:rPr>
              <w:t>ь</w:t>
            </w:r>
          </w:p>
          <w:p w14:paraId="2CD1A1A5" w14:textId="77777777" w:rsidR="003D2166" w:rsidRPr="005744FC" w:rsidRDefault="003D2166" w:rsidP="00B46D58">
            <w:pPr>
              <w:widowControl w:val="0"/>
              <w:jc w:val="center"/>
              <w:rPr>
                <w:rFonts w:ascii="GHEA Grapalat" w:hAnsi="GHEA Grapalat"/>
                <w:b/>
                <w:bCs/>
                <w:sz w:val="20"/>
                <w:szCs w:val="20"/>
              </w:rPr>
            </w:pPr>
            <w:r w:rsidRPr="003D2166">
              <w:rPr>
                <w:rFonts w:ascii="GHEA Grapalat" w:hAnsi="GHEA Grapalat"/>
                <w:sz w:val="16"/>
                <w:szCs w:val="16"/>
              </w:rPr>
              <w:t>(совокупность себестоимости и прогнозируемой прибыли)</w:t>
            </w:r>
            <w:r w:rsidRPr="009044F1">
              <w:rPr>
                <w:rFonts w:ascii="GHEA Grapalat" w:hAnsi="GHEA Grapalat"/>
              </w:rPr>
              <w:t xml:space="preserve"> </w:t>
            </w:r>
            <w:r w:rsidRPr="005744FC">
              <w:rPr>
                <w:rFonts w:ascii="GHEA Grapalat" w:hAnsi="GHEA Grapalat"/>
                <w:b/>
                <w:sz w:val="20"/>
                <w:szCs w:val="20"/>
              </w:rPr>
              <w:t xml:space="preserve"> /прописью и цифрами/</w:t>
            </w:r>
          </w:p>
        </w:tc>
        <w:tc>
          <w:tcPr>
            <w:tcW w:w="1559" w:type="dxa"/>
            <w:tcBorders>
              <w:top w:val="single" w:sz="4" w:space="0" w:color="auto"/>
              <w:left w:val="single" w:sz="4" w:space="0" w:color="auto"/>
              <w:right w:val="single" w:sz="4" w:space="0" w:color="auto"/>
            </w:tcBorders>
            <w:vAlign w:val="center"/>
          </w:tcPr>
          <w:p w14:paraId="0133107C" w14:textId="77777777" w:rsidR="00FD08EB" w:rsidRDefault="003D2166" w:rsidP="00B46D58">
            <w:pPr>
              <w:widowControl w:val="0"/>
              <w:jc w:val="center"/>
              <w:rPr>
                <w:rFonts w:ascii="GHEA Grapalat" w:hAnsi="GHEA Grapalat"/>
                <w:b/>
                <w:sz w:val="20"/>
                <w:szCs w:val="20"/>
                <w:lang w:val="en-US"/>
              </w:rPr>
            </w:pPr>
            <w:r w:rsidRPr="005744FC">
              <w:rPr>
                <w:rFonts w:ascii="GHEA Grapalat" w:hAnsi="GHEA Grapalat"/>
                <w:b/>
                <w:sz w:val="20"/>
                <w:szCs w:val="20"/>
              </w:rPr>
              <w:t>НДС</w:t>
            </w:r>
            <w:r>
              <w:rPr>
                <w:rStyle w:val="FootnoteReference"/>
                <w:rFonts w:ascii="GHEA Grapalat" w:hAnsi="GHEA Grapalat"/>
                <w:b/>
                <w:sz w:val="20"/>
                <w:szCs w:val="20"/>
              </w:rPr>
              <w:footnoteReference w:customMarkFollows="1" w:id="6"/>
              <w:t>**</w:t>
            </w:r>
          </w:p>
          <w:p w14:paraId="1F0C1AD9" w14:textId="77777777" w:rsidR="003D2166" w:rsidRPr="005744FC" w:rsidRDefault="003D2166"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c>
          <w:tcPr>
            <w:tcW w:w="1649" w:type="dxa"/>
            <w:tcBorders>
              <w:top w:val="single" w:sz="4" w:space="0" w:color="auto"/>
              <w:left w:val="single" w:sz="4" w:space="0" w:color="auto"/>
              <w:right w:val="single" w:sz="4" w:space="0" w:color="auto"/>
            </w:tcBorders>
            <w:vAlign w:val="center"/>
          </w:tcPr>
          <w:p w14:paraId="2E6EBA58" w14:textId="77777777" w:rsidR="003D2166" w:rsidRPr="005744FC" w:rsidRDefault="003D2166" w:rsidP="00B46D58">
            <w:pPr>
              <w:widowControl w:val="0"/>
              <w:jc w:val="center"/>
              <w:rPr>
                <w:rFonts w:ascii="GHEA Grapalat" w:hAnsi="GHEA Grapalat"/>
                <w:b/>
                <w:bCs/>
                <w:sz w:val="20"/>
                <w:szCs w:val="20"/>
              </w:rPr>
            </w:pPr>
            <w:r w:rsidRPr="005744FC">
              <w:rPr>
                <w:rFonts w:ascii="GHEA Grapalat" w:hAnsi="GHEA Grapalat"/>
                <w:b/>
                <w:sz w:val="20"/>
                <w:szCs w:val="20"/>
              </w:rPr>
              <w:t>Общая цена</w:t>
            </w:r>
          </w:p>
          <w:p w14:paraId="68EF9A32" w14:textId="77777777" w:rsidR="003D2166" w:rsidRPr="005744FC" w:rsidRDefault="003D2166"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3D2166" w:rsidRPr="005744FC" w14:paraId="0B8EF1FF" w14:textId="77777777" w:rsidTr="001E1A12">
        <w:trPr>
          <w:jc w:val="center"/>
        </w:trPr>
        <w:tc>
          <w:tcPr>
            <w:tcW w:w="1202" w:type="dxa"/>
            <w:tcBorders>
              <w:top w:val="single" w:sz="4" w:space="0" w:color="auto"/>
              <w:left w:val="single" w:sz="4" w:space="0" w:color="auto"/>
              <w:bottom w:val="single" w:sz="4" w:space="0" w:color="auto"/>
              <w:right w:val="single" w:sz="4" w:space="0" w:color="auto"/>
            </w:tcBorders>
            <w:shd w:val="clear" w:color="auto" w:fill="99CCFF"/>
            <w:vAlign w:val="center"/>
          </w:tcPr>
          <w:p w14:paraId="2784D0CB" w14:textId="77777777" w:rsidR="003D2166" w:rsidRPr="005744FC" w:rsidRDefault="003D2166" w:rsidP="00B46D58">
            <w:pPr>
              <w:widowControl w:val="0"/>
              <w:jc w:val="center"/>
              <w:rPr>
                <w:rFonts w:ascii="GHEA Grapalat" w:hAnsi="GHEA Grapalat"/>
                <w:b/>
                <w:i/>
                <w:sz w:val="20"/>
                <w:szCs w:val="20"/>
              </w:rPr>
            </w:pPr>
            <w:r w:rsidRPr="005744FC">
              <w:rPr>
                <w:rFonts w:ascii="GHEA Grapalat" w:hAnsi="GHEA Grapalat"/>
                <w:b/>
                <w:i/>
                <w:sz w:val="20"/>
                <w:szCs w:val="20"/>
              </w:rPr>
              <w:t>1</w:t>
            </w:r>
          </w:p>
        </w:tc>
        <w:tc>
          <w:tcPr>
            <w:tcW w:w="1583" w:type="dxa"/>
            <w:tcBorders>
              <w:top w:val="single" w:sz="4" w:space="0" w:color="auto"/>
              <w:left w:val="single" w:sz="4" w:space="0" w:color="auto"/>
              <w:bottom w:val="single" w:sz="4" w:space="0" w:color="auto"/>
              <w:right w:val="single" w:sz="4" w:space="0" w:color="auto"/>
            </w:tcBorders>
            <w:shd w:val="clear" w:color="auto" w:fill="99CCFF"/>
          </w:tcPr>
          <w:p w14:paraId="2D4AB238" w14:textId="77777777" w:rsidR="003D2166" w:rsidRPr="005744FC" w:rsidRDefault="003D2166" w:rsidP="00B46D58">
            <w:pPr>
              <w:widowControl w:val="0"/>
              <w:jc w:val="center"/>
              <w:rPr>
                <w:rFonts w:ascii="GHEA Grapalat" w:hAnsi="GHEA Grapalat"/>
                <w:b/>
                <w:i/>
                <w:sz w:val="20"/>
                <w:szCs w:val="20"/>
              </w:rPr>
            </w:pPr>
            <w:r w:rsidRPr="005744FC">
              <w:rPr>
                <w:rFonts w:ascii="GHEA Grapalat" w:hAnsi="GHEA Grapalat"/>
                <w:b/>
                <w:i/>
                <w:sz w:val="20"/>
                <w:szCs w:val="20"/>
              </w:rPr>
              <w:t>2</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25A3EA35" w14:textId="77777777" w:rsidR="003D2166" w:rsidRPr="005744FC" w:rsidRDefault="003D2166" w:rsidP="00B46D58">
            <w:pPr>
              <w:widowControl w:val="0"/>
              <w:jc w:val="center"/>
              <w:rPr>
                <w:rFonts w:ascii="GHEA Grapalat" w:hAnsi="GHEA Grapalat"/>
                <w:i/>
                <w:sz w:val="20"/>
                <w:szCs w:val="20"/>
              </w:rPr>
            </w:pPr>
            <w:r w:rsidRPr="005744FC">
              <w:rPr>
                <w:rFonts w:ascii="GHEA Grapalat" w:hAnsi="GHEA Grapalat"/>
                <w:b/>
                <w:i/>
                <w:sz w:val="20"/>
                <w:szCs w:val="20"/>
              </w:rPr>
              <w:t>3</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14:paraId="1C5CC142" w14:textId="77777777" w:rsidR="003D2166" w:rsidRPr="009754BB" w:rsidRDefault="009754BB" w:rsidP="00B46D58">
            <w:pPr>
              <w:widowControl w:val="0"/>
              <w:jc w:val="center"/>
              <w:rPr>
                <w:rFonts w:ascii="GHEA Grapalat" w:hAnsi="GHEA Grapalat"/>
                <w:i/>
                <w:sz w:val="20"/>
                <w:szCs w:val="20"/>
                <w:lang w:val="en-US"/>
              </w:rPr>
            </w:pPr>
            <w:r>
              <w:rPr>
                <w:rFonts w:ascii="GHEA Grapalat" w:hAnsi="GHEA Grapalat"/>
                <w:b/>
                <w:i/>
                <w:sz w:val="20"/>
                <w:szCs w:val="20"/>
                <w:lang w:val="en-US"/>
              </w:rPr>
              <w:t>4</w:t>
            </w:r>
          </w:p>
        </w:tc>
        <w:tc>
          <w:tcPr>
            <w:tcW w:w="1649" w:type="dxa"/>
            <w:tcBorders>
              <w:top w:val="single" w:sz="4" w:space="0" w:color="auto"/>
              <w:left w:val="single" w:sz="4" w:space="0" w:color="auto"/>
              <w:bottom w:val="single" w:sz="4" w:space="0" w:color="auto"/>
              <w:right w:val="single" w:sz="4" w:space="0" w:color="auto"/>
            </w:tcBorders>
            <w:shd w:val="clear" w:color="auto" w:fill="99CCFF"/>
          </w:tcPr>
          <w:p w14:paraId="2D6EB7D3" w14:textId="77777777" w:rsidR="003D2166" w:rsidRPr="005744FC" w:rsidRDefault="009754BB" w:rsidP="009754BB">
            <w:pPr>
              <w:widowControl w:val="0"/>
              <w:jc w:val="center"/>
              <w:rPr>
                <w:rFonts w:ascii="GHEA Grapalat" w:hAnsi="GHEA Grapalat"/>
                <w:i/>
                <w:sz w:val="20"/>
                <w:szCs w:val="20"/>
              </w:rPr>
            </w:pPr>
            <w:r>
              <w:rPr>
                <w:rFonts w:ascii="GHEA Grapalat" w:hAnsi="GHEA Grapalat"/>
                <w:b/>
                <w:i/>
                <w:sz w:val="20"/>
                <w:szCs w:val="20"/>
                <w:lang w:val="en-US"/>
              </w:rPr>
              <w:t>5</w:t>
            </w:r>
            <w:r w:rsidR="003D2166" w:rsidRPr="005744FC">
              <w:rPr>
                <w:rFonts w:ascii="GHEA Grapalat" w:hAnsi="GHEA Grapalat"/>
                <w:b/>
                <w:i/>
                <w:sz w:val="20"/>
                <w:szCs w:val="20"/>
              </w:rPr>
              <w:t>=3+4</w:t>
            </w:r>
          </w:p>
        </w:tc>
      </w:tr>
      <w:tr w:rsidR="000A7BB6" w:rsidRPr="005744FC" w14:paraId="3D762C76" w14:textId="77777777" w:rsidTr="001E1A12">
        <w:trPr>
          <w:trHeight w:val="20"/>
          <w:jc w:val="center"/>
        </w:trPr>
        <w:tc>
          <w:tcPr>
            <w:tcW w:w="1202" w:type="dxa"/>
            <w:tcBorders>
              <w:top w:val="single" w:sz="4" w:space="0" w:color="auto"/>
              <w:left w:val="single" w:sz="4" w:space="0" w:color="auto"/>
              <w:bottom w:val="single" w:sz="4" w:space="0" w:color="auto"/>
              <w:right w:val="single" w:sz="4" w:space="0" w:color="auto"/>
            </w:tcBorders>
            <w:vAlign w:val="center"/>
          </w:tcPr>
          <w:p w14:paraId="05E67D09" w14:textId="77777777" w:rsidR="000A7BB6" w:rsidRPr="005744FC" w:rsidRDefault="000A7BB6" w:rsidP="000A7BB6">
            <w:pPr>
              <w:widowControl w:val="0"/>
              <w:jc w:val="center"/>
              <w:rPr>
                <w:rFonts w:ascii="GHEA Grapalat" w:hAnsi="GHEA Grapalat"/>
                <w:b/>
                <w:bCs/>
                <w:sz w:val="20"/>
                <w:szCs w:val="20"/>
              </w:rPr>
            </w:pPr>
            <w:r w:rsidRPr="005744FC">
              <w:rPr>
                <w:rFonts w:ascii="GHEA Grapalat" w:hAnsi="GHEA Grapalat"/>
                <w:b/>
                <w:sz w:val="20"/>
                <w:szCs w:val="20"/>
              </w:rPr>
              <w:t>1</w:t>
            </w:r>
          </w:p>
        </w:tc>
        <w:tc>
          <w:tcPr>
            <w:tcW w:w="1583" w:type="dxa"/>
            <w:tcBorders>
              <w:top w:val="single" w:sz="4" w:space="0" w:color="auto"/>
              <w:left w:val="single" w:sz="4" w:space="0" w:color="auto"/>
              <w:bottom w:val="single" w:sz="4" w:space="0" w:color="auto"/>
              <w:right w:val="single" w:sz="4" w:space="0" w:color="auto"/>
            </w:tcBorders>
            <w:vAlign w:val="center"/>
          </w:tcPr>
          <w:p w14:paraId="76577AFD" w14:textId="1357547F" w:rsidR="000A7BB6" w:rsidRPr="005744FC" w:rsidRDefault="000A7BB6" w:rsidP="000A7BB6">
            <w:pPr>
              <w:widowControl w:val="0"/>
              <w:rPr>
                <w:rFonts w:ascii="GHEA Grapalat" w:hAnsi="GHEA Grapalat"/>
                <w:sz w:val="20"/>
                <w:szCs w:val="20"/>
              </w:rPr>
            </w:pPr>
            <w:r w:rsidRPr="009B4090">
              <w:rPr>
                <w:rFonts w:ascii="GHEA Grapalat" w:hAnsi="GHEA Grapalat"/>
                <w:b/>
                <w:bCs/>
              </w:rPr>
              <w:t xml:space="preserve">КОНСАЛТИНГОВЫХ </w:t>
            </w:r>
            <w:r>
              <w:rPr>
                <w:rFonts w:ascii="GHEA Grapalat" w:hAnsi="GHEA Grapalat"/>
                <w:b/>
                <w:bCs/>
              </w:rPr>
              <w:t xml:space="preserve">УСЛУГИ ПО </w:t>
            </w:r>
            <w:r w:rsidRPr="000046CD">
              <w:rPr>
                <w:rFonts w:ascii="GHEA Grapalat" w:hAnsi="GHEA Grapalat"/>
                <w:b/>
                <w:bCs/>
              </w:rPr>
              <w:t>ТЕХНИЧЕСКИЙ НАДЗОР ЗА ТЕКУЩИМ РЕМОНТОМ ПОДЪЕЗДА В МНОГОКВАРТИРНЫЕ ДОМА В АДМИНИСТРАТИВНОМ РАЙОНЕ ДАВТАШЕН</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15162902" w14:textId="77777777" w:rsidR="000A7BB6" w:rsidRPr="005744FC" w:rsidRDefault="000A7BB6" w:rsidP="000A7BB6">
            <w:pPr>
              <w:widowControl w:val="0"/>
              <w:jc w:val="center"/>
              <w:rPr>
                <w:rFonts w:ascii="GHEA Grapalat" w:hAnsi="GHEA Grapalat"/>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0E2FF730" w14:textId="77777777" w:rsidR="000A7BB6" w:rsidRPr="005744FC" w:rsidRDefault="000A7BB6" w:rsidP="000A7BB6">
            <w:pPr>
              <w:widowControl w:val="0"/>
              <w:jc w:val="center"/>
              <w:rPr>
                <w:rFonts w:ascii="GHEA Grapalat" w:hAnsi="GHEA Grapalat"/>
                <w:sz w:val="20"/>
                <w:szCs w:val="20"/>
              </w:rPr>
            </w:pPr>
          </w:p>
        </w:tc>
        <w:tc>
          <w:tcPr>
            <w:tcW w:w="1649" w:type="dxa"/>
            <w:tcBorders>
              <w:top w:val="single" w:sz="4" w:space="0" w:color="auto"/>
              <w:left w:val="single" w:sz="4" w:space="0" w:color="auto"/>
              <w:bottom w:val="single" w:sz="4" w:space="0" w:color="auto"/>
              <w:right w:val="single" w:sz="4" w:space="0" w:color="auto"/>
            </w:tcBorders>
            <w:shd w:val="clear" w:color="auto" w:fill="auto"/>
          </w:tcPr>
          <w:p w14:paraId="612AAE86" w14:textId="77777777" w:rsidR="000A7BB6" w:rsidRPr="005744FC" w:rsidRDefault="000A7BB6" w:rsidP="000A7BB6">
            <w:pPr>
              <w:widowControl w:val="0"/>
              <w:jc w:val="center"/>
              <w:rPr>
                <w:rFonts w:ascii="GHEA Grapalat" w:hAnsi="GHEA Grapalat"/>
                <w:sz w:val="20"/>
                <w:szCs w:val="20"/>
              </w:rPr>
            </w:pPr>
          </w:p>
        </w:tc>
      </w:tr>
      <w:tr w:rsidR="000A7BB6" w:rsidRPr="005744FC" w14:paraId="3AFB919F" w14:textId="77777777" w:rsidTr="001E1A12">
        <w:trPr>
          <w:trHeight w:val="20"/>
          <w:jc w:val="center"/>
        </w:trPr>
        <w:tc>
          <w:tcPr>
            <w:tcW w:w="1202" w:type="dxa"/>
            <w:tcBorders>
              <w:top w:val="single" w:sz="4" w:space="0" w:color="auto"/>
              <w:left w:val="single" w:sz="4" w:space="0" w:color="auto"/>
              <w:bottom w:val="single" w:sz="4" w:space="0" w:color="auto"/>
              <w:right w:val="single" w:sz="4" w:space="0" w:color="auto"/>
            </w:tcBorders>
            <w:vAlign w:val="center"/>
          </w:tcPr>
          <w:p w14:paraId="48FD58AA" w14:textId="201EB825" w:rsidR="000A7BB6" w:rsidRPr="000A7BB6" w:rsidRDefault="000A7BB6" w:rsidP="000A7BB6">
            <w:pPr>
              <w:widowControl w:val="0"/>
              <w:jc w:val="center"/>
              <w:rPr>
                <w:rFonts w:ascii="GHEA Grapalat" w:hAnsi="GHEA Grapalat"/>
                <w:b/>
                <w:sz w:val="20"/>
                <w:szCs w:val="20"/>
                <w:lang w:val="en-US"/>
              </w:rPr>
            </w:pPr>
            <w:r>
              <w:rPr>
                <w:rFonts w:ascii="GHEA Grapalat" w:hAnsi="GHEA Grapalat"/>
                <w:b/>
                <w:sz w:val="20"/>
                <w:szCs w:val="20"/>
                <w:lang w:val="en-US"/>
              </w:rPr>
              <w:t>2</w:t>
            </w:r>
          </w:p>
        </w:tc>
        <w:tc>
          <w:tcPr>
            <w:tcW w:w="1583" w:type="dxa"/>
            <w:tcBorders>
              <w:top w:val="single" w:sz="4" w:space="0" w:color="auto"/>
              <w:left w:val="single" w:sz="4" w:space="0" w:color="auto"/>
              <w:bottom w:val="single" w:sz="4" w:space="0" w:color="auto"/>
              <w:right w:val="single" w:sz="4" w:space="0" w:color="auto"/>
            </w:tcBorders>
            <w:vAlign w:val="center"/>
          </w:tcPr>
          <w:p w14:paraId="3A3F4D05" w14:textId="18513E58" w:rsidR="000A7BB6" w:rsidRDefault="000A7BB6" w:rsidP="000A7BB6">
            <w:pPr>
              <w:widowControl w:val="0"/>
              <w:rPr>
                <w:rFonts w:ascii="GHEA Grapalat" w:hAnsi="GHEA Grapalat"/>
                <w:b/>
                <w:bCs/>
              </w:rPr>
            </w:pPr>
            <w:r w:rsidRPr="009B4090">
              <w:rPr>
                <w:rFonts w:ascii="GHEA Grapalat" w:hAnsi="GHEA Grapalat"/>
                <w:b/>
                <w:bCs/>
              </w:rPr>
              <w:t xml:space="preserve">КОНСАЛТИНГОВЫХ </w:t>
            </w:r>
            <w:r>
              <w:rPr>
                <w:rFonts w:ascii="GHEA Grapalat" w:hAnsi="GHEA Grapalat"/>
                <w:b/>
                <w:bCs/>
              </w:rPr>
              <w:t xml:space="preserve">УСЛУГИ ПО </w:t>
            </w:r>
            <w:r w:rsidRPr="000046CD">
              <w:rPr>
                <w:rFonts w:ascii="GHEA Grapalat" w:hAnsi="GHEA Grapalat"/>
                <w:b/>
                <w:bCs/>
              </w:rPr>
              <w:lastRenderedPageBreak/>
              <w:t>ТЕХНИЧЕСКИЙ НАДЗОР ЗА ТЕКУЩИМ</w:t>
            </w:r>
            <w:r w:rsidRPr="00DB3D4A">
              <w:rPr>
                <w:rFonts w:ascii="GHEA Grapalat" w:hAnsi="GHEA Grapalat"/>
                <w:b/>
                <w:bCs/>
              </w:rPr>
              <w:t xml:space="preserve"> РЕМОНТ АДМИНИСТРАТИВНОГО ЗДАНИЯ ГЛАВЫ ДАВТАШЕНСКОГО АДМИНИСТРАТИВНОГО РАЙОНАЗДАНИЯ ДАВТАШЕН</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297A9BCC" w14:textId="77777777" w:rsidR="000A7BB6" w:rsidRPr="005744FC" w:rsidRDefault="000A7BB6" w:rsidP="000A7BB6">
            <w:pPr>
              <w:widowControl w:val="0"/>
              <w:jc w:val="center"/>
              <w:rPr>
                <w:rFonts w:ascii="GHEA Grapalat" w:hAnsi="GHEA Grapalat"/>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5FB7B8EC" w14:textId="77777777" w:rsidR="000A7BB6" w:rsidRPr="005744FC" w:rsidRDefault="000A7BB6" w:rsidP="000A7BB6">
            <w:pPr>
              <w:widowControl w:val="0"/>
              <w:jc w:val="center"/>
              <w:rPr>
                <w:rFonts w:ascii="GHEA Grapalat" w:hAnsi="GHEA Grapalat"/>
                <w:sz w:val="20"/>
                <w:szCs w:val="20"/>
              </w:rPr>
            </w:pPr>
          </w:p>
        </w:tc>
        <w:tc>
          <w:tcPr>
            <w:tcW w:w="1649" w:type="dxa"/>
            <w:tcBorders>
              <w:top w:val="single" w:sz="4" w:space="0" w:color="auto"/>
              <w:left w:val="single" w:sz="4" w:space="0" w:color="auto"/>
              <w:bottom w:val="single" w:sz="4" w:space="0" w:color="auto"/>
              <w:right w:val="single" w:sz="4" w:space="0" w:color="auto"/>
            </w:tcBorders>
            <w:shd w:val="clear" w:color="auto" w:fill="auto"/>
          </w:tcPr>
          <w:p w14:paraId="263E3171" w14:textId="77777777" w:rsidR="000A7BB6" w:rsidRPr="005744FC" w:rsidRDefault="000A7BB6" w:rsidP="000A7BB6">
            <w:pPr>
              <w:widowControl w:val="0"/>
              <w:jc w:val="center"/>
              <w:rPr>
                <w:rFonts w:ascii="GHEA Grapalat" w:hAnsi="GHEA Grapalat"/>
                <w:sz w:val="20"/>
                <w:szCs w:val="20"/>
              </w:rPr>
            </w:pPr>
          </w:p>
        </w:tc>
      </w:tr>
      <w:tr w:rsidR="000A7BB6" w:rsidRPr="005744FC" w14:paraId="767E2FE7" w14:textId="77777777" w:rsidTr="001E1A12">
        <w:trPr>
          <w:trHeight w:val="20"/>
          <w:jc w:val="center"/>
        </w:trPr>
        <w:tc>
          <w:tcPr>
            <w:tcW w:w="1202" w:type="dxa"/>
            <w:tcBorders>
              <w:top w:val="single" w:sz="4" w:space="0" w:color="auto"/>
              <w:left w:val="single" w:sz="4" w:space="0" w:color="auto"/>
              <w:bottom w:val="single" w:sz="4" w:space="0" w:color="auto"/>
              <w:right w:val="single" w:sz="4" w:space="0" w:color="auto"/>
            </w:tcBorders>
            <w:vAlign w:val="center"/>
          </w:tcPr>
          <w:p w14:paraId="65D73D01" w14:textId="558B1F29" w:rsidR="000A7BB6" w:rsidRPr="000A7BB6" w:rsidRDefault="000A7BB6" w:rsidP="000A7BB6">
            <w:pPr>
              <w:widowControl w:val="0"/>
              <w:jc w:val="center"/>
              <w:rPr>
                <w:rFonts w:ascii="GHEA Grapalat" w:hAnsi="GHEA Grapalat"/>
                <w:b/>
                <w:sz w:val="20"/>
                <w:szCs w:val="20"/>
                <w:lang w:val="en-US"/>
              </w:rPr>
            </w:pPr>
            <w:r>
              <w:rPr>
                <w:rFonts w:ascii="GHEA Grapalat" w:hAnsi="GHEA Grapalat"/>
                <w:b/>
                <w:sz w:val="20"/>
                <w:szCs w:val="20"/>
                <w:lang w:val="en-US"/>
              </w:rPr>
              <w:t>3</w:t>
            </w:r>
          </w:p>
        </w:tc>
        <w:tc>
          <w:tcPr>
            <w:tcW w:w="1583" w:type="dxa"/>
            <w:tcBorders>
              <w:top w:val="single" w:sz="4" w:space="0" w:color="auto"/>
              <w:left w:val="single" w:sz="4" w:space="0" w:color="auto"/>
              <w:bottom w:val="single" w:sz="4" w:space="0" w:color="auto"/>
              <w:right w:val="single" w:sz="4" w:space="0" w:color="auto"/>
            </w:tcBorders>
            <w:vAlign w:val="center"/>
          </w:tcPr>
          <w:p w14:paraId="0D4C327F" w14:textId="7FD16BBA" w:rsidR="000A7BB6" w:rsidRDefault="000A7BB6" w:rsidP="000A7BB6">
            <w:pPr>
              <w:widowControl w:val="0"/>
              <w:rPr>
                <w:rFonts w:ascii="GHEA Grapalat" w:hAnsi="GHEA Grapalat"/>
                <w:b/>
                <w:bCs/>
              </w:rPr>
            </w:pPr>
            <w:r w:rsidRPr="009B4090">
              <w:rPr>
                <w:rFonts w:ascii="GHEA Grapalat" w:hAnsi="GHEA Grapalat"/>
                <w:b/>
                <w:bCs/>
              </w:rPr>
              <w:t xml:space="preserve">КОНСАЛТИНГОВЫХ </w:t>
            </w:r>
            <w:r>
              <w:rPr>
                <w:rFonts w:ascii="GHEA Grapalat" w:hAnsi="GHEA Grapalat"/>
                <w:b/>
                <w:bCs/>
              </w:rPr>
              <w:t xml:space="preserve">УСЛУГИ ПО </w:t>
            </w:r>
            <w:r w:rsidRPr="000046CD">
              <w:rPr>
                <w:rFonts w:ascii="GHEA Grapalat" w:hAnsi="GHEA Grapalat"/>
                <w:b/>
                <w:bCs/>
              </w:rPr>
              <w:t xml:space="preserve">ТЕХНИЧЕСКИЙ НАДЗОР ЗА </w:t>
            </w:r>
            <w:r w:rsidRPr="00DB3D4A">
              <w:rPr>
                <w:rFonts w:ascii="GHEA Grapalat" w:hAnsi="GHEA Grapalat"/>
                <w:b/>
                <w:bCs/>
              </w:rPr>
              <w:t>КАЧЕСТВО РАБОТ ПО РЕМОНТУ ЛИВНЕВЫХ И КАНАЛИЗАЦИОННЫХ ЛИНИЙ ТЕХНИЧЕСКИЙ КОНТРОЛЬ</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3F39F187" w14:textId="77777777" w:rsidR="000A7BB6" w:rsidRPr="005744FC" w:rsidRDefault="000A7BB6" w:rsidP="000A7BB6">
            <w:pPr>
              <w:widowControl w:val="0"/>
              <w:jc w:val="center"/>
              <w:rPr>
                <w:rFonts w:ascii="GHEA Grapalat" w:hAnsi="GHEA Grapalat"/>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2CF39525" w14:textId="77777777" w:rsidR="000A7BB6" w:rsidRPr="005744FC" w:rsidRDefault="000A7BB6" w:rsidP="000A7BB6">
            <w:pPr>
              <w:widowControl w:val="0"/>
              <w:jc w:val="center"/>
              <w:rPr>
                <w:rFonts w:ascii="GHEA Grapalat" w:hAnsi="GHEA Grapalat"/>
                <w:sz w:val="20"/>
                <w:szCs w:val="20"/>
              </w:rPr>
            </w:pPr>
          </w:p>
        </w:tc>
        <w:tc>
          <w:tcPr>
            <w:tcW w:w="1649" w:type="dxa"/>
            <w:tcBorders>
              <w:top w:val="single" w:sz="4" w:space="0" w:color="auto"/>
              <w:left w:val="single" w:sz="4" w:space="0" w:color="auto"/>
              <w:bottom w:val="single" w:sz="4" w:space="0" w:color="auto"/>
              <w:right w:val="single" w:sz="4" w:space="0" w:color="auto"/>
            </w:tcBorders>
            <w:shd w:val="clear" w:color="auto" w:fill="auto"/>
          </w:tcPr>
          <w:p w14:paraId="17AD82C3" w14:textId="77777777" w:rsidR="000A7BB6" w:rsidRPr="005744FC" w:rsidRDefault="000A7BB6" w:rsidP="000A7BB6">
            <w:pPr>
              <w:widowControl w:val="0"/>
              <w:jc w:val="center"/>
              <w:rPr>
                <w:rFonts w:ascii="GHEA Grapalat" w:hAnsi="GHEA Grapalat"/>
                <w:sz w:val="20"/>
                <w:szCs w:val="20"/>
              </w:rPr>
            </w:pPr>
          </w:p>
        </w:tc>
      </w:tr>
    </w:tbl>
    <w:p w14:paraId="6ECBAEF0" w14:textId="77777777" w:rsidR="00374F4A" w:rsidRPr="00DD2B43" w:rsidRDefault="00374F4A" w:rsidP="00B46D5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14:paraId="1703308A" w14:textId="77777777" w:rsidR="00374F4A" w:rsidRPr="00567D3B" w:rsidRDefault="00374F4A" w:rsidP="00B46D58">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14:paraId="7069E1A4" w14:textId="77777777" w:rsidR="00DC619D" w:rsidRPr="00D3436F" w:rsidRDefault="00DC619D" w:rsidP="00B46D58">
      <w:pPr>
        <w:widowControl w:val="0"/>
        <w:spacing w:after="160"/>
        <w:jc w:val="both"/>
        <w:rPr>
          <w:rFonts w:ascii="GHEA Grapalat" w:hAnsi="GHEA Grapalat"/>
          <w:lang w:val="es-ES"/>
        </w:rPr>
      </w:pPr>
    </w:p>
    <w:p w14:paraId="290243AB" w14:textId="77777777" w:rsidR="00B2572B" w:rsidRPr="000F6C24" w:rsidRDefault="00B2572B" w:rsidP="00B46D58">
      <w:pPr>
        <w:widowControl w:val="0"/>
        <w:spacing w:after="160"/>
        <w:jc w:val="right"/>
        <w:rPr>
          <w:rFonts w:ascii="GHEA Grapalat" w:hAnsi="GHEA Grapalat"/>
        </w:rPr>
      </w:pPr>
      <w:r w:rsidRPr="009044F1">
        <w:rPr>
          <w:rFonts w:ascii="GHEA Grapalat" w:hAnsi="GHEA Grapalat"/>
        </w:rPr>
        <w:t>М. П.</w:t>
      </w:r>
    </w:p>
    <w:p w14:paraId="56EAD0F6" w14:textId="77777777" w:rsidR="00B217BB" w:rsidRDefault="00B217BB" w:rsidP="00B46D58">
      <w:pPr>
        <w:rPr>
          <w:rFonts w:ascii="GHEA Grapalat" w:hAnsi="GHEA Grapalat"/>
          <w:b/>
        </w:rPr>
      </w:pPr>
      <w:r>
        <w:rPr>
          <w:rFonts w:ascii="GHEA Grapalat" w:hAnsi="GHEA Grapalat"/>
          <w:b/>
        </w:rPr>
        <w:br w:type="page"/>
      </w:r>
    </w:p>
    <w:p w14:paraId="3D6D696F" w14:textId="77777777" w:rsidR="001005B0" w:rsidRPr="00B138F3" w:rsidDel="00BC0BC4" w:rsidRDefault="001005B0" w:rsidP="00B46D58">
      <w:pPr>
        <w:widowControl w:val="0"/>
        <w:spacing w:after="160"/>
        <w:ind w:left="567" w:right="565"/>
        <w:jc w:val="center"/>
        <w:rPr>
          <w:del w:id="16" w:author="Inesa Kocharyan" w:date="2025-03-19T20:21:00Z"/>
          <w:rFonts w:ascii="GHEA Grapalat" w:hAnsi="GHEA Grapalat"/>
          <w:b/>
        </w:rPr>
      </w:pPr>
    </w:p>
    <w:p w14:paraId="29729B52" w14:textId="77777777" w:rsidR="00235549" w:rsidRPr="00B138F3" w:rsidRDefault="00235549" w:rsidP="00235549">
      <w:pPr>
        <w:widowControl w:val="0"/>
        <w:spacing w:after="160"/>
        <w:ind w:firstLine="567"/>
        <w:jc w:val="right"/>
        <w:rPr>
          <w:rFonts w:ascii="GHEA Grapalat" w:hAnsi="GHEA Grapalat" w:cs="Arial"/>
          <w:b/>
        </w:rPr>
      </w:pPr>
      <w:r w:rsidRPr="00B138F3">
        <w:rPr>
          <w:rFonts w:ascii="GHEA Grapalat" w:hAnsi="GHEA Grapalat"/>
          <w:b/>
        </w:rPr>
        <w:t>Приложение № 5</w:t>
      </w:r>
    </w:p>
    <w:p w14:paraId="2CBD6F7C" w14:textId="0A3FCBEA" w:rsidR="00235549" w:rsidRPr="00B138F3" w:rsidRDefault="00235549" w:rsidP="00235549">
      <w:pPr>
        <w:pStyle w:val="BodyTextIndent3"/>
        <w:widowControl w:val="0"/>
        <w:spacing w:after="160" w:line="240" w:lineRule="auto"/>
        <w:jc w:val="right"/>
        <w:rPr>
          <w:rFonts w:ascii="GHEA Grapalat" w:hAnsi="GHEA Grapalat" w:cs="Arial"/>
          <w:b/>
          <w:sz w:val="24"/>
          <w:szCs w:val="24"/>
        </w:rPr>
      </w:pPr>
      <w:r w:rsidRPr="00B138F3">
        <w:rPr>
          <w:rFonts w:ascii="GHEA Grapalat" w:hAnsi="GHEA Grapalat"/>
          <w:b/>
          <w:sz w:val="24"/>
          <w:szCs w:val="24"/>
        </w:rPr>
        <w:t xml:space="preserve">к Приглашению на </w:t>
      </w:r>
      <w:r w:rsidR="00C50A7C">
        <w:rPr>
          <w:rFonts w:ascii="GHEA Grapalat" w:hAnsi="GHEA Grapalat"/>
          <w:b/>
          <w:sz w:val="24"/>
          <w:szCs w:val="24"/>
        </w:rPr>
        <w:t>неотложный открытый конкурс</w:t>
      </w:r>
      <w:r w:rsidRPr="00B138F3">
        <w:rPr>
          <w:rFonts w:ascii="GHEA Grapalat" w:hAnsi="GHEA Grapalat" w:cs="Arial"/>
          <w:b/>
          <w:sz w:val="24"/>
          <w:szCs w:val="24"/>
        </w:rPr>
        <w:br/>
      </w:r>
      <w:r w:rsidRPr="00B138F3">
        <w:rPr>
          <w:rFonts w:ascii="GHEA Grapalat" w:hAnsi="GHEA Grapalat"/>
          <w:b/>
          <w:sz w:val="24"/>
          <w:szCs w:val="24"/>
        </w:rPr>
        <w:t xml:space="preserve">под кодом </w:t>
      </w:r>
      <w:r w:rsidR="00CD3B30">
        <w:rPr>
          <w:rFonts w:ascii="GHEA Grapalat" w:hAnsi="GHEA Grapalat"/>
          <w:b/>
          <w:sz w:val="24"/>
          <w:szCs w:val="24"/>
        </w:rPr>
        <w:t>ԵՔ-ՀԲՄԽԾՁԲ-25/66</w:t>
      </w:r>
    </w:p>
    <w:p w14:paraId="7A6AA197" w14:textId="77777777" w:rsidR="001005B0" w:rsidRPr="00B138F3" w:rsidRDefault="001005B0" w:rsidP="00B46D58">
      <w:pPr>
        <w:widowControl w:val="0"/>
        <w:spacing w:after="160"/>
        <w:ind w:left="567" w:right="565"/>
        <w:jc w:val="center"/>
        <w:rPr>
          <w:rFonts w:ascii="GHEA Grapalat" w:hAnsi="GHEA Grapalat"/>
          <w:b/>
        </w:rPr>
      </w:pPr>
    </w:p>
    <w:p w14:paraId="67C60AE0" w14:textId="77777777" w:rsidR="0075061D" w:rsidRPr="00B138F3" w:rsidRDefault="0075061D" w:rsidP="0075061D">
      <w:pPr>
        <w:pStyle w:val="BodyTextIndent3"/>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t xml:space="preserve">ГАРАНТИЯ </w:t>
      </w:r>
      <w:r w:rsidRPr="00B138F3">
        <w:rPr>
          <w:rFonts w:ascii="GHEA Grapalat" w:hAnsi="GHEA Grapalat"/>
          <w:sz w:val="24"/>
          <w:szCs w:val="24"/>
          <w:lang w:val="en-US"/>
        </w:rPr>
        <w:t>N</w:t>
      </w:r>
      <w:r w:rsidRPr="00B138F3">
        <w:rPr>
          <w:rFonts w:ascii="GHEA Grapalat" w:hAnsi="GHEA Grapalat"/>
          <w:sz w:val="24"/>
          <w:szCs w:val="24"/>
          <w:lang w:val="hy-AM"/>
        </w:rPr>
        <w:t>________</w:t>
      </w:r>
    </w:p>
    <w:p w14:paraId="339C184E" w14:textId="77777777" w:rsidR="0075061D" w:rsidRPr="00B138F3" w:rsidRDefault="0075061D" w:rsidP="0075061D">
      <w:pPr>
        <w:widowControl w:val="0"/>
        <w:spacing w:after="160"/>
        <w:ind w:left="567" w:right="565"/>
        <w:jc w:val="center"/>
        <w:rPr>
          <w:rFonts w:ascii="GHEA Grapalat" w:hAnsi="GHEA Grapalat"/>
          <w:b/>
        </w:rPr>
      </w:pPr>
      <w:r w:rsidRPr="00B138F3">
        <w:rPr>
          <w:rFonts w:ascii="GHEA Grapalat" w:hAnsi="GHEA Grapalat"/>
          <w:b/>
        </w:rPr>
        <w:t>(обеспечение договора)</w:t>
      </w:r>
    </w:p>
    <w:p w14:paraId="065D3584" w14:textId="77777777" w:rsidR="001005B0" w:rsidRPr="00B138F3" w:rsidRDefault="001005B0" w:rsidP="00B46D58">
      <w:pPr>
        <w:widowControl w:val="0"/>
        <w:spacing w:after="160"/>
        <w:ind w:left="567" w:right="565"/>
        <w:jc w:val="center"/>
        <w:rPr>
          <w:rFonts w:ascii="GHEA Grapalat" w:hAnsi="GHEA Grapalat"/>
          <w:b/>
        </w:rPr>
      </w:pPr>
    </w:p>
    <w:p w14:paraId="40DABFE0" w14:textId="77777777" w:rsidR="005B3A59" w:rsidRPr="00B138F3" w:rsidRDefault="005B3A59" w:rsidP="005B3A59">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B138F3">
        <w:rPr>
          <w:rFonts w:ascii="GHEA Grapalat" w:eastAsiaTheme="minorHAnsi" w:hAnsi="GHEA Grapalat" w:cstheme="minorBidi"/>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B138F3">
        <w:rPr>
          <w:rFonts w:eastAsiaTheme="minorHAnsi" w:cstheme="minorBidi"/>
        </w:rPr>
        <w:t>N</w:t>
      </w:r>
      <w:r w:rsidRPr="00B138F3">
        <w:rPr>
          <w:rFonts w:eastAsiaTheme="minorHAnsi" w:cstheme="minorBidi"/>
          <w:lang w:val="hy-AM"/>
        </w:rPr>
        <w:t xml:space="preserve">  </w:t>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rPr>
        <w:t xml:space="preserve">   </w:t>
      </w:r>
      <w:r w:rsidRPr="00B138F3">
        <w:rPr>
          <w:rFonts w:ascii="GHEA Grapalat" w:eastAsiaTheme="minorHAnsi" w:hAnsi="GHEA Grapalat" w:cstheme="minorBidi"/>
        </w:rPr>
        <w:t>заключаемым</w:t>
      </w:r>
      <w:r w:rsidRPr="00B138F3">
        <w:rPr>
          <w:rStyle w:val="Strong"/>
          <w:rFonts w:ascii="GHEA Grapalat" w:hAnsi="GHEA Grapalat"/>
          <w:sz w:val="22"/>
          <w:szCs w:val="22"/>
        </w:rPr>
        <w:t xml:space="preserve">  </w:t>
      </w:r>
      <w:r w:rsidRPr="00B138F3">
        <w:rPr>
          <w:rFonts w:ascii="GHEA Grapalat" w:eastAsiaTheme="minorHAnsi" w:hAnsi="GHEA Grapalat" w:cstheme="minorBidi"/>
          <w:bCs/>
        </w:rPr>
        <w:t>между</w:t>
      </w:r>
    </w:p>
    <w:p w14:paraId="22FFD3B0" w14:textId="77777777" w:rsidR="005B3A59" w:rsidRPr="00B138F3" w:rsidRDefault="005B3A59" w:rsidP="005B3A59">
      <w:pPr>
        <w:pStyle w:val="NormalWeb"/>
        <w:shd w:val="clear" w:color="auto" w:fill="FFFFFF"/>
        <w:spacing w:before="0" w:beforeAutospacing="0" w:after="0" w:afterAutospacing="0"/>
        <w:jc w:val="both"/>
        <w:rPr>
          <w:rStyle w:val="Strong"/>
          <w:rFonts w:ascii="GHEA Grapalat" w:hAnsi="GHEA Grapalat"/>
          <w:b w:val="0"/>
          <w:bCs w:val="0"/>
          <w:sz w:val="20"/>
          <w:szCs w:val="20"/>
        </w:rPr>
      </w:pPr>
      <w:r w:rsidRPr="00B138F3">
        <w:rPr>
          <w:rStyle w:val="Strong"/>
          <w:rFonts w:ascii="GHEA Grapalat" w:hAnsi="GHEA Grapalat"/>
          <w:sz w:val="20"/>
          <w:szCs w:val="20"/>
          <w:lang w:val="hy-AM"/>
        </w:rPr>
        <w:tab/>
      </w:r>
      <w:r w:rsidRPr="00B138F3">
        <w:rPr>
          <w:rStyle w:val="Strong"/>
          <w:rFonts w:ascii="GHEA Grapalat" w:hAnsi="GHEA Grapalat"/>
          <w:sz w:val="20"/>
          <w:szCs w:val="20"/>
          <w:lang w:val="hy-AM"/>
        </w:rPr>
        <w:tab/>
      </w:r>
      <w:r w:rsidRPr="00B138F3">
        <w:rPr>
          <w:rStyle w:val="Strong"/>
          <w:rFonts w:ascii="GHEA Grapalat" w:hAnsi="GHEA Grapalat"/>
          <w:b w:val="0"/>
          <w:sz w:val="20"/>
          <w:szCs w:val="20"/>
        </w:rPr>
        <w:t xml:space="preserve">      номер заключаемого договора</w:t>
      </w:r>
      <w:r w:rsidRPr="00B138F3">
        <w:rPr>
          <w:rStyle w:val="Strong"/>
          <w:rFonts w:ascii="GHEA Grapalat" w:hAnsi="GHEA Grapalat"/>
          <w:b w:val="0"/>
          <w:sz w:val="20"/>
          <w:szCs w:val="20"/>
          <w:lang w:val="hy-AM"/>
        </w:rPr>
        <w:tab/>
      </w:r>
      <w:r w:rsidRPr="00B138F3">
        <w:rPr>
          <w:rStyle w:val="Strong"/>
          <w:rFonts w:ascii="GHEA Grapalat" w:hAnsi="GHEA Grapalat"/>
          <w:b w:val="0"/>
          <w:sz w:val="20"/>
          <w:szCs w:val="20"/>
          <w:lang w:val="hy-AM"/>
        </w:rPr>
        <w:tab/>
      </w:r>
      <w:r w:rsidRPr="00B138F3">
        <w:rPr>
          <w:rStyle w:val="Strong"/>
          <w:rFonts w:ascii="GHEA Grapalat" w:hAnsi="GHEA Grapalat"/>
          <w:b w:val="0"/>
          <w:sz w:val="20"/>
          <w:szCs w:val="20"/>
          <w:lang w:val="hy-AM"/>
        </w:rPr>
        <w:tab/>
      </w:r>
    </w:p>
    <w:p w14:paraId="4B68BC36" w14:textId="77777777" w:rsidR="005B3A59" w:rsidRPr="00B138F3" w:rsidRDefault="005B3A59" w:rsidP="005B3A59">
      <w:pPr>
        <w:pStyle w:val="NormalWeb"/>
        <w:shd w:val="clear" w:color="auto" w:fill="FFFFFF"/>
        <w:spacing w:before="0" w:beforeAutospacing="0" w:after="0" w:afterAutospacing="0"/>
        <w:ind w:left="-142"/>
        <w:rPr>
          <w:rStyle w:val="Strong"/>
          <w:rFonts w:ascii="GHEA Grapalat" w:hAnsi="GHEA Grapalat"/>
          <w:b w:val="0"/>
          <w:bCs w:val="0"/>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00875F09" w:rsidRPr="00B138F3">
        <w:rPr>
          <w:rFonts w:ascii="GHEA Grapalat" w:hAnsi="GHEA Grapalat"/>
          <w:sz w:val="20"/>
          <w:szCs w:val="20"/>
          <w:u w:val="single"/>
        </w:rPr>
        <w:t>_____</w:t>
      </w:r>
      <w:r w:rsidRPr="00B138F3">
        <w:rPr>
          <w:rFonts w:ascii="GHEA Grapalat" w:hAnsi="GHEA Grapalat"/>
          <w:sz w:val="20"/>
          <w:szCs w:val="20"/>
          <w:lang w:val="hy-AM"/>
        </w:rPr>
        <w:t xml:space="preserve"> </w:t>
      </w:r>
      <w:r w:rsidRPr="00B138F3">
        <w:rPr>
          <w:rFonts w:ascii="GHEA Grapalat" w:eastAsiaTheme="minorHAnsi" w:hAnsi="GHEA Grapalat" w:cstheme="minorBidi"/>
        </w:rPr>
        <w:t xml:space="preserve">   (далее-бенефициар) и</w:t>
      </w:r>
      <w:r w:rsidRPr="00B138F3">
        <w:rPr>
          <w:rStyle w:val="Strong"/>
          <w:rFonts w:ascii="GHEA Grapalat" w:hAnsi="GHEA Grapalat"/>
          <w:b w:val="0"/>
          <w:sz w:val="20"/>
          <w:szCs w:val="20"/>
        </w:rPr>
        <w:t xml:space="preserve">   </w:t>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00875F09" w:rsidRPr="00B138F3">
        <w:rPr>
          <w:rStyle w:val="Strong"/>
          <w:rFonts w:ascii="GHEA Grapalat" w:hAnsi="GHEA Grapalat"/>
          <w:b w:val="0"/>
          <w:sz w:val="20"/>
          <w:szCs w:val="20"/>
          <w:u w:val="single"/>
        </w:rPr>
        <w:t>____</w:t>
      </w:r>
      <w:r w:rsidRPr="00B138F3">
        <w:rPr>
          <w:rFonts w:eastAsiaTheme="minorHAnsi" w:cstheme="minorBidi"/>
        </w:rPr>
        <w:t xml:space="preserve">    </w:t>
      </w:r>
    </w:p>
    <w:p w14:paraId="0C094314" w14:textId="77777777" w:rsidR="005B3A59" w:rsidRPr="00B138F3" w:rsidRDefault="005B3A59" w:rsidP="005B3A59">
      <w:pPr>
        <w:pStyle w:val="NormalWeb"/>
        <w:shd w:val="clear" w:color="auto" w:fill="FFFFFF"/>
        <w:spacing w:before="0" w:beforeAutospacing="0" w:after="0" w:afterAutospacing="0"/>
        <w:ind w:left="-142"/>
        <w:rPr>
          <w:rStyle w:val="Strong"/>
          <w:rFonts w:ascii="GHEA Grapalat" w:hAnsi="GHEA Grapalat"/>
          <w:b w:val="0"/>
          <w:sz w:val="18"/>
          <w:szCs w:val="18"/>
        </w:rPr>
      </w:pPr>
      <w:r w:rsidRPr="00B138F3">
        <w:rPr>
          <w:rStyle w:val="Strong"/>
          <w:rFonts w:ascii="GHEA Grapalat" w:hAnsi="GHEA Grapalat"/>
          <w:b w:val="0"/>
          <w:sz w:val="18"/>
          <w:szCs w:val="18"/>
        </w:rPr>
        <w:t>наименование заказчика</w:t>
      </w:r>
      <w:r w:rsidRPr="00B138F3">
        <w:rPr>
          <w:rStyle w:val="Strong"/>
          <w:rFonts w:ascii="GHEA Grapalat" w:hAnsi="GHEA Grapalat"/>
          <w:b w:val="0"/>
          <w:sz w:val="20"/>
          <w:szCs w:val="20"/>
        </w:rPr>
        <w:t xml:space="preserve">                                    </w:t>
      </w:r>
      <w:r w:rsidR="00875F09" w:rsidRPr="00B138F3">
        <w:rPr>
          <w:rStyle w:val="Strong"/>
          <w:rFonts w:ascii="GHEA Grapalat" w:hAnsi="GHEA Grapalat"/>
          <w:b w:val="0"/>
          <w:sz w:val="20"/>
          <w:szCs w:val="20"/>
        </w:rPr>
        <w:t xml:space="preserve">        </w:t>
      </w:r>
      <w:r w:rsidRPr="00B138F3">
        <w:rPr>
          <w:rStyle w:val="Strong"/>
          <w:rFonts w:ascii="GHEA Grapalat" w:hAnsi="GHEA Grapalat"/>
          <w:b w:val="0"/>
          <w:sz w:val="20"/>
          <w:szCs w:val="20"/>
        </w:rPr>
        <w:t>наименование отобранного участника</w:t>
      </w:r>
    </w:p>
    <w:p w14:paraId="5A5F197A" w14:textId="77777777" w:rsidR="005B3A59" w:rsidRPr="00B138F3" w:rsidRDefault="005B3A59" w:rsidP="005B3A59">
      <w:pPr>
        <w:pStyle w:val="NormalWeb"/>
        <w:shd w:val="clear" w:color="auto" w:fill="FFFFFF"/>
        <w:spacing w:before="0" w:beforeAutospacing="0" w:after="0" w:afterAutospacing="0"/>
        <w:ind w:left="-142"/>
        <w:rPr>
          <w:rFonts w:cs="Sylfaen"/>
          <w:vertAlign w:val="superscript"/>
          <w:lang w:val="hy-AM"/>
        </w:rPr>
      </w:pPr>
      <w:r w:rsidRPr="00B138F3">
        <w:rPr>
          <w:rStyle w:val="Strong"/>
          <w:rFonts w:ascii="GHEA Grapalat" w:hAnsi="GHEA Grapalat"/>
          <w:b w:val="0"/>
          <w:sz w:val="20"/>
          <w:szCs w:val="20"/>
        </w:rPr>
        <w:t xml:space="preserve">                                                                </w:t>
      </w:r>
      <w:r w:rsidRPr="00B138F3">
        <w:rPr>
          <w:rStyle w:val="Strong"/>
          <w:rFonts w:ascii="GHEA Grapalat" w:hAnsi="GHEA Grapalat"/>
          <w:b w:val="0"/>
          <w:sz w:val="20"/>
          <w:szCs w:val="20"/>
          <w:lang w:val="hy-AM"/>
        </w:rPr>
        <w:tab/>
      </w:r>
    </w:p>
    <w:p w14:paraId="0D61348A" w14:textId="77777777" w:rsidR="005B3A59" w:rsidRPr="00B138F3" w:rsidRDefault="00875F09" w:rsidP="005B3A59">
      <w:pPr>
        <w:pStyle w:val="NormalWeb"/>
        <w:shd w:val="clear" w:color="auto" w:fill="FFFFFF"/>
        <w:spacing w:before="0" w:beforeAutospacing="0" w:after="0" w:afterAutospacing="0"/>
        <w:jc w:val="both"/>
        <w:rPr>
          <w:rFonts w:ascii="GHEA Grapalat" w:hAnsi="GHEA Grapalat"/>
          <w:sz w:val="20"/>
          <w:szCs w:val="20"/>
          <w:lang w:val="hy-AM"/>
        </w:rPr>
      </w:pPr>
      <w:r w:rsidRPr="00B138F3">
        <w:rPr>
          <w:rFonts w:eastAsiaTheme="minorHAnsi" w:cstheme="minorBidi"/>
        </w:rPr>
        <w:t>(</w:t>
      </w:r>
      <w:r w:rsidRPr="00B138F3">
        <w:rPr>
          <w:rFonts w:ascii="GHEA Grapalat" w:eastAsiaTheme="minorHAnsi" w:hAnsi="GHEA Grapalat" w:cstheme="minorBidi"/>
        </w:rPr>
        <w:t>далее-принципал).</w:t>
      </w:r>
    </w:p>
    <w:p w14:paraId="65295617"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Style w:val="Strong"/>
          <w:rFonts w:ascii="GHEA Grapalat" w:hAnsi="GHEA Grapalat"/>
          <w:sz w:val="20"/>
          <w:szCs w:val="20"/>
          <w:lang w:val="hy-AM"/>
        </w:rPr>
        <w:tab/>
      </w:r>
      <w:r w:rsidRPr="00B138F3">
        <w:rPr>
          <w:rStyle w:val="Strong"/>
          <w:rFonts w:ascii="GHEA Grapalat" w:hAnsi="GHEA Grapalat"/>
          <w:sz w:val="20"/>
          <w:szCs w:val="20"/>
          <w:lang w:val="hy-AM"/>
        </w:rPr>
        <w:tab/>
      </w:r>
      <w:r w:rsidRPr="00B138F3">
        <w:rPr>
          <w:rFonts w:eastAsiaTheme="minorHAnsi" w:cstheme="minorBidi"/>
        </w:rPr>
        <w:t xml:space="preserve"> </w:t>
      </w:r>
    </w:p>
    <w:p w14:paraId="7DD8A6E3" w14:textId="77777777"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lang w:val="hy-AM"/>
        </w:rPr>
      </w:pPr>
      <w:r w:rsidRPr="00B138F3">
        <w:rPr>
          <w:rFonts w:ascii="GHEA Grapalat" w:eastAsiaTheme="minorHAnsi" w:hAnsi="GHEA Grapalat" w:cstheme="minorBidi"/>
        </w:rPr>
        <w:t xml:space="preserve">  </w:t>
      </w:r>
      <w:r w:rsidRPr="00903D4D">
        <w:rPr>
          <w:rFonts w:ascii="GHEA Grapalat" w:eastAsiaTheme="minorHAnsi" w:hAnsi="GHEA Grapalat" w:cstheme="minorBidi"/>
        </w:rPr>
        <w:t xml:space="preserve">2.  По гарантии </w:t>
      </w:r>
      <w:r w:rsidRPr="00903D4D">
        <w:rPr>
          <w:rFonts w:ascii="GHEA Grapalat" w:eastAsiaTheme="minorHAnsi" w:hAnsi="GHEA Grapalat" w:cstheme="minorBidi"/>
          <w:lang w:val="hy-AM"/>
        </w:rPr>
        <w:t>----------------------------------------------------------------------------</w:t>
      </w:r>
      <w:r w:rsidRPr="00B138F3">
        <w:rPr>
          <w:rFonts w:ascii="GHEA Grapalat" w:eastAsiaTheme="minorHAnsi" w:hAnsi="GHEA Grapalat" w:cstheme="minorBidi"/>
          <w:lang w:val="hy-AM"/>
        </w:rPr>
        <w:t xml:space="preserve"> </w:t>
      </w:r>
    </w:p>
    <w:p w14:paraId="7B87604D" w14:textId="77777777"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sz w:val="18"/>
          <w:szCs w:val="18"/>
          <w:lang w:val="hy-AM"/>
        </w:rPr>
      </w:pPr>
      <w:r w:rsidRPr="00B138F3">
        <w:rPr>
          <w:rFonts w:ascii="GHEA Grapalat" w:eastAsiaTheme="minorHAnsi" w:hAnsi="GHEA Grapalat" w:cstheme="minorBidi"/>
          <w:sz w:val="18"/>
          <w:szCs w:val="18"/>
        </w:rPr>
        <w:t xml:space="preserve">                                                           наименование банка выдающего гарантию</w:t>
      </w:r>
    </w:p>
    <w:p w14:paraId="13866455" w14:textId="77777777"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rPr>
      </w:pPr>
    </w:p>
    <w:p w14:paraId="25C3DC2F" w14:textId="77777777" w:rsidR="00286CDB"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w:t>
      </w:r>
      <w:r w:rsidR="00286CDB" w:rsidRPr="00B138F3">
        <w:rPr>
          <w:rFonts w:ascii="GHEA Grapalat" w:eastAsiaTheme="minorHAnsi" w:hAnsi="GHEA Grapalat" w:cstheme="minorBidi"/>
        </w:rPr>
        <w:t>-------------</w:t>
      </w:r>
      <w:r w:rsidRPr="00B138F3">
        <w:rPr>
          <w:rFonts w:ascii="GHEA Grapalat" w:eastAsiaTheme="minorHAnsi" w:hAnsi="GHEA Grapalat" w:cstheme="minorBidi"/>
        </w:rPr>
        <w:t xml:space="preserve"> </w:t>
      </w:r>
    </w:p>
    <w:p w14:paraId="65E2BF9A" w14:textId="77777777" w:rsidR="00286CDB" w:rsidRPr="00B138F3" w:rsidRDefault="00286CDB" w:rsidP="00286CDB">
      <w:pPr>
        <w:pStyle w:val="NormalWeb"/>
        <w:shd w:val="clear" w:color="auto" w:fill="FFFFFF"/>
        <w:spacing w:before="0" w:beforeAutospacing="0" w:after="0" w:afterAutospacing="0"/>
        <w:jc w:val="center"/>
        <w:rPr>
          <w:rFonts w:ascii="GHEA Grapalat" w:eastAsiaTheme="minorHAnsi" w:hAnsi="GHEA Grapalat" w:cstheme="minorBidi"/>
        </w:rPr>
      </w:pPr>
      <w:r w:rsidRPr="00B138F3">
        <w:rPr>
          <w:rFonts w:ascii="GHEA Grapalat" w:eastAsiaTheme="minorHAnsi" w:hAnsi="GHEA Grapalat" w:cstheme="minorBidi"/>
          <w:sz w:val="18"/>
          <w:szCs w:val="18"/>
        </w:rPr>
        <w:t xml:space="preserve">                                                       сумма в цифрах и прописью</w:t>
      </w:r>
    </w:p>
    <w:p w14:paraId="46DD708E" w14:textId="77777777"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p>
    <w:p w14:paraId="3833C9DC" w14:textId="32D4C641" w:rsidR="005B3A59" w:rsidRPr="00B138F3" w:rsidRDefault="002D4EEB" w:rsidP="005B3A59">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(далее-сумма гарантии) в течение </w:t>
      </w:r>
      <w:r w:rsidR="009D6B1A">
        <w:rPr>
          <w:rFonts w:ascii="GHEA Grapalat" w:eastAsiaTheme="minorHAnsi" w:hAnsi="GHEA Grapalat" w:cstheme="minorBidi"/>
        </w:rPr>
        <w:t>пяти</w:t>
      </w:r>
      <w:r w:rsidR="009D6B1A" w:rsidRPr="00B138F3">
        <w:rPr>
          <w:rFonts w:ascii="GHEA Grapalat" w:eastAsiaTheme="minorHAnsi" w:hAnsi="GHEA Grapalat" w:cstheme="minorBidi"/>
        </w:rPr>
        <w:t xml:space="preserve"> </w:t>
      </w:r>
      <w:r w:rsidR="005B3A59" w:rsidRPr="00B138F3">
        <w:rPr>
          <w:rFonts w:ascii="GHEA Grapalat" w:eastAsiaTheme="minorHAnsi" w:hAnsi="GHEA Grapalat" w:cstheme="minorBidi"/>
        </w:rPr>
        <w:t>рабочих дней после получения требования. Выплата производится посредством перечисления на расчетный счет___</w:t>
      </w:r>
      <w:r w:rsidR="00D54B46" w:rsidRPr="00D54B46">
        <w:rPr>
          <w:rFonts w:ascii="GHEA Grapalat" w:eastAsiaTheme="minorHAnsi" w:hAnsi="GHEA Grapalat" w:cstheme="minorBidi"/>
          <w:b/>
          <w:bCs/>
          <w:u w:val="single"/>
        </w:rPr>
        <w:t>900015211429</w:t>
      </w:r>
      <w:r w:rsidR="005B3A59" w:rsidRPr="00B138F3">
        <w:rPr>
          <w:rFonts w:ascii="GHEA Grapalat" w:eastAsiaTheme="minorHAnsi" w:hAnsi="GHEA Grapalat" w:cstheme="minorBidi"/>
        </w:rPr>
        <w:t>______ бенефициара.</w:t>
      </w:r>
    </w:p>
    <w:p w14:paraId="35D3C155" w14:textId="77777777"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расчетный счет</w:t>
      </w:r>
      <w:r w:rsidR="007B69B6" w:rsidRPr="00942A65">
        <w:rPr>
          <w:rFonts w:ascii="GHEA Grapalat" w:eastAsiaTheme="minorHAnsi" w:hAnsi="GHEA Grapalat" w:cstheme="minorBidi"/>
        </w:rPr>
        <w:t>*</w:t>
      </w:r>
    </w:p>
    <w:p w14:paraId="17ACAD80" w14:textId="77777777" w:rsidR="005B3A59" w:rsidRPr="00B138F3" w:rsidRDefault="005B3A59" w:rsidP="005B3A59">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r w:rsidRPr="00B138F3">
        <w:rPr>
          <w:rStyle w:val="Strong"/>
          <w:rFonts w:ascii="GHEA Grapalat" w:hAnsi="GHEA Grapalat"/>
          <w:sz w:val="20"/>
          <w:szCs w:val="20"/>
        </w:rPr>
        <w:t xml:space="preserve">3. </w:t>
      </w:r>
      <w:r w:rsidRPr="00B138F3">
        <w:rPr>
          <w:rFonts w:ascii="GHEA Grapalat" w:eastAsiaTheme="minorHAnsi" w:hAnsi="GHEA Grapalat" w:cstheme="minorBidi"/>
        </w:rPr>
        <w:t>Настоящая гарантия является безотзывной.</w:t>
      </w:r>
    </w:p>
    <w:p w14:paraId="5688D640" w14:textId="77777777" w:rsidR="005B3A59" w:rsidRPr="00B138F3" w:rsidRDefault="005B3A59" w:rsidP="005B3A59">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14:paraId="5A902B6B"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67DE7D5D" w14:textId="77777777" w:rsidR="00ED3432" w:rsidRPr="00200B3B" w:rsidRDefault="00ED3432" w:rsidP="00ED3432">
      <w:pPr>
        <w:pStyle w:val="NormalWeb"/>
        <w:shd w:val="clear" w:color="auto" w:fill="FFFFFF"/>
        <w:ind w:firstLine="374"/>
        <w:contextualSpacing/>
        <w:jc w:val="both"/>
        <w:rPr>
          <w:rFonts w:ascii="GHEA Grapalat" w:eastAsiaTheme="minorHAnsi" w:hAnsi="GHEA Grapalat" w:cstheme="minorBidi"/>
        </w:rPr>
      </w:pPr>
      <w:r w:rsidRPr="00200B3B">
        <w:rPr>
          <w:rFonts w:ascii="GHEA Grapalat" w:eastAsiaTheme="minorHAnsi" w:hAnsi="GHEA Grapalat" w:cstheme="minorBidi"/>
        </w:rPr>
        <w:t>5. Гарантия действует</w:t>
      </w:r>
      <w:r w:rsidR="009B3563">
        <w:rPr>
          <w:rFonts w:ascii="GHEA Grapalat" w:eastAsiaTheme="minorHAnsi" w:hAnsi="GHEA Grapalat" w:cstheme="minorBidi"/>
        </w:rPr>
        <w:t xml:space="preserve"> с момента выпуска и в силе  </w:t>
      </w:r>
      <w:r w:rsidRPr="00200B3B">
        <w:rPr>
          <w:rFonts w:ascii="GHEA Grapalat" w:eastAsiaTheme="minorHAnsi" w:hAnsi="GHEA Grapalat" w:cstheme="minorBidi"/>
        </w:rPr>
        <w:t xml:space="preserve">со дня вступления в силу договора N________________________ заключаемого  между  бенефициаром и    </w:t>
      </w:r>
    </w:p>
    <w:p w14:paraId="5D7C3C4A" w14:textId="77777777" w:rsidR="00ED3432" w:rsidRPr="00200B3B" w:rsidRDefault="009B3563" w:rsidP="00ED3432">
      <w:pPr>
        <w:pStyle w:val="NormalWeb"/>
        <w:shd w:val="clear" w:color="auto" w:fill="FFFFFF"/>
        <w:ind w:firstLine="374"/>
        <w:contextualSpacing/>
        <w:jc w:val="both"/>
        <w:rPr>
          <w:rFonts w:ascii="GHEA Grapalat" w:eastAsiaTheme="minorHAnsi" w:hAnsi="GHEA Grapalat" w:cstheme="minorBidi"/>
        </w:rPr>
      </w:pPr>
      <w:r>
        <w:rPr>
          <w:rFonts w:ascii="GHEA Grapalat" w:eastAsiaTheme="minorHAnsi" w:hAnsi="GHEA Grapalat" w:cstheme="minorBidi"/>
          <w:sz w:val="18"/>
          <w:szCs w:val="18"/>
        </w:rPr>
        <w:t xml:space="preserve">                 </w:t>
      </w:r>
      <w:del w:id="17" w:author="Inesa Kocharyan" w:date="2023-07-07T10:08:00Z">
        <w:r w:rsidDel="00B61F90">
          <w:rPr>
            <w:rFonts w:ascii="GHEA Grapalat" w:eastAsiaTheme="minorHAnsi" w:hAnsi="GHEA Grapalat" w:cstheme="minorBidi"/>
            <w:sz w:val="18"/>
            <w:szCs w:val="18"/>
          </w:rPr>
          <w:delText xml:space="preserve"> </w:delText>
        </w:r>
      </w:del>
      <w:r>
        <w:rPr>
          <w:rFonts w:ascii="GHEA Grapalat" w:eastAsiaTheme="minorHAnsi" w:hAnsi="GHEA Grapalat" w:cstheme="minorBidi"/>
          <w:sz w:val="18"/>
          <w:szCs w:val="18"/>
        </w:rPr>
        <w:t xml:space="preserve"> </w:t>
      </w:r>
      <w:r w:rsidR="00ED3432" w:rsidRPr="00200B3B">
        <w:rPr>
          <w:rFonts w:ascii="GHEA Grapalat" w:eastAsiaTheme="minorHAnsi" w:hAnsi="GHEA Grapalat" w:cstheme="minorBidi"/>
          <w:sz w:val="18"/>
          <w:szCs w:val="18"/>
        </w:rPr>
        <w:t>номер заключаемого договара</w:t>
      </w:r>
    </w:p>
    <w:p w14:paraId="0221C51E" w14:textId="77777777" w:rsidR="00ED3432" w:rsidRPr="00200B3B" w:rsidRDefault="009B3563" w:rsidP="00ED3432">
      <w:pPr>
        <w:pStyle w:val="NormalWeb"/>
        <w:shd w:val="clear" w:color="auto" w:fill="FFFFFF"/>
        <w:contextualSpacing/>
        <w:jc w:val="both"/>
        <w:rPr>
          <w:rFonts w:ascii="GHEA Grapalat" w:eastAsiaTheme="minorHAnsi" w:hAnsi="GHEA Grapalat" w:cstheme="minorBidi"/>
          <w:lang w:val="hy-AM"/>
        </w:rPr>
      </w:pPr>
      <w:r w:rsidRPr="00200B3B">
        <w:rPr>
          <w:rFonts w:ascii="GHEA Grapalat" w:eastAsiaTheme="minorHAnsi" w:hAnsi="GHEA Grapalat" w:cstheme="minorBidi"/>
        </w:rPr>
        <w:t>принципало</w:t>
      </w:r>
      <w:r w:rsidR="00A16E60">
        <w:rPr>
          <w:rFonts w:ascii="GHEA Grapalat" w:eastAsiaTheme="minorHAnsi" w:hAnsi="GHEA Grapalat" w:cstheme="minorBidi"/>
        </w:rPr>
        <w:t xml:space="preserve">м </w:t>
      </w:r>
      <w:r w:rsidR="00ED3432" w:rsidRPr="00200B3B">
        <w:rPr>
          <w:rFonts w:ascii="GHEA Grapalat" w:eastAsiaTheme="minorHAnsi" w:hAnsi="GHEA Grapalat" w:cstheme="minorBidi"/>
        </w:rPr>
        <w:t xml:space="preserve">и  действует </w:t>
      </w:r>
      <w:r w:rsidR="00ED3432" w:rsidRPr="00200B3B">
        <w:rPr>
          <w:rFonts w:ascii="GHEA Grapalat" w:eastAsiaTheme="minorHAnsi" w:hAnsi="GHEA Grapalat" w:cstheme="minorBidi"/>
          <w:lang w:val="hy-AM"/>
        </w:rPr>
        <w:t xml:space="preserve"> </w:t>
      </w:r>
      <w:r w:rsidR="00ED3432" w:rsidRPr="00200B3B">
        <w:rPr>
          <w:rFonts w:ascii="GHEA Grapalat" w:eastAsiaTheme="minorHAnsi" w:hAnsi="GHEA Grapalat" w:cstheme="minorBidi"/>
        </w:rPr>
        <w:t>в</w:t>
      </w:r>
      <w:r w:rsidR="00ED3432" w:rsidRPr="00200B3B">
        <w:rPr>
          <w:rFonts w:ascii="GHEA Grapalat" w:hAnsi="GHEA Grapalat"/>
        </w:rPr>
        <w:t>ключительно</w:t>
      </w:r>
      <w:r w:rsidR="00ED3432" w:rsidRPr="00200B3B">
        <w:rPr>
          <w:rFonts w:ascii="GHEA Grapalat" w:eastAsiaTheme="minorHAnsi" w:hAnsi="GHEA Grapalat" w:cstheme="minorBidi"/>
        </w:rPr>
        <w:t xml:space="preserve"> </w:t>
      </w:r>
      <w:r w:rsidR="00ED3432" w:rsidRPr="00200B3B">
        <w:rPr>
          <w:rFonts w:ascii="GHEA Grapalat" w:eastAsiaTheme="minorHAnsi" w:hAnsi="GHEA Grapalat" w:cstheme="minorBidi"/>
          <w:lang w:val="hy-AM"/>
        </w:rPr>
        <w:t xml:space="preserve"> </w:t>
      </w:r>
      <w:r w:rsidR="00ED3432" w:rsidRPr="00200B3B">
        <w:rPr>
          <w:rFonts w:ascii="GHEA Grapalat" w:eastAsiaTheme="minorHAnsi" w:hAnsi="GHEA Grapalat" w:cstheme="minorBidi"/>
        </w:rPr>
        <w:t xml:space="preserve">до </w:t>
      </w:r>
      <w:r w:rsidR="00ED3432" w:rsidRPr="00200B3B">
        <w:rPr>
          <w:rFonts w:ascii="GHEA Grapalat" w:eastAsiaTheme="minorHAnsi" w:hAnsi="GHEA Grapalat" w:cstheme="minorBidi"/>
          <w:lang w:val="hy-AM"/>
        </w:rPr>
        <w:t xml:space="preserve"> </w:t>
      </w:r>
      <w:r w:rsidR="00ED3432" w:rsidRPr="00200B3B">
        <w:rPr>
          <w:rFonts w:ascii="GHEA Grapalat" w:eastAsiaTheme="minorHAnsi" w:hAnsi="GHEA Grapalat" w:cstheme="minorBidi"/>
        </w:rPr>
        <w:t xml:space="preserve">девяностого </w:t>
      </w:r>
      <w:r w:rsidR="00ED3432" w:rsidRPr="00200B3B">
        <w:rPr>
          <w:rFonts w:ascii="GHEA Grapalat" w:eastAsiaTheme="minorHAnsi" w:hAnsi="GHEA Grapalat" w:cstheme="minorBidi"/>
          <w:lang w:val="hy-AM"/>
        </w:rPr>
        <w:t xml:space="preserve"> </w:t>
      </w:r>
      <w:r w:rsidR="00ED3432" w:rsidRPr="00200B3B">
        <w:rPr>
          <w:rFonts w:ascii="GHEA Grapalat" w:eastAsiaTheme="minorHAnsi" w:hAnsi="GHEA Grapalat" w:cstheme="minorBidi"/>
        </w:rPr>
        <w:t xml:space="preserve">рабочего </w:t>
      </w:r>
      <w:r w:rsidR="00ED3432" w:rsidRPr="00200B3B">
        <w:rPr>
          <w:rFonts w:ascii="GHEA Grapalat" w:eastAsiaTheme="minorHAnsi" w:hAnsi="GHEA Grapalat" w:cstheme="minorBidi"/>
          <w:lang w:val="hy-AM"/>
        </w:rPr>
        <w:t xml:space="preserve"> </w:t>
      </w:r>
      <w:r w:rsidR="00ED3432" w:rsidRPr="00200B3B">
        <w:rPr>
          <w:rFonts w:ascii="GHEA Grapalat" w:eastAsiaTheme="minorHAnsi" w:hAnsi="GHEA Grapalat" w:cstheme="minorBidi"/>
        </w:rPr>
        <w:t>дня</w:t>
      </w:r>
      <w:r w:rsidR="00ED3432" w:rsidRPr="00200B3B">
        <w:rPr>
          <w:rFonts w:ascii="GHEA Grapalat" w:eastAsiaTheme="minorHAnsi" w:hAnsi="GHEA Grapalat" w:cstheme="minorBidi"/>
          <w:lang w:val="hy-AM"/>
        </w:rPr>
        <w:t xml:space="preserve">   </w:t>
      </w:r>
      <w:r w:rsidR="00ED3432" w:rsidRPr="00200B3B">
        <w:rPr>
          <w:rFonts w:ascii="GHEA Grapalat" w:eastAsiaTheme="minorHAnsi" w:hAnsi="GHEA Grapalat" w:cstheme="minorBidi"/>
        </w:rPr>
        <w:t xml:space="preserve">следующего за днем </w:t>
      </w:r>
    </w:p>
    <w:p w14:paraId="6493C864" w14:textId="77777777" w:rsidR="00ED3432" w:rsidRPr="00200B3B" w:rsidRDefault="00ED3432" w:rsidP="00ED3432">
      <w:pPr>
        <w:pStyle w:val="NormalWeb"/>
        <w:shd w:val="clear" w:color="auto" w:fill="FFFFFF"/>
        <w:contextualSpacing/>
        <w:jc w:val="both"/>
        <w:rPr>
          <w:rFonts w:ascii="GHEA Grapalat" w:eastAsiaTheme="minorHAnsi" w:hAnsi="GHEA Grapalat" w:cstheme="minorBidi"/>
          <w:sz w:val="18"/>
          <w:szCs w:val="18"/>
          <w:lang w:val="hy-AM"/>
        </w:rPr>
      </w:pPr>
    </w:p>
    <w:p w14:paraId="147BA2E3" w14:textId="77777777" w:rsidR="00ED3432" w:rsidRPr="00200B3B" w:rsidRDefault="00ED3432" w:rsidP="00ED3432">
      <w:pPr>
        <w:pStyle w:val="NormalWeb"/>
        <w:shd w:val="clear" w:color="auto" w:fill="FFFFFF"/>
        <w:contextualSpacing/>
        <w:jc w:val="center"/>
        <w:rPr>
          <w:rFonts w:eastAsiaTheme="minorHAnsi" w:cstheme="minorBidi"/>
        </w:rPr>
      </w:pPr>
      <w:r w:rsidRPr="00200B3B">
        <w:rPr>
          <w:rFonts w:ascii="GHEA Grapalat" w:eastAsiaTheme="minorHAnsi" w:hAnsi="GHEA Grapalat" w:cstheme="minorBidi"/>
          <w:lang w:val="hy-AM"/>
        </w:rPr>
        <w:t>--------------------------------------------------------</w:t>
      </w:r>
      <w:r w:rsidRPr="00200B3B">
        <w:rPr>
          <w:rFonts w:ascii="GHEA Grapalat" w:eastAsiaTheme="minorHAnsi" w:hAnsi="GHEA Grapalat" w:cstheme="minorBidi"/>
        </w:rPr>
        <w:t>------------------</w:t>
      </w:r>
      <w:r w:rsidRPr="00200B3B">
        <w:rPr>
          <w:rFonts w:ascii="GHEA Grapalat" w:eastAsiaTheme="minorHAnsi" w:hAnsi="GHEA Grapalat" w:cstheme="minorBidi"/>
          <w:lang w:val="hy-AM"/>
        </w:rPr>
        <w:t>----------------------</w:t>
      </w:r>
      <w:r w:rsidRPr="00200B3B">
        <w:rPr>
          <w:rFonts w:eastAsiaTheme="minorHAnsi" w:cstheme="minorBidi"/>
        </w:rPr>
        <w:t xml:space="preserve"> </w:t>
      </w:r>
      <w:r w:rsidRPr="00200B3B">
        <w:rPr>
          <w:rFonts w:eastAsiaTheme="minorHAnsi" w:cstheme="minorBidi"/>
          <w:lang w:val="hy-AM"/>
        </w:rPr>
        <w:t>.</w:t>
      </w:r>
      <w:r w:rsidRPr="00200B3B">
        <w:rPr>
          <w:rFonts w:eastAsiaTheme="minorHAnsi" w:cstheme="minorBidi"/>
        </w:rPr>
        <w:t xml:space="preserve">                    </w:t>
      </w:r>
      <w:r w:rsidRPr="00200B3B">
        <w:rPr>
          <w:rFonts w:ascii="GHEA Grapalat" w:hAnsi="GHEA Grapalat"/>
          <w:sz w:val="16"/>
          <w:szCs w:val="16"/>
        </w:rPr>
        <w:t>крайний   срок</w:t>
      </w:r>
      <w:r w:rsidRPr="00200B3B">
        <w:rPr>
          <w:rFonts w:ascii="GHEA Grapalat" w:eastAsiaTheme="minorHAnsi" w:hAnsi="GHEA Grapalat" w:cstheme="minorBidi"/>
          <w:sz w:val="16"/>
          <w:szCs w:val="16"/>
        </w:rPr>
        <w:t xml:space="preserve"> </w:t>
      </w:r>
      <w:r w:rsidR="00CF75C9" w:rsidRPr="00200B3B">
        <w:rPr>
          <w:rFonts w:ascii="GHEA Grapalat" w:eastAsiaTheme="minorHAnsi" w:hAnsi="GHEA Grapalat" w:cstheme="minorBidi"/>
          <w:sz w:val="16"/>
          <w:szCs w:val="16"/>
        </w:rPr>
        <w:t>оказания услуг</w:t>
      </w:r>
      <w:r w:rsidRPr="00200B3B">
        <w:rPr>
          <w:rFonts w:ascii="GHEA Grapalat" w:hAnsi="GHEA Grapalat"/>
          <w:sz w:val="16"/>
          <w:szCs w:val="16"/>
        </w:rPr>
        <w:t>, предусмотренный заключаемым договором, включая гарантийный срок</w:t>
      </w:r>
    </w:p>
    <w:p w14:paraId="6624A0ED" w14:textId="3661E160" w:rsidR="00B61F90" w:rsidRDefault="00ED3432" w:rsidP="00ED3432">
      <w:pPr>
        <w:pStyle w:val="NormalWeb"/>
        <w:shd w:val="clear" w:color="auto" w:fill="FFFFFF"/>
        <w:contextualSpacing/>
        <w:jc w:val="both"/>
        <w:rPr>
          <w:rFonts w:ascii="GHEA Grapalat" w:eastAsiaTheme="minorHAnsi" w:hAnsi="GHEA Grapalat" w:cstheme="minorBidi"/>
        </w:rPr>
      </w:pPr>
      <w:r w:rsidRPr="00200B3B">
        <w:rPr>
          <w:rFonts w:ascii="GHEA Grapalat" w:eastAsiaTheme="minorHAnsi" w:hAnsi="GHEA Grapalat" w:cstheme="minorBidi"/>
        </w:rPr>
        <w:t>В день предоставления гарантии лицо</w:t>
      </w:r>
      <w:r w:rsidR="00AF1572" w:rsidRPr="00200B3B">
        <w:rPr>
          <w:rFonts w:ascii="GHEA Grapalat" w:eastAsiaTheme="minorHAnsi" w:hAnsi="GHEA Grapalat" w:cstheme="minorBidi"/>
        </w:rPr>
        <w:t>,</w:t>
      </w:r>
      <w:r w:rsidRPr="00200B3B">
        <w:rPr>
          <w:rFonts w:ascii="GHEA Grapalat" w:eastAsiaTheme="minorHAnsi" w:hAnsi="GHEA Grapalat" w:cstheme="minorBidi"/>
        </w:rPr>
        <w:t xml:space="preserve"> выдающее гарантию</w:t>
      </w:r>
      <w:r w:rsidR="00AF1572" w:rsidRPr="00200B3B">
        <w:rPr>
          <w:rFonts w:ascii="GHEA Grapalat" w:eastAsiaTheme="minorHAnsi" w:hAnsi="GHEA Grapalat" w:cstheme="minorBidi"/>
        </w:rPr>
        <w:t>,</w:t>
      </w:r>
      <w:r w:rsidRPr="00200B3B">
        <w:rPr>
          <w:rFonts w:ascii="GHEA Grapalat" w:eastAsiaTheme="minorHAnsi" w:hAnsi="GHEA Grapalat" w:cstheme="minorBidi"/>
        </w:rPr>
        <w:t xml:space="preserve"> с официального адреса</w:t>
      </w:r>
      <w:r w:rsidRPr="00200B3B">
        <w:rPr>
          <w:rFonts w:ascii="GHEA Grapalat" w:eastAsiaTheme="minorHAnsi" w:hAnsi="GHEA Grapalat" w:cstheme="minorBidi"/>
          <w:lang w:val="hy-AM"/>
        </w:rPr>
        <w:t xml:space="preserve"> </w:t>
      </w:r>
      <w:r w:rsidRPr="00200B3B">
        <w:rPr>
          <w:rFonts w:ascii="GHEA Grapalat" w:eastAsiaTheme="minorHAnsi" w:hAnsi="GHEA Grapalat" w:cstheme="minorBidi"/>
        </w:rPr>
        <w:t>электронной почты высылает воспроизведенный (отсканированный) с оригинала</w:t>
      </w:r>
      <w:r w:rsidR="00AF1572" w:rsidRPr="00200B3B">
        <w:rPr>
          <w:rFonts w:ascii="GHEA Grapalat" w:eastAsiaTheme="minorHAnsi" w:hAnsi="GHEA Grapalat" w:cstheme="minorBidi"/>
        </w:rPr>
        <w:t xml:space="preserve"> настоящей гарантии</w:t>
      </w:r>
      <w:r w:rsidRPr="00200B3B">
        <w:rPr>
          <w:rFonts w:ascii="GHEA Grapalat" w:eastAsiaTheme="minorHAnsi" w:hAnsi="GHEA Grapalat" w:cstheme="minorBidi"/>
        </w:rPr>
        <w:t xml:space="preserve"> вариант также на адрес электронной почты секретаря оценочной комиссии</w:t>
      </w:r>
      <w:r w:rsidR="00B61F90">
        <w:rPr>
          <w:rFonts w:ascii="GHEA Grapalat" w:eastAsiaTheme="minorHAnsi" w:hAnsi="GHEA Grapalat" w:cstheme="minorBidi"/>
        </w:rPr>
        <w:t xml:space="preserve"> </w:t>
      </w:r>
      <w:hyperlink r:id="rId11" w:history="1">
        <w:r w:rsidR="00C50A7C">
          <w:rPr>
            <w:rFonts w:ascii="GHEA Grapalat" w:hAnsi="GHEA Grapalat"/>
            <w:color w:val="0000FF"/>
            <w:sz w:val="20"/>
            <w:szCs w:val="20"/>
            <w:u w:val="single"/>
            <w:lang w:val="hy-AM" w:eastAsia="en-US" w:bidi="ar-SA"/>
          </w:rPr>
          <w:t>mariam.grigoryan@yerevan.am</w:t>
        </w:r>
      </w:hyperlink>
      <w:r w:rsidRPr="00200B3B">
        <w:rPr>
          <w:rFonts w:ascii="GHEA Grapalat" w:eastAsiaTheme="minorHAnsi" w:hAnsi="GHEA Grapalat" w:cstheme="minorBidi"/>
        </w:rPr>
        <w:t xml:space="preserve"> </w:t>
      </w:r>
    </w:p>
    <w:p w14:paraId="263E825C" w14:textId="77777777" w:rsidR="00B61F90" w:rsidRDefault="00B61F90" w:rsidP="00ED3432">
      <w:pPr>
        <w:pStyle w:val="NormalWeb"/>
        <w:shd w:val="clear" w:color="auto" w:fill="FFFFFF"/>
        <w:contextualSpacing/>
        <w:jc w:val="both"/>
        <w:rPr>
          <w:rFonts w:ascii="GHEA Grapalat" w:eastAsiaTheme="minorHAnsi" w:hAnsi="GHEA Grapalat" w:cstheme="minorBidi"/>
        </w:rPr>
      </w:pPr>
      <w:r>
        <w:rPr>
          <w:rStyle w:val="Strong"/>
          <w:b w:val="0"/>
          <w:bCs w:val="0"/>
          <w:sz w:val="20"/>
          <w:szCs w:val="20"/>
        </w:rPr>
        <w:t xml:space="preserve">                                                                                               адрес эл. почты секретаря</w:t>
      </w:r>
    </w:p>
    <w:p w14:paraId="471BCA3B" w14:textId="77777777" w:rsidR="00ED3432" w:rsidRPr="00BF38E7" w:rsidRDefault="00ED3432" w:rsidP="00ED3432">
      <w:pPr>
        <w:pStyle w:val="NormalWeb"/>
        <w:shd w:val="clear" w:color="auto" w:fill="FFFFFF"/>
        <w:contextualSpacing/>
        <w:jc w:val="both"/>
        <w:rPr>
          <w:rFonts w:ascii="GHEA Grapalat" w:eastAsiaTheme="minorHAnsi" w:hAnsi="GHEA Grapalat" w:cstheme="minorBidi"/>
        </w:rPr>
      </w:pPr>
      <w:r w:rsidRPr="00200B3B">
        <w:rPr>
          <w:rFonts w:ascii="GHEA Grapalat" w:eastAsiaTheme="minorHAnsi" w:hAnsi="GHEA Grapalat" w:cstheme="minorBidi"/>
        </w:rPr>
        <w:lastRenderedPageBreak/>
        <w:t xml:space="preserve">указанный </w:t>
      </w:r>
      <w:r w:rsidR="002461B3">
        <w:rPr>
          <w:rFonts w:ascii="GHEA Grapalat" w:eastAsiaTheme="minorHAnsi" w:hAnsi="GHEA Grapalat" w:cstheme="minorBidi"/>
        </w:rPr>
        <w:t>в приглашении к процедуре закуп</w:t>
      </w:r>
      <w:r w:rsidRPr="00200B3B">
        <w:rPr>
          <w:rFonts w:ascii="GHEA Grapalat" w:eastAsiaTheme="minorHAnsi" w:hAnsi="GHEA Grapalat" w:cstheme="minorBidi"/>
        </w:rPr>
        <w:t xml:space="preserve">ок, организованной с целью заключения договора упомянутого в пункте 1 настоящей гарантии. </w:t>
      </w:r>
    </w:p>
    <w:p w14:paraId="102A05DD" w14:textId="77777777" w:rsidR="00ED3432" w:rsidRPr="00B138F3" w:rsidRDefault="00ED3432" w:rsidP="00ED3432">
      <w:pPr>
        <w:pStyle w:val="NormalWeb"/>
        <w:shd w:val="clear" w:color="auto" w:fill="FFFFFF"/>
        <w:contextualSpacing/>
        <w:jc w:val="both"/>
        <w:rPr>
          <w:rStyle w:val="Strong"/>
          <w:rFonts w:ascii="GHEA Grapalat" w:hAnsi="GHEA Grapalat"/>
          <w:b w:val="0"/>
          <w:bCs w:val="0"/>
          <w:sz w:val="20"/>
          <w:szCs w:val="20"/>
        </w:rPr>
      </w:pPr>
    </w:p>
    <w:p w14:paraId="372FAD40"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6. Бенефициар предъявляет требование лицу, выдающему гарантию, в письменной форме. К требованию прилагаются следующие документы:</w:t>
      </w:r>
    </w:p>
    <w:p w14:paraId="3B165268" w14:textId="77777777" w:rsidR="00D273E6" w:rsidRPr="00B138F3" w:rsidRDefault="00D273E6"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626437AC" w14:textId="77777777" w:rsidR="005B3A59" w:rsidRPr="00B138F3" w:rsidRDefault="005B3A59" w:rsidP="005B3A59">
      <w:pPr>
        <w:pStyle w:val="NormalWeb"/>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1) копии заключенного договора N</w:t>
      </w:r>
      <w:r w:rsidRPr="00B138F3">
        <w:rPr>
          <w:rFonts w:ascii="GHEA Grapalat" w:eastAsiaTheme="minorHAnsi" w:hAnsi="GHEA Grapalat" w:cstheme="minorBidi"/>
          <w:lang w:val="hy-AM"/>
        </w:rPr>
        <w:t xml:space="preserve"> </w:t>
      </w:r>
      <w:r w:rsidRPr="00B138F3">
        <w:rPr>
          <w:rFonts w:ascii="GHEA Grapalat" w:eastAsiaTheme="minorHAnsi" w:hAnsi="GHEA Grapalat" w:cstheme="minorBidi"/>
        </w:rPr>
        <w:t xml:space="preserve">_____________________, включая </w:t>
      </w:r>
    </w:p>
    <w:p w14:paraId="39B89DCC" w14:textId="77777777" w:rsidR="005B3A59" w:rsidRPr="00B138F3" w:rsidRDefault="005B3A59" w:rsidP="005B3A59">
      <w:pPr>
        <w:pStyle w:val="NormalWeb"/>
        <w:shd w:val="clear" w:color="auto" w:fill="FFFFFF"/>
        <w:contextualSpacing/>
        <w:jc w:val="both"/>
        <w:rPr>
          <w:rFonts w:ascii="GHEA Grapalat" w:eastAsiaTheme="minorHAnsi" w:hAnsi="GHEA Grapalat" w:cstheme="minorBidi"/>
          <w:sz w:val="18"/>
          <w:szCs w:val="18"/>
        </w:rPr>
      </w:pPr>
      <w:r w:rsidRPr="00B138F3">
        <w:rPr>
          <w:rFonts w:eastAsiaTheme="minorHAnsi" w:cstheme="minorBidi"/>
        </w:rPr>
        <w:t xml:space="preserve">                                                               </w:t>
      </w:r>
      <w:r w:rsidR="00D273E6" w:rsidRPr="00B138F3">
        <w:rPr>
          <w:rFonts w:eastAsiaTheme="minorHAnsi" w:cstheme="minorBidi"/>
        </w:rPr>
        <w:t xml:space="preserve">          </w:t>
      </w:r>
      <w:r w:rsidRPr="00B138F3">
        <w:rPr>
          <w:rFonts w:ascii="GHEA Grapalat" w:eastAsiaTheme="minorHAnsi" w:hAnsi="GHEA Grapalat" w:cstheme="minorBidi"/>
          <w:sz w:val="18"/>
          <w:szCs w:val="18"/>
        </w:rPr>
        <w:t>номер заключаемого договара</w:t>
      </w:r>
    </w:p>
    <w:p w14:paraId="7A8A6C8E"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копии внесенных  в него изменений, дополнительных соглашений,</w:t>
      </w:r>
    </w:p>
    <w:p w14:paraId="2B736E6F"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06607311"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r>
        <w:fldChar w:fldCharType="begin"/>
      </w:r>
      <w:r>
        <w:instrText>HYPERLINK "http://www.procurement.am"</w:instrText>
      </w:r>
      <w:r>
        <w:fldChar w:fldCharType="separate"/>
      </w:r>
      <w:r w:rsidRPr="00B138F3">
        <w:rPr>
          <w:rStyle w:val="Hyperlink"/>
          <w:rFonts w:ascii="GHEA Grapalat" w:hAnsi="GHEA Grapalat"/>
          <w:color w:val="auto"/>
          <w:sz w:val="20"/>
          <w:szCs w:val="20"/>
          <w:lang w:val="hy-AM"/>
        </w:rPr>
        <w:t>www.procurement.am</w:t>
      </w:r>
      <w:r>
        <w:fldChar w:fldCharType="end"/>
      </w:r>
      <w:r w:rsidRPr="00B138F3">
        <w:rPr>
          <w:rFonts w:ascii="GHEA Grapalat" w:eastAsiaTheme="minorHAnsi" w:hAnsi="GHEA Grapalat" w:cstheme="minorBidi"/>
        </w:rPr>
        <w:t xml:space="preserve"> .</w:t>
      </w:r>
    </w:p>
    <w:p w14:paraId="3D2B0561"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367A288A"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077208DC"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3CCA816A"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14:paraId="3FD3A0C4"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14:paraId="34CB5034" w14:textId="77777777" w:rsidR="005B3A59" w:rsidRPr="00B138F3"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14:paraId="76D09BED" w14:textId="77777777" w:rsidR="005B3A59" w:rsidRPr="00B138F3"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p>
    <w:p w14:paraId="3BFAC66A" w14:textId="77777777" w:rsidR="005B3A59" w:rsidRPr="00B138F3"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1E9A98F7" w14:textId="77777777" w:rsidR="005B3A59" w:rsidRPr="00B138F3"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14:paraId="2BEB0802"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729F0B1E"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5A7A684C"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hAnsi="GHEA Grapalat"/>
          <w:sz w:val="20"/>
          <w:szCs w:val="20"/>
        </w:rPr>
      </w:pPr>
    </w:p>
    <w:p w14:paraId="250002C1"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0C76631C"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34C4D71B"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7E7CE78B"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18CBBD4E" w14:textId="77777777" w:rsidR="005B3A59" w:rsidRPr="00B138F3" w:rsidRDefault="005B3A59" w:rsidP="005B3A59">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14:paraId="5B2A0BE9"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14:paraId="7717DAC9"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6931357F" w14:textId="77777777" w:rsidR="001005B0" w:rsidRPr="00B138F3" w:rsidRDefault="001005B0" w:rsidP="00B46D58">
      <w:pPr>
        <w:widowControl w:val="0"/>
        <w:spacing w:after="160"/>
        <w:ind w:left="567" w:right="565"/>
        <w:jc w:val="center"/>
        <w:rPr>
          <w:rFonts w:ascii="GHEA Grapalat" w:hAnsi="GHEA Grapalat"/>
          <w:b/>
        </w:rPr>
      </w:pPr>
    </w:p>
    <w:p w14:paraId="1FDE394F" w14:textId="77777777" w:rsidR="001005B0" w:rsidRPr="00B138F3" w:rsidRDefault="001005B0" w:rsidP="00B46D58">
      <w:pPr>
        <w:widowControl w:val="0"/>
        <w:spacing w:after="160"/>
        <w:ind w:left="567" w:right="565"/>
        <w:jc w:val="center"/>
        <w:rPr>
          <w:rFonts w:ascii="GHEA Grapalat" w:hAnsi="GHEA Grapalat"/>
          <w:b/>
        </w:rPr>
      </w:pPr>
    </w:p>
    <w:p w14:paraId="2B493BF4" w14:textId="77777777" w:rsidR="00E15A1C" w:rsidRDefault="00E15A1C" w:rsidP="000A214C">
      <w:pPr>
        <w:widowControl w:val="0"/>
        <w:spacing w:after="160"/>
        <w:jc w:val="right"/>
        <w:rPr>
          <w:rFonts w:ascii="GHEA Grapalat" w:hAnsi="GHEA Grapalat"/>
          <w:i/>
        </w:rPr>
      </w:pPr>
    </w:p>
    <w:p w14:paraId="338DD895" w14:textId="77777777" w:rsidR="00E15A1C" w:rsidRDefault="00E15A1C" w:rsidP="000A214C">
      <w:pPr>
        <w:widowControl w:val="0"/>
        <w:spacing w:after="160"/>
        <w:jc w:val="right"/>
        <w:rPr>
          <w:rFonts w:ascii="GHEA Grapalat" w:hAnsi="GHEA Grapalat"/>
          <w:i/>
        </w:rPr>
      </w:pPr>
    </w:p>
    <w:p w14:paraId="63BA96E8" w14:textId="77777777" w:rsidR="00E15A1C" w:rsidRDefault="00E15A1C" w:rsidP="000A214C">
      <w:pPr>
        <w:widowControl w:val="0"/>
        <w:spacing w:after="160"/>
        <w:jc w:val="right"/>
        <w:rPr>
          <w:rFonts w:ascii="GHEA Grapalat" w:hAnsi="GHEA Grapalat"/>
          <w:i/>
        </w:rPr>
      </w:pPr>
    </w:p>
    <w:p w14:paraId="083C26C4" w14:textId="77777777" w:rsidR="00E15A1C" w:rsidRDefault="00E15A1C" w:rsidP="000A214C">
      <w:pPr>
        <w:widowControl w:val="0"/>
        <w:spacing w:after="160"/>
        <w:jc w:val="right"/>
        <w:rPr>
          <w:rFonts w:ascii="GHEA Grapalat" w:hAnsi="GHEA Grapalat"/>
          <w:i/>
        </w:rPr>
      </w:pPr>
    </w:p>
    <w:p w14:paraId="06A7D093" w14:textId="77777777" w:rsidR="00E15A1C" w:rsidRDefault="00E15A1C" w:rsidP="000A214C">
      <w:pPr>
        <w:widowControl w:val="0"/>
        <w:spacing w:after="160"/>
        <w:jc w:val="right"/>
        <w:rPr>
          <w:rFonts w:ascii="GHEA Grapalat" w:hAnsi="GHEA Grapalat"/>
          <w:i/>
        </w:rPr>
      </w:pPr>
    </w:p>
    <w:p w14:paraId="6B337CFF" w14:textId="5BEE14CD" w:rsidR="003C56A3" w:rsidRPr="00AD29CE" w:rsidRDefault="005F68FA" w:rsidP="003C56A3">
      <w:pPr>
        <w:jc w:val="right"/>
        <w:rPr>
          <w:rFonts w:ascii="GHEA Grapalat" w:hAnsi="GHEA Grapalat"/>
          <w:b/>
        </w:rPr>
      </w:pPr>
      <w:r>
        <w:rPr>
          <w:rFonts w:ascii="GHEA Grapalat" w:hAnsi="GHEA Grapalat"/>
          <w:i/>
        </w:rPr>
        <w:br w:type="page"/>
      </w:r>
      <w:r w:rsidR="003C56A3" w:rsidRPr="00AD29CE">
        <w:rPr>
          <w:rFonts w:ascii="GHEA Grapalat" w:hAnsi="GHEA Grapalat"/>
          <w:b/>
        </w:rPr>
        <w:lastRenderedPageBreak/>
        <w:t xml:space="preserve"> </w:t>
      </w:r>
    </w:p>
    <w:p w14:paraId="449C1B4C" w14:textId="73FC333B" w:rsidR="003B2F27" w:rsidRPr="006F1605" w:rsidRDefault="003B2F27" w:rsidP="00D54B46">
      <w:pPr>
        <w:jc w:val="right"/>
        <w:rPr>
          <w:rFonts w:ascii="GHEA Grapalat" w:hAnsi="GHEA Grapalat" w:cs="Sylfaen"/>
          <w:b/>
        </w:rPr>
      </w:pPr>
      <w:r w:rsidRPr="00AD29CE">
        <w:rPr>
          <w:rFonts w:ascii="GHEA Grapalat" w:hAnsi="GHEA Grapalat"/>
          <w:b/>
        </w:rPr>
        <w:t xml:space="preserve">Приложение № </w:t>
      </w:r>
      <w:r w:rsidR="00B337B0" w:rsidRPr="006F1605">
        <w:rPr>
          <w:rFonts w:ascii="GHEA Grapalat" w:hAnsi="GHEA Grapalat"/>
          <w:b/>
        </w:rPr>
        <w:t>6</w:t>
      </w:r>
    </w:p>
    <w:p w14:paraId="33D00B7A" w14:textId="2AA13394" w:rsidR="003B2F27" w:rsidRDefault="003B2F27" w:rsidP="0093175C">
      <w:pPr>
        <w:pStyle w:val="BodyTextIndent3"/>
        <w:widowControl w:val="0"/>
        <w:spacing w:line="240" w:lineRule="auto"/>
        <w:contextualSpacing/>
        <w:jc w:val="right"/>
        <w:rPr>
          <w:rFonts w:ascii="GHEA Grapalat" w:hAnsi="GHEA Grapalat"/>
          <w:b/>
          <w:sz w:val="24"/>
          <w:szCs w:val="24"/>
        </w:rPr>
      </w:pPr>
      <w:r w:rsidRPr="00AD29CE">
        <w:rPr>
          <w:rFonts w:ascii="GHEA Grapalat" w:hAnsi="GHEA Grapalat"/>
          <w:b/>
          <w:sz w:val="24"/>
          <w:szCs w:val="24"/>
        </w:rPr>
        <w:t xml:space="preserve">к Приглашению на </w:t>
      </w:r>
      <w:r w:rsidR="00C50A7C">
        <w:rPr>
          <w:rFonts w:ascii="GHEA Grapalat" w:hAnsi="GHEA Grapalat"/>
          <w:b/>
          <w:sz w:val="24"/>
          <w:szCs w:val="24"/>
        </w:rPr>
        <w:t>неотложный открытый конкурс</w:t>
      </w:r>
      <w:r w:rsidRPr="00C95D0C">
        <w:rPr>
          <w:rFonts w:ascii="GHEA Grapalat" w:hAnsi="GHEA Grapalat" w:cs="Sylfaen"/>
          <w:b/>
          <w:sz w:val="24"/>
          <w:szCs w:val="24"/>
        </w:rPr>
        <w:br/>
      </w:r>
      <w:r>
        <w:rPr>
          <w:rFonts w:ascii="GHEA Grapalat" w:hAnsi="GHEA Grapalat"/>
          <w:b/>
          <w:sz w:val="24"/>
          <w:szCs w:val="24"/>
        </w:rPr>
        <w:t xml:space="preserve">под кодом </w:t>
      </w:r>
      <w:r w:rsidR="00CD3B30">
        <w:rPr>
          <w:rFonts w:ascii="GHEA Grapalat" w:hAnsi="GHEA Grapalat"/>
          <w:b/>
          <w:sz w:val="24"/>
          <w:szCs w:val="24"/>
        </w:rPr>
        <w:t>ԵՔ-ՀԲՄԽԾՁԲ-25/66</w:t>
      </w:r>
    </w:p>
    <w:p w14:paraId="61AC1F60" w14:textId="77777777" w:rsidR="00D54B46" w:rsidRDefault="00D54B46" w:rsidP="0093175C">
      <w:pPr>
        <w:pStyle w:val="BodyTextIndent3"/>
        <w:widowControl w:val="0"/>
        <w:spacing w:line="240" w:lineRule="auto"/>
        <w:contextualSpacing/>
        <w:jc w:val="right"/>
        <w:rPr>
          <w:rFonts w:ascii="GHEA Grapalat" w:hAnsi="GHEA Grapalat"/>
          <w:b/>
          <w:sz w:val="24"/>
          <w:szCs w:val="24"/>
        </w:rPr>
      </w:pPr>
    </w:p>
    <w:p w14:paraId="6307E0A2" w14:textId="77777777" w:rsidR="00D54B46" w:rsidRDefault="00D54B46" w:rsidP="0093175C">
      <w:pPr>
        <w:pStyle w:val="BodyTextIndent3"/>
        <w:widowControl w:val="0"/>
        <w:spacing w:line="240" w:lineRule="auto"/>
        <w:contextualSpacing/>
        <w:jc w:val="right"/>
        <w:rPr>
          <w:rFonts w:ascii="GHEA Grapalat" w:hAnsi="GHEA Grapalat"/>
          <w:b/>
          <w:sz w:val="24"/>
          <w:szCs w:val="24"/>
        </w:rPr>
      </w:pPr>
    </w:p>
    <w:p w14:paraId="50FE9193" w14:textId="77777777" w:rsidR="00D54B46" w:rsidRPr="00936B04" w:rsidRDefault="00D54B46" w:rsidP="00D54B46">
      <w:pPr>
        <w:widowControl w:val="0"/>
        <w:spacing w:after="160" w:line="360" w:lineRule="auto"/>
        <w:ind w:firstLine="142"/>
        <w:jc w:val="center"/>
        <w:rPr>
          <w:rFonts w:ascii="GHEA Grapalat" w:hAnsi="GHEA Grapalat" w:cs="Times Armenian"/>
          <w:b/>
        </w:rPr>
      </w:pPr>
      <w:r w:rsidRPr="00936B04">
        <w:rPr>
          <w:rFonts w:ascii="GHEA Grapalat" w:hAnsi="GHEA Grapalat"/>
          <w:b/>
        </w:rPr>
        <w:t xml:space="preserve">ДОГОВОР ЗАКУПКИ </w:t>
      </w:r>
      <w:r w:rsidRPr="00936B04">
        <w:rPr>
          <w:rFonts w:ascii="GHEA Grapalat" w:hAnsi="GHEA Grapalat"/>
          <w:b/>
        </w:rPr>
        <w:br/>
        <w:t xml:space="preserve">НА ПРЕДОСТАВЛЕНИЕ </w:t>
      </w:r>
      <w:r>
        <w:rPr>
          <w:rFonts w:ascii="GHEA Grapalat" w:hAnsi="GHEA Grapalat"/>
          <w:b/>
        </w:rPr>
        <w:t>УСЛУГ</w:t>
      </w:r>
      <w:r w:rsidRPr="00936B04">
        <w:rPr>
          <w:rFonts w:ascii="GHEA Grapalat" w:hAnsi="GHEA Grapalat"/>
          <w:b/>
        </w:rPr>
        <w:t xml:space="preserve"> </w:t>
      </w:r>
    </w:p>
    <w:p w14:paraId="5123A10C" w14:textId="77777777" w:rsidR="00D54B46" w:rsidRPr="00A10586" w:rsidRDefault="00D54B46" w:rsidP="00D54B46">
      <w:pPr>
        <w:widowControl w:val="0"/>
        <w:spacing w:after="160" w:line="360" w:lineRule="auto"/>
        <w:jc w:val="center"/>
        <w:rPr>
          <w:rFonts w:ascii="GHEA Grapalat" w:hAnsi="GHEA Grapalat"/>
          <w:b/>
        </w:rPr>
      </w:pPr>
      <w:r w:rsidRPr="00936B04">
        <w:rPr>
          <w:rFonts w:ascii="GHEA Grapalat" w:hAnsi="GHEA Grapalat"/>
          <w:b/>
        </w:rPr>
        <w:t>№ ___________________</w:t>
      </w:r>
    </w:p>
    <w:p w14:paraId="5EE631BC" w14:textId="77777777" w:rsidR="00D54B46" w:rsidRPr="00D04EA3" w:rsidDel="00DE24EF" w:rsidRDefault="00D54B46" w:rsidP="00D54B46">
      <w:pPr>
        <w:widowControl w:val="0"/>
        <w:spacing w:after="160" w:line="360" w:lineRule="auto"/>
        <w:jc w:val="center"/>
        <w:rPr>
          <w:del w:id="18" w:author="Vardan" w:date="2022-03-24T23:12:00Z"/>
          <w:rFonts w:ascii="GHEA Grapalat" w:hAnsi="GHEA Grapalat"/>
          <w:b/>
          <w:lang w:val="en-U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D54B46" w14:paraId="63098AEE" w14:textId="77777777" w:rsidTr="00EA35BC">
        <w:tc>
          <w:tcPr>
            <w:tcW w:w="4643" w:type="dxa"/>
          </w:tcPr>
          <w:p w14:paraId="400ED41C" w14:textId="77777777" w:rsidR="00D54B46" w:rsidRPr="00D04EA3" w:rsidRDefault="00D54B46" w:rsidP="00EA35BC">
            <w:pPr>
              <w:widowControl w:val="0"/>
              <w:spacing w:after="160" w:line="360" w:lineRule="auto"/>
              <w:ind w:left="567"/>
              <w:rPr>
                <w:rFonts w:ascii="GHEA Grapalat" w:hAnsi="GHEA Grapalat"/>
                <w:b/>
                <w:u w:val="single"/>
                <w:lang w:val="en-US"/>
              </w:rPr>
            </w:pPr>
            <w:r w:rsidRPr="00AD29CE">
              <w:rPr>
                <w:rFonts w:ascii="GHEA Grapalat" w:hAnsi="GHEA Grapalat"/>
              </w:rPr>
              <w:t>г</w:t>
            </w:r>
            <w:r>
              <w:rPr>
                <w:rFonts w:ascii="GHEA Grapalat" w:hAnsi="GHEA Grapalat"/>
                <w:lang w:val="en-US"/>
              </w:rPr>
              <w:t>.</w:t>
            </w:r>
          </w:p>
        </w:tc>
        <w:tc>
          <w:tcPr>
            <w:tcW w:w="4644" w:type="dxa"/>
          </w:tcPr>
          <w:p w14:paraId="13EC15B5" w14:textId="77777777" w:rsidR="00D54B46" w:rsidRPr="00D04EA3" w:rsidRDefault="00D54B46" w:rsidP="00EA35BC">
            <w:pPr>
              <w:widowControl w:val="0"/>
              <w:tabs>
                <w:tab w:val="left" w:pos="1701"/>
                <w:tab w:val="left" w:pos="2552"/>
                <w:tab w:val="left" w:pos="8865"/>
              </w:tabs>
              <w:spacing w:after="160" w:line="360" w:lineRule="auto"/>
              <w:ind w:firstLine="567"/>
              <w:jc w:val="right"/>
              <w:rPr>
                <w:rFonts w:ascii="GHEA Grapalat" w:hAnsi="GHEA Grapalat" w:cs="Sylfaen"/>
                <w:lang w:val="en-US"/>
              </w:rPr>
            </w:pPr>
            <w:r w:rsidRPr="00AD29CE">
              <w:rPr>
                <w:rFonts w:ascii="GHEA Grapalat" w:hAnsi="GHEA Grapalat"/>
              </w:rPr>
              <w:t>"</w:t>
            </w:r>
            <w:r w:rsidRPr="006F5F33">
              <w:rPr>
                <w:rFonts w:ascii="GHEA Grapalat" w:hAnsi="GHEA Grapalat"/>
              </w:rPr>
              <w:tab/>
            </w:r>
            <w:r w:rsidRPr="00AD29CE">
              <w:rPr>
                <w:rFonts w:ascii="GHEA Grapalat" w:hAnsi="GHEA Grapalat"/>
              </w:rPr>
              <w:t>"</w:t>
            </w:r>
            <w:r>
              <w:rPr>
                <w:rFonts w:ascii="GHEA Grapalat" w:hAnsi="GHEA Grapalat"/>
              </w:rPr>
              <w:t xml:space="preserve"> </w:t>
            </w:r>
            <w:r w:rsidRPr="00AD29CE">
              <w:rPr>
                <w:rFonts w:ascii="GHEA Grapalat" w:hAnsi="GHEA Grapalat"/>
              </w:rPr>
              <w:t>2</w:t>
            </w:r>
            <w:r>
              <w:rPr>
                <w:rFonts w:ascii="GHEA Grapalat" w:hAnsi="GHEA Grapalat"/>
              </w:rPr>
              <w:t>0.</w:t>
            </w:r>
            <w:r>
              <w:rPr>
                <w:rFonts w:ascii="GHEA Grapalat" w:hAnsi="GHEA Grapalat"/>
              </w:rPr>
              <w:tab/>
            </w:r>
            <w:r w:rsidRPr="00AD29CE">
              <w:rPr>
                <w:rFonts w:ascii="GHEA Grapalat" w:hAnsi="GHEA Grapalat"/>
              </w:rPr>
              <w:t>г.</w:t>
            </w:r>
          </w:p>
        </w:tc>
      </w:tr>
    </w:tbl>
    <w:p w14:paraId="0023C5ED" w14:textId="77777777" w:rsidR="00D54B46" w:rsidRPr="00AD29CE" w:rsidRDefault="00D54B46" w:rsidP="00D54B46">
      <w:pPr>
        <w:widowControl w:val="0"/>
        <w:spacing w:after="160" w:line="336" w:lineRule="auto"/>
        <w:jc w:val="both"/>
        <w:rPr>
          <w:rFonts w:ascii="GHEA Grapalat" w:hAnsi="GHEA Grapalat"/>
        </w:rPr>
      </w:pPr>
      <w:r w:rsidRPr="00D04EA3">
        <w:rPr>
          <w:rFonts w:ascii="GHEA Grapalat" w:hAnsi="GHEA Grapalat"/>
        </w:rPr>
        <w:t>____________________, в лице _______________________, действующего на основании устава _________________, (далее — "Заказчик), с одной стороны, и</w:t>
      </w:r>
      <w:r w:rsidRPr="00D04EA3">
        <w:rPr>
          <w:rFonts w:ascii="Courier New" w:hAnsi="Courier New" w:cs="Courier New"/>
          <w:lang w:val="en-US"/>
        </w:rPr>
        <w:t> </w:t>
      </w:r>
      <w:r w:rsidRPr="00D04EA3">
        <w:rPr>
          <w:rFonts w:ascii="GHEA Grapalat" w:hAnsi="GHEA Grapalat"/>
        </w:rPr>
        <w:t>__________________, в лице директора ____________________, действующего на основании устава ________________________, (далее — Исполнитель), с другой стороны, заключили настоящий Договор о следующем.</w:t>
      </w:r>
    </w:p>
    <w:p w14:paraId="776CB311" w14:textId="77777777" w:rsidR="00D54B46" w:rsidRPr="00AD29CE" w:rsidDel="00DE24EF" w:rsidRDefault="00D54B46" w:rsidP="00D54B46">
      <w:pPr>
        <w:widowControl w:val="0"/>
        <w:spacing w:after="120"/>
        <w:jc w:val="both"/>
        <w:rPr>
          <w:del w:id="19" w:author="Vardan" w:date="2022-03-24T23:12:00Z"/>
          <w:rFonts w:ascii="GHEA Grapalat" w:hAnsi="GHEA Grapalat"/>
          <w:i/>
        </w:rPr>
      </w:pPr>
    </w:p>
    <w:p w14:paraId="201E8632" w14:textId="77777777" w:rsidR="00D54B46" w:rsidRPr="00D04EA3" w:rsidRDefault="00D54B46" w:rsidP="00D54B46">
      <w:pPr>
        <w:spacing w:after="160" w:line="336" w:lineRule="auto"/>
        <w:jc w:val="center"/>
        <w:rPr>
          <w:rFonts w:ascii="GHEA Grapalat" w:hAnsi="GHEA Grapalat"/>
          <w:b/>
        </w:rPr>
      </w:pPr>
      <w:r w:rsidRPr="00D04EA3">
        <w:rPr>
          <w:rFonts w:ascii="GHEA Grapalat" w:hAnsi="GHEA Grapalat"/>
          <w:b/>
        </w:rPr>
        <w:t>1. ПРЕДМЕТ ДОГОВОРА</w:t>
      </w:r>
    </w:p>
    <w:p w14:paraId="4E0EE722" w14:textId="77777777" w:rsidR="00D54B46" w:rsidRPr="00AD29CE" w:rsidRDefault="00D54B46" w:rsidP="00D54B46">
      <w:pPr>
        <w:widowControl w:val="0"/>
        <w:tabs>
          <w:tab w:val="left" w:pos="1134"/>
        </w:tabs>
        <w:spacing w:after="160" w:line="336" w:lineRule="auto"/>
        <w:ind w:firstLine="567"/>
        <w:jc w:val="both"/>
        <w:rPr>
          <w:rFonts w:ascii="GHEA Grapalat" w:hAnsi="GHEA Grapalat" w:cs="Sylfaen"/>
        </w:rPr>
      </w:pPr>
      <w:r w:rsidRPr="00AD29CE">
        <w:rPr>
          <w:rFonts w:ascii="GHEA Grapalat" w:hAnsi="GHEA Grapalat"/>
        </w:rPr>
        <w:t>1.</w:t>
      </w:r>
      <w:r>
        <w:rPr>
          <w:rFonts w:ascii="GHEA Grapalat" w:hAnsi="GHEA Grapalat"/>
        </w:rPr>
        <w:t>1.</w:t>
      </w:r>
      <w:r>
        <w:rPr>
          <w:rFonts w:ascii="GHEA Grapalat" w:hAnsi="GHEA Grapalat"/>
        </w:rPr>
        <w:tab/>
      </w:r>
      <w:r w:rsidRPr="00AD29CE">
        <w:rPr>
          <w:rFonts w:ascii="GHEA Grapalat" w:hAnsi="GHEA Grapalat"/>
        </w:rPr>
        <w:t xml:space="preserve">Заказчик поручает, а Исполнитель принимает обязательство по предоставлению </w:t>
      </w:r>
      <w:r w:rsidRPr="00C95D0C">
        <w:rPr>
          <w:rFonts w:ascii="GHEA Grapalat" w:hAnsi="GHEA Grapalat"/>
        </w:rPr>
        <w:t>________________</w:t>
      </w:r>
      <w:r w:rsidRPr="00AD29CE">
        <w:rPr>
          <w:rFonts w:ascii="GHEA Grapalat" w:hAnsi="GHEA Grapalat"/>
        </w:rPr>
        <w:t xml:space="preserve"> услуг (далее — услуга), согласно требованиям Технической характеристики-графика закупки, установленной Приложением № 1, составляющим неотъемлемую часть настоящего договора (далее — договор).</w:t>
      </w:r>
    </w:p>
    <w:p w14:paraId="2CC5DB52" w14:textId="77777777" w:rsidR="00D54B46" w:rsidRPr="003F3FE8" w:rsidRDefault="00D54B46" w:rsidP="00D54B46">
      <w:pPr>
        <w:widowControl w:val="0"/>
        <w:tabs>
          <w:tab w:val="left" w:pos="1134"/>
        </w:tabs>
        <w:spacing w:after="160" w:line="360" w:lineRule="auto"/>
        <w:ind w:firstLine="567"/>
        <w:jc w:val="both"/>
        <w:rPr>
          <w:rFonts w:ascii="GHEA Grapalat" w:hAnsi="GHEA Grapalat"/>
        </w:rPr>
      </w:pPr>
      <w:r w:rsidRPr="00AD29CE">
        <w:rPr>
          <w:rFonts w:ascii="GHEA Grapalat" w:hAnsi="GHEA Grapalat"/>
        </w:rPr>
        <w:t>1.</w:t>
      </w:r>
      <w:r>
        <w:rPr>
          <w:rFonts w:ascii="GHEA Grapalat" w:hAnsi="GHEA Grapalat"/>
        </w:rPr>
        <w:t>2.</w:t>
      </w:r>
      <w:r>
        <w:rPr>
          <w:rFonts w:ascii="GHEA Grapalat" w:hAnsi="GHEA Grapalat"/>
        </w:rPr>
        <w:tab/>
      </w:r>
      <w:r w:rsidRPr="00AD29CE">
        <w:rPr>
          <w:rFonts w:ascii="GHEA Grapalat" w:hAnsi="GHEA Grapalat"/>
        </w:rPr>
        <w:t>Услуга предоставляется в соответствии с</w:t>
      </w:r>
      <w:r>
        <w:rPr>
          <w:rFonts w:ascii="GHEA Grapalat" w:hAnsi="GHEA Grapalat"/>
        </w:rPr>
        <w:t xml:space="preserve"> </w:t>
      </w:r>
      <w:r w:rsidRPr="00A9167B">
        <w:rPr>
          <w:rFonts w:ascii="GHEA Grapalat" w:hAnsi="GHEA Grapalat"/>
        </w:rPr>
        <w:t>градостроительной нормативно-технической и утвержденной проектно-сметной документацией и</w:t>
      </w:r>
      <w:r w:rsidRPr="00AD29CE">
        <w:rPr>
          <w:rFonts w:ascii="GHEA Grapalat" w:hAnsi="GHEA Grapalat"/>
        </w:rPr>
        <w:t xml:space="preserve"> установленной Приложением № 1 к договору Технической характеристикой-графиком закупки и в установленные сроки</w:t>
      </w:r>
      <w:r w:rsidRPr="008B7378">
        <w:rPr>
          <w:rFonts w:ascii="GHEA Grapalat" w:hAnsi="GHEA Grapalat"/>
        </w:rPr>
        <w:t>.</w:t>
      </w:r>
      <w:r w:rsidRPr="008B7378">
        <w:rPr>
          <w:rFonts w:ascii="GHEA Grapalat" w:hAnsi="GHEA Grapalat"/>
          <w:vertAlign w:val="superscript"/>
        </w:rPr>
        <w:t>16.1</w:t>
      </w:r>
    </w:p>
    <w:p w14:paraId="3D7B95B5" w14:textId="77777777" w:rsidR="00D54B46" w:rsidRDefault="00D54B46" w:rsidP="00D54B46">
      <w:pPr>
        <w:rPr>
          <w:rFonts w:ascii="GHEA Grapalat" w:hAnsi="GHEA Grapalat" w:cs="Sylfaen"/>
        </w:rPr>
      </w:pPr>
    </w:p>
    <w:p w14:paraId="492B0E14" w14:textId="77777777" w:rsidR="00D54B46" w:rsidRPr="00AD29CE" w:rsidRDefault="00D54B46" w:rsidP="00D54B46">
      <w:pPr>
        <w:widowControl w:val="0"/>
        <w:spacing w:after="160" w:line="360" w:lineRule="auto"/>
        <w:jc w:val="center"/>
        <w:rPr>
          <w:rFonts w:ascii="GHEA Grapalat" w:hAnsi="GHEA Grapalat" w:cs="Sylfaen"/>
          <w:b/>
          <w:smallCaps/>
        </w:rPr>
      </w:pPr>
      <w:r w:rsidRPr="00AD29CE">
        <w:rPr>
          <w:rFonts w:ascii="GHEA Grapalat" w:hAnsi="GHEA Grapalat"/>
          <w:b/>
          <w:smallCaps/>
        </w:rPr>
        <w:t>2. ПРАВА И ОБЯЗАННОСТИ СТОРОН</w:t>
      </w:r>
    </w:p>
    <w:p w14:paraId="13C8007E" w14:textId="77777777" w:rsidR="00D54B46" w:rsidRPr="00AD29CE" w:rsidRDefault="00D54B46" w:rsidP="00D54B46">
      <w:pPr>
        <w:widowControl w:val="0"/>
        <w:tabs>
          <w:tab w:val="left" w:pos="1134"/>
        </w:tabs>
        <w:spacing w:after="160" w:line="360" w:lineRule="auto"/>
        <w:ind w:firstLine="567"/>
        <w:contextualSpacing/>
        <w:jc w:val="both"/>
        <w:rPr>
          <w:rFonts w:ascii="GHEA Grapalat" w:hAnsi="GHEA Grapalat" w:cs="Sylfaen"/>
        </w:rPr>
      </w:pPr>
      <w:r w:rsidRPr="00AD29CE">
        <w:rPr>
          <w:rFonts w:ascii="GHEA Grapalat" w:hAnsi="GHEA Grapalat"/>
        </w:rPr>
        <w:t>2.</w:t>
      </w:r>
      <w:r>
        <w:rPr>
          <w:rFonts w:ascii="GHEA Grapalat" w:hAnsi="GHEA Grapalat"/>
        </w:rPr>
        <w:t>1.</w:t>
      </w:r>
      <w:r>
        <w:rPr>
          <w:rFonts w:ascii="GHEA Grapalat" w:hAnsi="GHEA Grapalat"/>
        </w:rPr>
        <w:tab/>
      </w:r>
      <w:r w:rsidRPr="00AD29CE">
        <w:rPr>
          <w:rFonts w:ascii="GHEA Grapalat" w:hAnsi="GHEA Grapalat"/>
        </w:rPr>
        <w:t>Заказчик имеет право:</w:t>
      </w:r>
    </w:p>
    <w:p w14:paraId="7AC79279" w14:textId="77777777" w:rsidR="00D54B46" w:rsidRPr="008B7378" w:rsidRDefault="00D54B46" w:rsidP="00D54B46">
      <w:pPr>
        <w:widowControl w:val="0"/>
        <w:tabs>
          <w:tab w:val="left" w:pos="1276"/>
        </w:tabs>
        <w:spacing w:after="160" w:line="360" w:lineRule="auto"/>
        <w:ind w:firstLine="567"/>
        <w:contextualSpacing/>
        <w:jc w:val="both"/>
        <w:rPr>
          <w:rFonts w:ascii="GHEA Grapalat" w:hAnsi="GHEA Grapalat"/>
        </w:rPr>
      </w:pPr>
      <w:r w:rsidRPr="00AD29CE">
        <w:rPr>
          <w:rFonts w:ascii="GHEA Grapalat" w:hAnsi="GHEA Grapalat"/>
        </w:rPr>
        <w:t>2.1.</w:t>
      </w:r>
      <w:r>
        <w:rPr>
          <w:rFonts w:ascii="GHEA Grapalat" w:hAnsi="GHEA Grapalat"/>
        </w:rPr>
        <w:t>1.</w:t>
      </w:r>
      <w:r>
        <w:rPr>
          <w:rFonts w:ascii="GHEA Grapalat" w:hAnsi="GHEA Grapalat"/>
        </w:rPr>
        <w:tab/>
      </w:r>
      <w:r w:rsidRPr="00AD29CE">
        <w:rPr>
          <w:rFonts w:ascii="GHEA Grapalat" w:hAnsi="GHEA Grapalat"/>
        </w:rPr>
        <w:t xml:space="preserve">В любое время проверять ход и качество предоставляемой </w:t>
      </w:r>
    </w:p>
    <w:p w14:paraId="554B2EB5" w14:textId="77777777" w:rsidR="00D54B46" w:rsidRPr="00AD29CE" w:rsidRDefault="00D54B46" w:rsidP="00D54B46">
      <w:pPr>
        <w:rPr>
          <w:rFonts w:ascii="GHEA Grapalat" w:hAnsi="GHEA Grapalat" w:cs="Sylfaen"/>
        </w:rPr>
      </w:pPr>
      <w:r w:rsidRPr="00AD29CE">
        <w:rPr>
          <w:rFonts w:ascii="GHEA Grapalat" w:hAnsi="GHEA Grapalat"/>
        </w:rPr>
        <w:t>Исполнителем услуги, без вмешательства в деятельность Исполнителя.</w:t>
      </w:r>
    </w:p>
    <w:p w14:paraId="404BAE3F" w14:textId="77777777" w:rsidR="00D54B46" w:rsidRPr="00AD29CE" w:rsidRDefault="00D54B46" w:rsidP="00D54B46">
      <w:pPr>
        <w:widowControl w:val="0"/>
        <w:tabs>
          <w:tab w:val="left" w:pos="1276"/>
        </w:tabs>
        <w:spacing w:after="160" w:line="360" w:lineRule="auto"/>
        <w:ind w:firstLine="567"/>
        <w:jc w:val="both"/>
        <w:rPr>
          <w:rFonts w:ascii="GHEA Grapalat" w:hAnsi="GHEA Grapalat"/>
        </w:rPr>
      </w:pPr>
      <w:r w:rsidRPr="00AD29CE">
        <w:rPr>
          <w:rFonts w:ascii="GHEA Grapalat" w:hAnsi="GHEA Grapalat"/>
        </w:rPr>
        <w:t>2.1.</w:t>
      </w:r>
      <w:r>
        <w:rPr>
          <w:rFonts w:ascii="GHEA Grapalat" w:hAnsi="GHEA Grapalat"/>
        </w:rPr>
        <w:t>2.</w:t>
      </w:r>
      <w:r>
        <w:rPr>
          <w:rFonts w:ascii="GHEA Grapalat" w:hAnsi="GHEA Grapalat"/>
        </w:rPr>
        <w:tab/>
      </w:r>
      <w:r w:rsidRPr="00AD29CE">
        <w:rPr>
          <w:rFonts w:ascii="GHEA Grapalat" w:hAnsi="GHEA Grapalat"/>
        </w:rPr>
        <w:t xml:space="preserve">Если предоставлена услуга, не соответствующая Технической характеристике-графику закупки, указанной в Приложении № 1 к договору: </w:t>
      </w:r>
    </w:p>
    <w:p w14:paraId="32686E38" w14:textId="77777777" w:rsidR="00D54B46" w:rsidRPr="00A115B0" w:rsidRDefault="00D54B46" w:rsidP="00D54B46">
      <w:pPr>
        <w:widowControl w:val="0"/>
        <w:tabs>
          <w:tab w:val="left" w:pos="1134"/>
        </w:tabs>
        <w:spacing w:after="160" w:line="360" w:lineRule="auto"/>
        <w:ind w:firstLine="567"/>
        <w:jc w:val="both"/>
        <w:rPr>
          <w:rFonts w:ascii="GHEA Grapalat" w:hAnsi="GHEA Grapalat"/>
        </w:rPr>
      </w:pPr>
      <w:r w:rsidRPr="00AD29CE">
        <w:rPr>
          <w:rFonts w:ascii="GHEA Grapalat" w:hAnsi="GHEA Grapalat"/>
        </w:rPr>
        <w:t>а)</w:t>
      </w:r>
      <w:r w:rsidRPr="00BC61E7">
        <w:rPr>
          <w:rFonts w:ascii="GHEA Grapalat" w:hAnsi="GHEA Grapalat"/>
        </w:rPr>
        <w:tab/>
      </w:r>
      <w:r w:rsidRPr="00A9167B">
        <w:rPr>
          <w:rFonts w:ascii="GHEA Grapalat" w:hAnsi="GHEA Grapalat"/>
        </w:rPr>
        <w:t xml:space="preserve">Не принимать услугу и установить разумный срок для надлежащего </w:t>
      </w:r>
      <w:r w:rsidRPr="00A9167B">
        <w:rPr>
          <w:rFonts w:ascii="GHEA Grapalat" w:hAnsi="GHEA Grapalat"/>
        </w:rPr>
        <w:lastRenderedPageBreak/>
        <w:t>оказания услуги в соответствии с требованиями, предусмотренными договором (безвозмездно), и требовать от исполнителя уплаты штрафа, предусмотренного пунктом 5.2 и пени, предусмотренней пунктом 5.3 договора</w:t>
      </w:r>
      <w:r>
        <w:rPr>
          <w:rFonts w:ascii="GHEA Grapalat" w:hAnsi="GHEA Grapalat"/>
        </w:rPr>
        <w:t>;</w:t>
      </w:r>
      <w:r w:rsidRPr="00A9167B">
        <w:rPr>
          <w:rFonts w:ascii="GHEA Grapalat" w:hAnsi="GHEA Grapalat"/>
        </w:rPr>
        <w:t>16.2</w:t>
      </w:r>
    </w:p>
    <w:p w14:paraId="6B59312F" w14:textId="77777777" w:rsidR="00D54B46" w:rsidRPr="00BC61E7" w:rsidRDefault="00D54B46" w:rsidP="00D54B46">
      <w:pPr>
        <w:widowControl w:val="0"/>
        <w:tabs>
          <w:tab w:val="left" w:pos="1080"/>
          <w:tab w:val="left" w:pos="1134"/>
        </w:tabs>
        <w:spacing w:after="160" w:line="360" w:lineRule="auto"/>
        <w:ind w:firstLine="567"/>
        <w:jc w:val="both"/>
        <w:rPr>
          <w:rFonts w:ascii="GHEA Grapalat" w:hAnsi="GHEA Grapalat"/>
        </w:rPr>
      </w:pPr>
      <w:r w:rsidRPr="00AD29CE">
        <w:rPr>
          <w:rFonts w:ascii="GHEA Grapalat" w:hAnsi="GHEA Grapalat"/>
        </w:rPr>
        <w:t>б)</w:t>
      </w:r>
      <w:r w:rsidRPr="00BC61E7">
        <w:rPr>
          <w:rFonts w:ascii="GHEA Grapalat" w:hAnsi="GHEA Grapalat"/>
        </w:rPr>
        <w:tab/>
      </w:r>
      <w:r w:rsidRPr="00AD29CE">
        <w:rPr>
          <w:rFonts w:ascii="GHEA Grapalat" w:hAnsi="GHEA Grapalat"/>
        </w:rPr>
        <w:t>Отказываться от исполнения договора и требовать возврата уплаченной за услугу суммы, а также требовать от Исполнителя уплаты предусмотренно</w:t>
      </w:r>
      <w:r>
        <w:rPr>
          <w:rFonts w:ascii="GHEA Grapalat" w:hAnsi="GHEA Grapalat"/>
        </w:rPr>
        <w:t>го пунктом 5.2 договора штрафа.</w:t>
      </w:r>
    </w:p>
    <w:p w14:paraId="57C0C5EB" w14:textId="77777777" w:rsidR="00D54B46" w:rsidRPr="00AD29CE" w:rsidRDefault="00D54B46" w:rsidP="00D54B46">
      <w:pPr>
        <w:widowControl w:val="0"/>
        <w:tabs>
          <w:tab w:val="left" w:pos="1276"/>
        </w:tabs>
        <w:spacing w:after="160" w:line="360" w:lineRule="auto"/>
        <w:ind w:firstLine="567"/>
        <w:jc w:val="both"/>
        <w:rPr>
          <w:rFonts w:ascii="GHEA Grapalat" w:hAnsi="GHEA Grapalat"/>
        </w:rPr>
      </w:pPr>
      <w:r w:rsidRPr="00AD29CE">
        <w:rPr>
          <w:rFonts w:ascii="GHEA Grapalat" w:hAnsi="GHEA Grapalat"/>
        </w:rPr>
        <w:t>2.1.</w:t>
      </w:r>
      <w:r>
        <w:rPr>
          <w:rFonts w:ascii="GHEA Grapalat" w:hAnsi="GHEA Grapalat"/>
        </w:rPr>
        <w:t>3.</w:t>
      </w:r>
      <w:r>
        <w:rPr>
          <w:rFonts w:ascii="GHEA Grapalat" w:hAnsi="GHEA Grapalat"/>
        </w:rPr>
        <w:tab/>
      </w:r>
      <w:r w:rsidRPr="00AD29CE">
        <w:rPr>
          <w:rFonts w:ascii="GHEA Grapalat" w:hAnsi="GHEA Grapalat"/>
        </w:rPr>
        <w:t>В одностороннем порядке расторгать договор, если Исполнитель существенным образом нарушил договор. Нарушение договора Исполнителем считается существенным, если:</w:t>
      </w:r>
    </w:p>
    <w:p w14:paraId="1975AD4D" w14:textId="77777777" w:rsidR="00D54B46" w:rsidRPr="00AD29CE" w:rsidRDefault="00D54B46" w:rsidP="00D54B46">
      <w:pPr>
        <w:widowControl w:val="0"/>
        <w:tabs>
          <w:tab w:val="left" w:pos="1134"/>
        </w:tabs>
        <w:spacing w:after="160" w:line="360" w:lineRule="auto"/>
        <w:ind w:firstLine="567"/>
        <w:jc w:val="both"/>
        <w:rPr>
          <w:rFonts w:ascii="GHEA Grapalat" w:hAnsi="GHEA Grapalat"/>
        </w:rPr>
      </w:pPr>
      <w:r w:rsidRPr="00AD29CE">
        <w:rPr>
          <w:rFonts w:ascii="GHEA Grapalat" w:hAnsi="GHEA Grapalat"/>
        </w:rPr>
        <w:t>а)</w:t>
      </w:r>
      <w:r w:rsidRPr="00561745">
        <w:rPr>
          <w:rFonts w:ascii="GHEA Grapalat" w:hAnsi="GHEA Grapalat"/>
        </w:rPr>
        <w:tab/>
      </w:r>
      <w:r w:rsidRPr="00AD29CE">
        <w:rPr>
          <w:rFonts w:ascii="GHEA Grapalat" w:hAnsi="GHEA Grapalat"/>
        </w:rPr>
        <w:t>предоставленная услуга не соответствует требованиям, установленным Приложением № 1 к договору;</w:t>
      </w:r>
    </w:p>
    <w:p w14:paraId="52863026" w14:textId="77777777" w:rsidR="00D54B46" w:rsidRPr="00AD29CE" w:rsidRDefault="00D54B46" w:rsidP="00D54B46">
      <w:pPr>
        <w:widowControl w:val="0"/>
        <w:tabs>
          <w:tab w:val="left" w:pos="1134"/>
        </w:tabs>
        <w:spacing w:after="160" w:line="360" w:lineRule="auto"/>
        <w:ind w:firstLine="567"/>
        <w:jc w:val="both"/>
        <w:rPr>
          <w:rFonts w:ascii="GHEA Grapalat" w:hAnsi="GHEA Grapalat"/>
        </w:rPr>
      </w:pPr>
      <w:r w:rsidRPr="00AD29CE">
        <w:rPr>
          <w:rFonts w:ascii="GHEA Grapalat" w:hAnsi="GHEA Grapalat"/>
        </w:rPr>
        <w:t>б)</w:t>
      </w:r>
      <w:r w:rsidRPr="00561745">
        <w:rPr>
          <w:rFonts w:ascii="GHEA Grapalat" w:hAnsi="GHEA Grapalat"/>
        </w:rPr>
        <w:tab/>
      </w:r>
      <w:r w:rsidRPr="00AD29CE">
        <w:rPr>
          <w:rFonts w:ascii="GHEA Grapalat" w:hAnsi="GHEA Grapalat"/>
        </w:rPr>
        <w:t>нарушен срок предоставления услуги.</w:t>
      </w:r>
    </w:p>
    <w:p w14:paraId="00F1FF18" w14:textId="77777777" w:rsidR="00D54B46" w:rsidRPr="00AD29CE" w:rsidRDefault="00D54B46" w:rsidP="00D54B46">
      <w:pPr>
        <w:widowControl w:val="0"/>
        <w:tabs>
          <w:tab w:val="left" w:pos="1134"/>
        </w:tabs>
        <w:spacing w:after="160" w:line="360" w:lineRule="auto"/>
        <w:ind w:firstLine="567"/>
        <w:jc w:val="both"/>
        <w:rPr>
          <w:rFonts w:ascii="GHEA Grapalat" w:hAnsi="GHEA Grapalat" w:cs="Sylfaen"/>
          <w:b/>
        </w:rPr>
      </w:pPr>
      <w:r w:rsidRPr="00AD29CE">
        <w:rPr>
          <w:rFonts w:ascii="GHEA Grapalat" w:hAnsi="GHEA Grapalat"/>
          <w:b/>
        </w:rPr>
        <w:t>2.</w:t>
      </w:r>
      <w:r>
        <w:rPr>
          <w:rFonts w:ascii="GHEA Grapalat" w:hAnsi="GHEA Grapalat"/>
          <w:b/>
        </w:rPr>
        <w:t>2.</w:t>
      </w:r>
      <w:r>
        <w:rPr>
          <w:rFonts w:ascii="GHEA Grapalat" w:hAnsi="GHEA Grapalat"/>
          <w:b/>
        </w:rPr>
        <w:tab/>
      </w:r>
      <w:r w:rsidRPr="00AD29CE">
        <w:rPr>
          <w:rFonts w:ascii="GHEA Grapalat" w:hAnsi="GHEA Grapalat"/>
          <w:b/>
        </w:rPr>
        <w:t>Заказчик обязан:</w:t>
      </w:r>
    </w:p>
    <w:p w14:paraId="5ED3F4AA" w14:textId="77777777" w:rsidR="00D54B46" w:rsidRPr="00AD29CE" w:rsidRDefault="00D54B46" w:rsidP="00D54B46">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2.2.</w:t>
      </w:r>
      <w:r>
        <w:rPr>
          <w:rFonts w:ascii="GHEA Grapalat" w:hAnsi="GHEA Grapalat"/>
        </w:rPr>
        <w:t>1.</w:t>
      </w:r>
      <w:r>
        <w:rPr>
          <w:rFonts w:ascii="GHEA Grapalat" w:hAnsi="GHEA Grapalat"/>
        </w:rPr>
        <w:tab/>
      </w:r>
      <w:r w:rsidRPr="00AD29CE">
        <w:rPr>
          <w:rFonts w:ascii="GHEA Grapalat" w:hAnsi="GHEA Grapalat"/>
        </w:rPr>
        <w:t>Обсуждать и принимать результат услуги, предоставленной в соответствии с Технической характеристикой-графиком закупки, а в случаях выявления недостатков в результате услуги — незамедлительно в письменной форме уведомлять об этом Исполнителя.</w:t>
      </w:r>
    </w:p>
    <w:p w14:paraId="045DF966" w14:textId="77777777" w:rsidR="00D54B46" w:rsidRPr="00AD29CE" w:rsidRDefault="00D54B46" w:rsidP="00D54B46">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2.2.</w:t>
      </w:r>
      <w:r>
        <w:rPr>
          <w:rFonts w:ascii="GHEA Grapalat" w:hAnsi="GHEA Grapalat"/>
        </w:rPr>
        <w:t>2.</w:t>
      </w:r>
      <w:r>
        <w:rPr>
          <w:rFonts w:ascii="GHEA Grapalat" w:hAnsi="GHEA Grapalat"/>
        </w:rPr>
        <w:tab/>
      </w:r>
      <w:r w:rsidRPr="00AD29CE">
        <w:rPr>
          <w:rFonts w:ascii="GHEA Grapalat" w:hAnsi="GHEA Grapalat"/>
        </w:rPr>
        <w:t>В случае приема результата услуги, уплатить Исполнителю суммы, подлежащие уплате последнему</w:t>
      </w:r>
      <w:r w:rsidRPr="005E3152">
        <w:rPr>
          <w:rFonts w:ascii="GHEA Grapalat" w:hAnsi="GHEA Grapalat"/>
        </w:rPr>
        <w:t xml:space="preserve"> </w:t>
      </w:r>
      <w:r w:rsidRPr="004B7F02">
        <w:rPr>
          <w:rFonts w:ascii="GHEA Grapalat" w:hAnsi="GHEA Grapalat"/>
        </w:rPr>
        <w:t>за должным образом оказанные услуги</w:t>
      </w:r>
      <w:r w:rsidRPr="00AD29CE">
        <w:rPr>
          <w:rFonts w:ascii="GHEA Grapalat" w:hAnsi="GHEA Grapalat"/>
        </w:rPr>
        <w:t>, а в случае нарушения срока — также предусмотренную пунктом 5.5 договора пеню.</w:t>
      </w:r>
    </w:p>
    <w:p w14:paraId="2435829E" w14:textId="77777777" w:rsidR="00D54B46" w:rsidRPr="004B7F02" w:rsidRDefault="00D54B46" w:rsidP="00D54B46">
      <w:pPr>
        <w:rPr>
          <w:rFonts w:ascii="GHEA Grapalat" w:hAnsi="GHEA Grapalat"/>
          <w:b/>
        </w:rPr>
      </w:pPr>
      <w:r w:rsidRPr="004B7F02">
        <w:rPr>
          <w:rFonts w:ascii="GHEA Grapalat" w:hAnsi="GHEA Grapalat"/>
          <w:b/>
        </w:rPr>
        <w:t>-----------------------------------</w:t>
      </w:r>
    </w:p>
    <w:p w14:paraId="33E0A298" w14:textId="77777777" w:rsidR="00D54B46" w:rsidRPr="004B7F02" w:rsidRDefault="00D54B46" w:rsidP="00D54B46">
      <w:pPr>
        <w:jc w:val="both"/>
        <w:rPr>
          <w:rFonts w:ascii="GHEA Grapalat" w:hAnsi="GHEA Grapalat"/>
          <w:b/>
          <w:sz w:val="18"/>
          <w:szCs w:val="18"/>
          <w:vertAlign w:val="superscript"/>
        </w:rPr>
      </w:pPr>
      <w:r w:rsidRPr="004B7F02">
        <w:rPr>
          <w:rFonts w:ascii="GHEA Grapalat" w:hAnsi="GHEA Grapalat"/>
          <w:b/>
          <w:sz w:val="18"/>
          <w:szCs w:val="18"/>
          <w:vertAlign w:val="superscript"/>
        </w:rPr>
        <w:t>16.2</w:t>
      </w:r>
      <w:r w:rsidRPr="004B7F02">
        <w:rPr>
          <w:rFonts w:ascii="GHEA Grapalat" w:hAnsi="GHEA Grapalat"/>
          <w:b/>
          <w:sz w:val="18"/>
          <w:szCs w:val="18"/>
        </w:rPr>
        <w:t xml:space="preserve"> </w:t>
      </w:r>
      <w:r w:rsidRPr="004B7F02">
        <w:rPr>
          <w:rFonts w:ascii="GHEA Grapalat" w:hAnsi="GHEA Grapalat"/>
          <w:i/>
          <w:sz w:val="18"/>
          <w:szCs w:val="18"/>
        </w:rPr>
        <w:t>Если предметом закупки является оказание услуг технического надзора за выполнением строительных проектов, то пункт «а» пункта 2.1.2 излагается в следующей редакции: «Не принимать услугу и установить разумный срок для надлежащего оказания услуги в соответствии с требованиями, предусмотренными договором (безвозмездно), и требовать от исполнителя уплаты штрафа, предусмотренного пунктом 5.2 и пени, предусмотренней пунктом 5.3 договора»</w:t>
      </w:r>
      <w:r w:rsidRPr="004B7F02">
        <w:rPr>
          <w:rFonts w:ascii="GHEA Grapalat" w:hAnsi="GHEA Grapalat"/>
          <w:i/>
          <w:sz w:val="18"/>
          <w:szCs w:val="18"/>
          <w:vertAlign w:val="superscript"/>
        </w:rPr>
        <w:br w:type="page"/>
      </w:r>
    </w:p>
    <w:p w14:paraId="4BCA67BA" w14:textId="77777777" w:rsidR="00D54B46" w:rsidRPr="00AD29CE" w:rsidRDefault="00D54B46" w:rsidP="00D54B46">
      <w:pPr>
        <w:widowControl w:val="0"/>
        <w:tabs>
          <w:tab w:val="left" w:pos="1134"/>
        </w:tabs>
        <w:spacing w:after="160" w:line="360" w:lineRule="auto"/>
        <w:ind w:firstLine="567"/>
        <w:jc w:val="both"/>
        <w:rPr>
          <w:rFonts w:ascii="GHEA Grapalat" w:hAnsi="GHEA Grapalat" w:cs="Sylfaen"/>
          <w:b/>
        </w:rPr>
      </w:pPr>
      <w:r w:rsidRPr="00AD29CE">
        <w:rPr>
          <w:rFonts w:ascii="GHEA Grapalat" w:hAnsi="GHEA Grapalat"/>
          <w:b/>
        </w:rPr>
        <w:lastRenderedPageBreak/>
        <w:t>2.</w:t>
      </w:r>
      <w:r>
        <w:rPr>
          <w:rFonts w:ascii="GHEA Grapalat" w:hAnsi="GHEA Grapalat"/>
          <w:b/>
        </w:rPr>
        <w:t>3.</w:t>
      </w:r>
      <w:r>
        <w:rPr>
          <w:rFonts w:ascii="GHEA Grapalat" w:hAnsi="GHEA Grapalat"/>
          <w:b/>
        </w:rPr>
        <w:tab/>
      </w:r>
      <w:r w:rsidRPr="00AD29CE">
        <w:rPr>
          <w:rFonts w:ascii="GHEA Grapalat" w:hAnsi="GHEA Grapalat"/>
          <w:b/>
        </w:rPr>
        <w:t>Исполнитель имеет право:</w:t>
      </w:r>
    </w:p>
    <w:p w14:paraId="2EFA217D" w14:textId="77777777" w:rsidR="00D54B46" w:rsidRPr="00AD29CE" w:rsidRDefault="00D54B46" w:rsidP="00D54B46">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2.3.</w:t>
      </w:r>
      <w:r>
        <w:rPr>
          <w:rFonts w:ascii="GHEA Grapalat" w:hAnsi="GHEA Grapalat"/>
        </w:rPr>
        <w:t>1.</w:t>
      </w:r>
      <w:r>
        <w:rPr>
          <w:rFonts w:ascii="GHEA Grapalat" w:hAnsi="GHEA Grapalat"/>
        </w:rPr>
        <w:tab/>
      </w:r>
      <w:r w:rsidRPr="00AD29CE">
        <w:rPr>
          <w:rFonts w:ascii="GHEA Grapalat" w:hAnsi="GHEA Grapalat"/>
        </w:rPr>
        <w:t xml:space="preserve">Требовать от Заказчика подлежащие уплате ему </w:t>
      </w:r>
      <w:r w:rsidRPr="00675436">
        <w:rPr>
          <w:rFonts w:ascii="GHEA Grapalat" w:hAnsi="GHEA Grapalat"/>
        </w:rPr>
        <w:t>суммы за должным образом оказанные услуги, а в случае нарушения Заказчиком срока уплаты, указанного в пункте 4.2 договора — также предусмотренную пунктом 5</w:t>
      </w:r>
      <w:r w:rsidRPr="00AD29CE">
        <w:rPr>
          <w:rFonts w:ascii="GHEA Grapalat" w:hAnsi="GHEA Grapalat"/>
        </w:rPr>
        <w:t>.5 договора пеню.</w:t>
      </w:r>
    </w:p>
    <w:p w14:paraId="4CE386DC" w14:textId="77777777" w:rsidR="00D54B46" w:rsidRPr="00AD29CE" w:rsidRDefault="00D54B46" w:rsidP="00D54B46">
      <w:pPr>
        <w:widowControl w:val="0"/>
        <w:tabs>
          <w:tab w:val="left" w:pos="1134"/>
        </w:tabs>
        <w:spacing w:after="160" w:line="360" w:lineRule="auto"/>
        <w:ind w:firstLine="567"/>
        <w:jc w:val="both"/>
        <w:rPr>
          <w:rFonts w:ascii="GHEA Grapalat" w:hAnsi="GHEA Grapalat" w:cs="Sylfaen"/>
          <w:b/>
        </w:rPr>
      </w:pPr>
      <w:r w:rsidRPr="00AD29CE">
        <w:rPr>
          <w:rFonts w:ascii="GHEA Grapalat" w:hAnsi="GHEA Grapalat"/>
          <w:b/>
        </w:rPr>
        <w:t>2.</w:t>
      </w:r>
      <w:r>
        <w:rPr>
          <w:rFonts w:ascii="GHEA Grapalat" w:hAnsi="GHEA Grapalat"/>
          <w:b/>
        </w:rPr>
        <w:t>4.</w:t>
      </w:r>
      <w:r>
        <w:rPr>
          <w:rFonts w:ascii="GHEA Grapalat" w:hAnsi="GHEA Grapalat"/>
          <w:b/>
        </w:rPr>
        <w:tab/>
      </w:r>
      <w:r w:rsidRPr="00AD29CE">
        <w:rPr>
          <w:rFonts w:ascii="GHEA Grapalat" w:hAnsi="GHEA Grapalat"/>
          <w:b/>
        </w:rPr>
        <w:t>Исполнитель обязан:</w:t>
      </w:r>
    </w:p>
    <w:p w14:paraId="4FB98694" w14:textId="77777777" w:rsidR="00D54B46" w:rsidRPr="00AD29CE" w:rsidRDefault="00D54B46" w:rsidP="00D54B46">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2.4.</w:t>
      </w:r>
      <w:r>
        <w:rPr>
          <w:rFonts w:ascii="GHEA Grapalat" w:hAnsi="GHEA Grapalat"/>
        </w:rPr>
        <w:t>1.</w:t>
      </w:r>
      <w:r>
        <w:rPr>
          <w:rFonts w:ascii="GHEA Grapalat" w:hAnsi="GHEA Grapalat"/>
        </w:rPr>
        <w:tab/>
      </w:r>
      <w:r w:rsidRPr="00AD29CE">
        <w:rPr>
          <w:rFonts w:ascii="GHEA Grapalat" w:hAnsi="GHEA Grapalat"/>
        </w:rPr>
        <w:t xml:space="preserve">Обеспечивать </w:t>
      </w:r>
      <w:r>
        <w:rPr>
          <w:rFonts w:ascii="GHEA Grapalat" w:hAnsi="GHEA Grapalat"/>
        </w:rPr>
        <w:t xml:space="preserve">надлежащее </w:t>
      </w:r>
      <w:r w:rsidRPr="00AD29CE">
        <w:rPr>
          <w:rFonts w:ascii="GHEA Grapalat" w:hAnsi="GHEA Grapalat"/>
        </w:rPr>
        <w:t>предоставление услуги по условиям, установленным Приложением № 1 к договору, руководствуясь действующим законодательством.</w:t>
      </w:r>
    </w:p>
    <w:p w14:paraId="1B6CC1BF" w14:textId="77777777" w:rsidR="00D54B46" w:rsidRPr="00AD29CE" w:rsidRDefault="00D54B46" w:rsidP="00D54B46">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2.4.2</w:t>
      </w:r>
      <w:r w:rsidRPr="00C95D0C">
        <w:rPr>
          <w:rFonts w:ascii="GHEA Grapalat" w:hAnsi="GHEA Grapalat"/>
        </w:rPr>
        <w:t>.</w:t>
      </w:r>
      <w:r w:rsidRPr="00561745">
        <w:rPr>
          <w:rFonts w:ascii="GHEA Grapalat" w:hAnsi="GHEA Grapalat"/>
        </w:rPr>
        <w:tab/>
      </w:r>
      <w:r w:rsidRPr="00AD29CE">
        <w:rPr>
          <w:rFonts w:ascii="GHEA Grapalat" w:hAnsi="GHEA Grapalat"/>
        </w:rPr>
        <w:t>В предусмотренных договором случаях уплачивать предусмотренные пунктами 5.2 и 5.3 договора пеню и штраф.</w:t>
      </w:r>
    </w:p>
    <w:p w14:paraId="36517808" w14:textId="77777777" w:rsidR="00D54B46" w:rsidRDefault="00D54B46" w:rsidP="00D54B46">
      <w:pPr>
        <w:widowControl w:val="0"/>
        <w:spacing w:after="160" w:line="360" w:lineRule="auto"/>
        <w:ind w:firstLine="567"/>
        <w:jc w:val="both"/>
        <w:rPr>
          <w:rFonts w:ascii="GHEA Grapalat" w:hAnsi="GHEA Grapalat"/>
        </w:rPr>
      </w:pPr>
      <w:r w:rsidRPr="00500F74">
        <w:rPr>
          <w:rFonts w:ascii="GHEA Grapalat" w:hAnsi="GHEA Grapalat"/>
        </w:rPr>
        <w:t>2.4.4. Требования к гарантийным срокам связываемого объекта и его отдельных частей представлены в проектно-сметной документации</w:t>
      </w:r>
      <w:r>
        <w:rPr>
          <w:rFonts w:ascii="GHEA Grapalat" w:hAnsi="GHEA Grapalat"/>
        </w:rPr>
        <w:t>.</w:t>
      </w:r>
    </w:p>
    <w:p w14:paraId="6E7694DC" w14:textId="77777777" w:rsidR="00D54B46" w:rsidRPr="00B138F3" w:rsidRDefault="00D54B46" w:rsidP="00D54B46">
      <w:pPr>
        <w:widowControl w:val="0"/>
        <w:tabs>
          <w:tab w:val="left" w:pos="1418"/>
        </w:tabs>
        <w:spacing w:after="160" w:line="360" w:lineRule="auto"/>
        <w:ind w:firstLine="567"/>
        <w:jc w:val="both"/>
        <w:rPr>
          <w:rFonts w:ascii="GHEA Grapalat" w:hAnsi="GHEA Grapalat"/>
        </w:rPr>
      </w:pPr>
      <w:r>
        <w:rPr>
          <w:rFonts w:ascii="GHEA Grapalat" w:hAnsi="GHEA Grapalat"/>
        </w:rPr>
        <w:t xml:space="preserve">2.4.5 </w:t>
      </w:r>
      <w:r w:rsidRPr="00500F74">
        <w:rPr>
          <w:rFonts w:ascii="GHEA Grapalat" w:hAnsi="GHEA Grapalat"/>
        </w:rPr>
        <w:t>Если в течение срока, установленного пунктом 2.4.4 настоящего договора, появляются недостатки, то исполнитель за неисполнение или ненадлежащее исполнение своих обязательств, предусмотренных настоящим Договором, выплачивает заказчику штраф в размере фактических расходов, осуществленных подрядчиком или заказчиком за устранение выявленного дефекта</w:t>
      </w:r>
      <w:r>
        <w:rPr>
          <w:rFonts w:ascii="GHEA Grapalat" w:hAnsi="GHEA Grapalat"/>
        </w:rPr>
        <w:t>.</w:t>
      </w:r>
    </w:p>
    <w:p w14:paraId="5639A07A" w14:textId="77777777" w:rsidR="00D54B46" w:rsidRPr="00B138F3" w:rsidRDefault="00D54B46" w:rsidP="00D54B46">
      <w:pPr>
        <w:widowControl w:val="0"/>
        <w:tabs>
          <w:tab w:val="left" w:pos="1418"/>
        </w:tabs>
        <w:spacing w:after="160"/>
        <w:ind w:firstLine="567"/>
        <w:jc w:val="both"/>
        <w:rPr>
          <w:rFonts w:ascii="GHEA Grapalat" w:hAnsi="GHEA Grapalat"/>
        </w:rPr>
      </w:pPr>
    </w:p>
    <w:p w14:paraId="7BCE392A" w14:textId="77777777" w:rsidR="00D54B46" w:rsidRPr="00AD29CE" w:rsidRDefault="00D54B46" w:rsidP="00D54B46">
      <w:pPr>
        <w:widowControl w:val="0"/>
        <w:spacing w:after="160" w:line="360" w:lineRule="auto"/>
        <w:jc w:val="center"/>
        <w:rPr>
          <w:rFonts w:ascii="GHEA Grapalat" w:hAnsi="GHEA Grapalat" w:cs="Sylfaen"/>
          <w:b/>
        </w:rPr>
      </w:pPr>
      <w:r w:rsidRPr="00AD29CE">
        <w:rPr>
          <w:rFonts w:ascii="GHEA Grapalat" w:hAnsi="GHEA Grapalat"/>
          <w:b/>
        </w:rPr>
        <w:t>3. ПОРЯДОК СДАЧИ И ПРИЕМКИ УСЛУГИ</w:t>
      </w:r>
    </w:p>
    <w:p w14:paraId="31740016" w14:textId="77777777" w:rsidR="00D54B46" w:rsidRPr="00AD29CE" w:rsidRDefault="00D54B46" w:rsidP="00D54B46">
      <w:pPr>
        <w:widowControl w:val="0"/>
        <w:tabs>
          <w:tab w:val="left" w:pos="1134"/>
        </w:tabs>
        <w:spacing w:after="160" w:line="360" w:lineRule="auto"/>
        <w:ind w:firstLine="567"/>
        <w:jc w:val="both"/>
        <w:rPr>
          <w:rFonts w:ascii="GHEA Grapalat" w:hAnsi="GHEA Grapalat"/>
        </w:rPr>
      </w:pPr>
      <w:r w:rsidRPr="00AD29CE">
        <w:rPr>
          <w:rFonts w:ascii="GHEA Grapalat" w:hAnsi="GHEA Grapalat"/>
        </w:rPr>
        <w:t>3.</w:t>
      </w:r>
      <w:r>
        <w:rPr>
          <w:rFonts w:ascii="GHEA Grapalat" w:hAnsi="GHEA Grapalat"/>
        </w:rPr>
        <w:t>1.</w:t>
      </w:r>
      <w:r>
        <w:rPr>
          <w:rFonts w:ascii="GHEA Grapalat" w:hAnsi="GHEA Grapalat"/>
        </w:rPr>
        <w:tab/>
      </w:r>
      <w:r w:rsidRPr="00AD29CE">
        <w:rPr>
          <w:rFonts w:ascii="GHEA Grapalat" w:hAnsi="GHEA Grapalat"/>
        </w:rPr>
        <w:t>Предоставленная услуга принимается подписанием акта сдачи-приемки между Заказчиком и Исполнителем. Факт сдачи услуги Заказчику фиксируется утвержденным в двустороннем порядке документом между Заказчиком и Исполнителем, с указанием даты составления документа.</w:t>
      </w:r>
      <w:r w:rsidRPr="00A9167B">
        <w:rPr>
          <w:rFonts w:ascii="GHEA Grapalat" w:hAnsi="GHEA Grapalat"/>
        </w:rPr>
        <w:t xml:space="preserve"> При этом прием результата оказанной и представленной</w:t>
      </w:r>
      <w:r w:rsidRPr="00B86FB7">
        <w:rPr>
          <w:rFonts w:ascii="GHEA Grapalat" w:hAnsi="GHEA Grapalat"/>
        </w:rPr>
        <w:t xml:space="preserve"> </w:t>
      </w:r>
      <w:r w:rsidRPr="00A9167B">
        <w:rPr>
          <w:rFonts w:ascii="GHEA Grapalat" w:hAnsi="GHEA Grapalat"/>
        </w:rPr>
        <w:t xml:space="preserve">заказчику услуги в рамках настоящего договора осуществляется, если Исполнитель полностью, в ежедневном режиме обеспечил требования, установленные градостроительными нормативно-техническими и утвержденными проектно-сметными документами, в том числе </w:t>
      </w:r>
      <w:r w:rsidRPr="00A9167B">
        <w:rPr>
          <w:rFonts w:ascii="GHEA Grapalat" w:hAnsi="GHEA Grapalat"/>
        </w:rPr>
        <w:lastRenderedPageBreak/>
        <w:t>оснащения строительной площадки, технической безопасности, санитарно-гигиенические и экологические нормы (в том числе меры по адаптации к изменению климата) и представил заказчику письменное заверение о соблюдении или несоблюдении подрядчиком в ежедневном режиме норм надлежащей организации, обустройства и технической безопасности строительной площадки, санитарно-гигиенических и экологических (в том числе меры по адаптации к изменению климата). При этом в заверении подробно представляются основания, подтверждающие факт несоблюдения правил и/или норм17.1</w:t>
      </w:r>
      <w:r w:rsidRPr="00B86FB7">
        <w:rPr>
          <w:rFonts w:ascii="GHEA Grapalat" w:hAnsi="GHEA Grapalat"/>
        </w:rPr>
        <w:t xml:space="preserve"> </w:t>
      </w:r>
    </w:p>
    <w:p w14:paraId="4A342156" w14:textId="77777777" w:rsidR="00D54B46" w:rsidRPr="00AD29CE" w:rsidRDefault="00D54B46" w:rsidP="00D54B46">
      <w:pPr>
        <w:widowControl w:val="0"/>
        <w:spacing w:after="160" w:line="360" w:lineRule="auto"/>
        <w:ind w:firstLine="567"/>
        <w:jc w:val="both"/>
        <w:rPr>
          <w:rFonts w:ascii="GHEA Grapalat" w:hAnsi="GHEA Grapalat" w:cs="Sylfaen"/>
        </w:rPr>
      </w:pPr>
      <w:r w:rsidRPr="00AD29CE">
        <w:rPr>
          <w:rFonts w:ascii="GHEA Grapalat" w:hAnsi="GHEA Grapalat"/>
        </w:rPr>
        <w:t>Включительно до дня, предусмотренного для предоставления услуги по договору, Исполнитель предоставляет Заказчику подписанный им документ, фиксирующий факт сдачи услуги Заказчику (Приложение № 3.1), а посредством системы электронных закупок armeps (пособие по осуществлению действия размещено в разделе "Электронные закупки" интернет-сайта, действующего по адресу: www.procurement.am) — также акт сдачи-приемки (Приложение № 3). При этом Исполнитель не скрепляет печатью акт сдачи-приемки,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www.procurement.am).</w:t>
      </w:r>
      <w:r>
        <w:rPr>
          <w:rFonts w:ascii="GHEA Grapalat" w:hAnsi="GHEA Grapalat"/>
        </w:rPr>
        <w:t xml:space="preserve"> </w:t>
      </w:r>
    </w:p>
    <w:p w14:paraId="4CEFB5CF" w14:textId="2BFA61E6" w:rsidR="00D54B46" w:rsidRPr="00AD29CE" w:rsidRDefault="00D54B46" w:rsidP="00D54B46">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3.</w:t>
      </w:r>
      <w:r>
        <w:rPr>
          <w:rFonts w:ascii="GHEA Grapalat" w:hAnsi="GHEA Grapalat"/>
        </w:rPr>
        <w:t>2.</w:t>
      </w:r>
      <w:r>
        <w:rPr>
          <w:rFonts w:ascii="GHEA Grapalat" w:hAnsi="GHEA Grapalat"/>
        </w:rPr>
        <w:tab/>
      </w:r>
      <w:r w:rsidRPr="00AD29CE">
        <w:rPr>
          <w:rFonts w:ascii="GHEA Grapalat" w:hAnsi="GHEA Grapalat"/>
        </w:rPr>
        <w:t>Если предоставленная услуга соответствует условиям договора, Заказчик в течение ___</w:t>
      </w:r>
      <w:r w:rsidR="00B86D70" w:rsidRPr="00B86D70">
        <w:rPr>
          <w:rFonts w:ascii="GHEA Grapalat" w:hAnsi="GHEA Grapalat"/>
        </w:rPr>
        <w:t>15</w:t>
      </w:r>
      <w:r w:rsidR="00C50A7C">
        <w:rPr>
          <w:rFonts w:ascii="GHEA Grapalat" w:hAnsi="GHEA Grapalat"/>
        </w:rPr>
        <w:t>-</w:t>
      </w:r>
      <w:r w:rsidRPr="00AD29CE">
        <w:rPr>
          <w:rFonts w:ascii="GHEA Grapalat" w:hAnsi="GHEA Grapalat"/>
        </w:rPr>
        <w:t xml:space="preserve"> рабочих дней с рабочего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акт сдачи-приемки, а также положительное заключение, послужившее основанием для его подписания. </w:t>
      </w:r>
    </w:p>
    <w:p w14:paraId="231EB0AD" w14:textId="77777777" w:rsidR="00D54B46" w:rsidRPr="00AD29CE" w:rsidRDefault="00D54B46" w:rsidP="00D54B46">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3.</w:t>
      </w:r>
      <w:r>
        <w:rPr>
          <w:rFonts w:ascii="GHEA Grapalat" w:hAnsi="GHEA Grapalat"/>
        </w:rPr>
        <w:t>3.</w:t>
      </w:r>
      <w:r>
        <w:rPr>
          <w:rFonts w:ascii="GHEA Grapalat" w:hAnsi="GHEA Grapalat"/>
        </w:rPr>
        <w:tab/>
      </w:r>
      <w:r w:rsidRPr="00AD29CE">
        <w:rPr>
          <w:rFonts w:ascii="GHEA Grapalat" w:hAnsi="GHEA Grapalat"/>
        </w:rPr>
        <w:t xml:space="preserve">Если предоставленная услуга или ее часть не соответствует условиям договора, то Заказчик не подписывает акт сдачи-приемки и в указанный в пункте 3.2 договора срок, посредством системы электронных закупок armeps, возвращает Исполнителю акт сдачи-приемки, а также отрицательное заключение, послужившее основанием для его неподписания. В случае применения настоящего пункта Заказчик предпринимает меры, предусмотренные договором для подобной </w:t>
      </w:r>
      <w:r w:rsidRPr="00AD29CE">
        <w:rPr>
          <w:rFonts w:ascii="GHEA Grapalat" w:hAnsi="GHEA Grapalat"/>
        </w:rPr>
        <w:lastRenderedPageBreak/>
        <w:t>ситуации и в отношении Исполнителя применяет меры ответственности, предусмотренные договором.</w:t>
      </w:r>
    </w:p>
    <w:p w14:paraId="6B6C9498" w14:textId="77777777" w:rsidR="00D54B46" w:rsidRPr="00AD29CE" w:rsidRDefault="00D54B46" w:rsidP="00D54B46">
      <w:pPr>
        <w:widowControl w:val="0"/>
        <w:tabs>
          <w:tab w:val="left" w:pos="1134"/>
        </w:tabs>
        <w:spacing w:after="160" w:line="336" w:lineRule="auto"/>
        <w:ind w:firstLine="567"/>
        <w:jc w:val="both"/>
        <w:rPr>
          <w:rFonts w:ascii="GHEA Grapalat" w:hAnsi="GHEA Grapalat" w:cs="Sylfaen"/>
        </w:rPr>
      </w:pPr>
      <w:r w:rsidRPr="00AD29CE">
        <w:rPr>
          <w:rFonts w:ascii="GHEA Grapalat" w:hAnsi="GHEA Grapalat"/>
        </w:rPr>
        <w:t>3.</w:t>
      </w:r>
      <w:r>
        <w:rPr>
          <w:rFonts w:ascii="GHEA Grapalat" w:hAnsi="GHEA Grapalat"/>
        </w:rPr>
        <w:t>4.</w:t>
      </w:r>
      <w:r>
        <w:rPr>
          <w:rFonts w:ascii="GHEA Grapalat" w:hAnsi="GHEA Grapalat"/>
        </w:rPr>
        <w:tab/>
      </w:r>
      <w:r w:rsidRPr="00AD29CE">
        <w:rPr>
          <w:rFonts w:ascii="GHEA Grapalat" w:hAnsi="GHEA Grapalat"/>
        </w:rPr>
        <w:t xml:space="preserve">Если в срок, установленный пунктом 3.2 договора, Заказчик не принимает предоставленной услуги или не отказывается принимать ее, то предоставленная услуга считается принятой, и на следующий рабочий день после установленного пунктом 3.2 договора окончательного срока Заказчик посредством системы электронных закупок предоставляет Исполнителю подписанный им акт сдачи-приемки. </w:t>
      </w:r>
    </w:p>
    <w:p w14:paraId="3F8D6A74" w14:textId="77777777" w:rsidR="00D54B46" w:rsidRPr="00AD29CE" w:rsidRDefault="00D54B46" w:rsidP="00D54B46">
      <w:pPr>
        <w:widowControl w:val="0"/>
        <w:spacing w:after="160" w:line="336" w:lineRule="auto"/>
        <w:jc w:val="center"/>
        <w:rPr>
          <w:rFonts w:ascii="GHEA Grapalat" w:hAnsi="GHEA Grapalat" w:cs="Sylfaen"/>
          <w:b/>
        </w:rPr>
      </w:pPr>
      <w:r w:rsidRPr="00AD29CE">
        <w:rPr>
          <w:rFonts w:ascii="GHEA Grapalat" w:hAnsi="GHEA Grapalat"/>
          <w:b/>
        </w:rPr>
        <w:t>4. ЦЕНА ДОГОВОРА</w:t>
      </w:r>
    </w:p>
    <w:p w14:paraId="2F39B8E3" w14:textId="77777777" w:rsidR="00D54B46" w:rsidRPr="00D04EA3" w:rsidRDefault="00D54B46" w:rsidP="00D54B46">
      <w:pPr>
        <w:widowControl w:val="0"/>
        <w:tabs>
          <w:tab w:val="left" w:pos="1134"/>
        </w:tabs>
        <w:spacing w:after="160" w:line="336" w:lineRule="auto"/>
        <w:ind w:firstLine="567"/>
        <w:jc w:val="both"/>
        <w:rPr>
          <w:rFonts w:ascii="GHEA Grapalat" w:hAnsi="GHEA Grapalat" w:cs="Sylfaen"/>
        </w:rPr>
      </w:pPr>
      <w:r w:rsidRPr="00AD29CE">
        <w:rPr>
          <w:rFonts w:ascii="GHEA Grapalat" w:hAnsi="GHEA Grapalat"/>
        </w:rPr>
        <w:t>4.1.</w:t>
      </w:r>
      <w:r w:rsidRPr="00D04EA3">
        <w:rPr>
          <w:rFonts w:ascii="GHEA Grapalat" w:hAnsi="GHEA Grapalat"/>
        </w:rPr>
        <w:tab/>
      </w:r>
      <w:r w:rsidRPr="00AD29CE">
        <w:rPr>
          <w:rFonts w:ascii="GHEA Grapalat" w:hAnsi="GHEA Grapalat"/>
        </w:rPr>
        <w:t>Цена подлежащей предоставлению Исполнителем услуги по настоящем</w:t>
      </w:r>
      <w:r>
        <w:rPr>
          <w:rFonts w:ascii="GHEA Grapalat" w:hAnsi="GHEA Grapalat"/>
        </w:rPr>
        <w:t>у договору составляет __</w:t>
      </w:r>
      <w:r w:rsidRPr="00AD29CE">
        <w:rPr>
          <w:rFonts w:ascii="GHEA Grapalat" w:hAnsi="GHEA Grapalat"/>
        </w:rPr>
        <w:t>__ (____п</w:t>
      </w:r>
      <w:r>
        <w:rPr>
          <w:rFonts w:ascii="GHEA Grapalat" w:hAnsi="GHEA Grapalat"/>
        </w:rPr>
        <w:t>рописью_________________________</w:t>
      </w:r>
      <w:r w:rsidRPr="00AD29CE">
        <w:rPr>
          <w:rFonts w:ascii="GHEA Grapalat" w:hAnsi="GHEA Grapalat"/>
        </w:rPr>
        <w:t>) драмов РА, включая НДС</w:t>
      </w:r>
      <w:r>
        <w:rPr>
          <w:rStyle w:val="FootnoteReference"/>
          <w:rFonts w:ascii="GHEA Grapalat" w:hAnsi="GHEA Grapalat"/>
        </w:rPr>
        <w:footnoteReference w:customMarkFollows="1" w:id="7"/>
        <w:t>18</w:t>
      </w:r>
      <w:r>
        <w:rPr>
          <w:rFonts w:ascii="GHEA Grapalat" w:hAnsi="GHEA Grapalat"/>
        </w:rPr>
        <w:t>.</w:t>
      </w:r>
    </w:p>
    <w:p w14:paraId="5476A0A6" w14:textId="77777777" w:rsidR="00D54B46" w:rsidRPr="00AD29CE" w:rsidRDefault="00D54B46" w:rsidP="00D54B46">
      <w:pPr>
        <w:widowControl w:val="0"/>
        <w:spacing w:after="160" w:line="336" w:lineRule="auto"/>
        <w:ind w:firstLine="567"/>
        <w:jc w:val="both"/>
        <w:rPr>
          <w:rFonts w:ascii="GHEA Grapalat" w:hAnsi="GHEA Grapalat" w:cs="Sylfaen"/>
        </w:rPr>
      </w:pPr>
      <w:r w:rsidRPr="00AD29CE">
        <w:rPr>
          <w:rFonts w:ascii="GHEA Grapalat" w:hAnsi="GHEA Grapalat"/>
        </w:rPr>
        <w:t>Цена включает все осуществляемые Исполнителем расходы, в том числе налоги, пошлины и установленные законодательством Республики Армения иные платежи.</w:t>
      </w:r>
    </w:p>
    <w:p w14:paraId="65FDE562" w14:textId="77777777" w:rsidR="00D54B46" w:rsidRPr="00AD29CE" w:rsidRDefault="00D54B46" w:rsidP="00D54B46">
      <w:pPr>
        <w:widowControl w:val="0"/>
        <w:spacing w:after="160" w:line="336" w:lineRule="auto"/>
        <w:ind w:firstLine="567"/>
        <w:jc w:val="both"/>
        <w:rPr>
          <w:rFonts w:ascii="GHEA Grapalat" w:hAnsi="GHEA Grapalat" w:cs="Sylfaen"/>
        </w:rPr>
      </w:pPr>
      <w:r w:rsidRPr="00AD29CE">
        <w:rPr>
          <w:rFonts w:ascii="GHEA Grapalat" w:hAnsi="GHEA Grapalat"/>
        </w:rPr>
        <w:t>Цена предоставления услуги стабильна, и Исполнитель не вправе требовать увеличения, а Заказчик — снижения этой цены.</w:t>
      </w:r>
    </w:p>
    <w:p w14:paraId="5855BBB7" w14:textId="77777777" w:rsidR="00D54B46" w:rsidRDefault="00D54B46" w:rsidP="00D54B46">
      <w:pPr>
        <w:widowControl w:val="0"/>
        <w:tabs>
          <w:tab w:val="left" w:pos="1134"/>
        </w:tabs>
        <w:spacing w:after="160" w:line="360" w:lineRule="auto"/>
        <w:ind w:firstLine="567"/>
        <w:jc w:val="both"/>
        <w:rPr>
          <w:rFonts w:ascii="GHEA Grapalat" w:hAnsi="GHEA Grapalat"/>
        </w:rPr>
      </w:pPr>
      <w:r w:rsidRPr="00AD29CE">
        <w:rPr>
          <w:rFonts w:ascii="GHEA Grapalat" w:hAnsi="GHEA Grapalat"/>
        </w:rPr>
        <w:t>4.</w:t>
      </w:r>
      <w:r>
        <w:rPr>
          <w:rFonts w:ascii="GHEA Grapalat" w:hAnsi="GHEA Grapalat"/>
        </w:rPr>
        <w:t>2.</w:t>
      </w:r>
      <w:r>
        <w:rPr>
          <w:rFonts w:ascii="GHEA Grapalat" w:hAnsi="GHEA Grapalat"/>
        </w:rPr>
        <w:tab/>
      </w:r>
      <w:r w:rsidRPr="00976E3D">
        <w:rPr>
          <w:rFonts w:ascii="GHEA Grapalat" w:hAnsi="GHEA Grapalat"/>
        </w:rPr>
        <w:t xml:space="preserve">, Заказчик платит за предоставленную ему услугу, в случае принятия в порядке, предусмотренном разделом 3 договора, </w:t>
      </w:r>
      <w:r w:rsidRPr="00AD29CE">
        <w:rPr>
          <w:rFonts w:ascii="GHEA Grapalat" w:hAnsi="GHEA Grapalat"/>
        </w:rPr>
        <w:t xml:space="preserve">в драмах Республики Армения, в безналичной форме, путем перечисления денежных средств на расчетный счет Исполнителя. Перечисление денежных средств производится на основании акта сдачи-приемки </w:t>
      </w:r>
      <w:r w:rsidRPr="001515B8">
        <w:rPr>
          <w:rFonts w:ascii="GHEA Grapalat" w:hAnsi="GHEA Grapalat"/>
        </w:rPr>
        <w:t>в течение месяцев</w:t>
      </w:r>
      <w:r w:rsidRPr="00CF61D6">
        <w:rPr>
          <w:rFonts w:ascii="GHEA Grapalat" w:hAnsi="GHEA Grapalat"/>
        </w:rPr>
        <w:t>, предусмотренных</w:t>
      </w:r>
      <w:r w:rsidRPr="00AD29CE" w:rsidDel="002035B5">
        <w:rPr>
          <w:rFonts w:ascii="GHEA Grapalat" w:hAnsi="GHEA Grapalat"/>
        </w:rPr>
        <w:t xml:space="preserve"> </w:t>
      </w:r>
      <w:r w:rsidRPr="00AD29CE">
        <w:rPr>
          <w:rFonts w:ascii="GHEA Grapalat" w:hAnsi="GHEA Grapalat"/>
        </w:rPr>
        <w:t xml:space="preserve">графиком оплаты договора </w:t>
      </w:r>
      <w:r w:rsidRPr="00334BBF">
        <w:rPr>
          <w:rFonts w:ascii="GHEA Grapalat" w:hAnsi="GHEA Grapalat"/>
        </w:rPr>
        <w:t>/</w:t>
      </w:r>
      <w:r>
        <w:rPr>
          <w:rFonts w:ascii="GHEA Grapalat" w:hAnsi="GHEA Grapalat"/>
        </w:rPr>
        <w:t>соглашение</w:t>
      </w:r>
      <w:r w:rsidRPr="00334BBF">
        <w:rPr>
          <w:rFonts w:ascii="GHEA Grapalat" w:hAnsi="GHEA Grapalat"/>
        </w:rPr>
        <w:t>/</w:t>
      </w:r>
      <w:r w:rsidRPr="00AD29CE">
        <w:rPr>
          <w:rFonts w:ascii="GHEA Grapalat" w:hAnsi="GHEA Grapalat"/>
        </w:rPr>
        <w:t xml:space="preserve"> (Приложение № 2), но не позднее чем до </w:t>
      </w:r>
      <w:r>
        <w:rPr>
          <w:rFonts w:ascii="GHEA Grapalat" w:hAnsi="GHEA Grapalat"/>
        </w:rPr>
        <w:t xml:space="preserve">-  25 </w:t>
      </w:r>
      <w:r w:rsidRPr="00AD29CE">
        <w:rPr>
          <w:rFonts w:ascii="GHEA Grapalat" w:hAnsi="GHEA Grapalat"/>
        </w:rPr>
        <w:t xml:space="preserve"> </w:t>
      </w:r>
      <w:r w:rsidRPr="00B138F3">
        <w:rPr>
          <w:rFonts w:ascii="GHEA Grapalat" w:hAnsi="GHEA Grapalat"/>
        </w:rPr>
        <w:t>ого</w:t>
      </w:r>
      <w:r>
        <w:rPr>
          <w:rFonts w:ascii="GHEA Grapalat" w:hAnsi="GHEA Grapalat"/>
        </w:rPr>
        <w:t xml:space="preserve"> </w:t>
      </w:r>
      <w:r w:rsidRPr="00AD29CE">
        <w:rPr>
          <w:rFonts w:ascii="GHEA Grapalat" w:hAnsi="GHEA Grapalat"/>
        </w:rPr>
        <w:t xml:space="preserve">декабря данного года. </w:t>
      </w:r>
    </w:p>
    <w:p w14:paraId="6C0F3086" w14:textId="7E47BC7E" w:rsidR="00D54B46" w:rsidRPr="00DE24EF" w:rsidRDefault="00D54B46" w:rsidP="00D54B46">
      <w:pPr>
        <w:widowControl w:val="0"/>
        <w:tabs>
          <w:tab w:val="left" w:pos="1134"/>
        </w:tabs>
        <w:spacing w:after="160" w:line="360" w:lineRule="auto"/>
        <w:ind w:firstLine="567"/>
        <w:jc w:val="both"/>
        <w:rPr>
          <w:rFonts w:ascii="GHEA Grapalat" w:hAnsi="GHEA Grapalat"/>
        </w:rPr>
      </w:pPr>
      <w:r w:rsidRPr="003F3CF4">
        <w:rPr>
          <w:rFonts w:ascii="GHEA Grapalat" w:hAnsi="GHEA Grapalat"/>
          <w:lang w:val="hy-AM"/>
        </w:rPr>
        <w:t>При этом</w:t>
      </w:r>
      <w:r>
        <w:rPr>
          <w:rFonts w:ascii="GHEA Grapalat" w:hAnsi="GHEA Grapalat"/>
          <w:lang w:val="hy-AM"/>
        </w:rPr>
        <w:t>,</w:t>
      </w:r>
      <w:r w:rsidRPr="003F3CF4">
        <w:rPr>
          <w:rFonts w:ascii="GHEA Grapalat" w:hAnsi="GHEA Grapalat"/>
          <w:lang w:val="hy-AM"/>
        </w:rPr>
        <w:t xml:space="preserve"> с целью совершения платежа</w:t>
      </w:r>
      <w:r>
        <w:rPr>
          <w:rFonts w:ascii="GHEA Grapalat" w:hAnsi="GHEA Grapalat"/>
          <w:lang w:val="hy-AM"/>
        </w:rPr>
        <w:t>,</w:t>
      </w:r>
      <w:r w:rsidRPr="003F3CF4">
        <w:rPr>
          <w:rFonts w:ascii="GHEA Grapalat" w:hAnsi="GHEA Grapalat"/>
          <w:lang w:val="hy-AM"/>
        </w:rPr>
        <w:t xml:space="preserve"> </w:t>
      </w:r>
      <w:r>
        <w:rPr>
          <w:rFonts w:ascii="GHEA Grapalat" w:hAnsi="GHEA Grapalat"/>
        </w:rPr>
        <w:t>заказчик</w:t>
      </w:r>
      <w:r w:rsidRPr="003F3CF4">
        <w:rPr>
          <w:rFonts w:ascii="GHEA Grapalat" w:hAnsi="GHEA Grapalat"/>
          <w:lang w:val="hy-AM"/>
        </w:rPr>
        <w:t xml:space="preserve"> в течение </w:t>
      </w:r>
      <w:r w:rsidR="000A7BB6">
        <w:rPr>
          <w:rFonts w:ascii="GHEA Grapalat" w:hAnsi="GHEA Grapalat"/>
          <w:lang w:val="hy-AM"/>
        </w:rPr>
        <w:t>20</w:t>
      </w:r>
      <w:r w:rsidRPr="003F3CF4">
        <w:rPr>
          <w:rFonts w:ascii="GHEA Grapalat" w:hAnsi="GHEA Grapalat"/>
          <w:lang w:val="hy-AM"/>
        </w:rPr>
        <w:t xml:space="preserve">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w:t>
      </w:r>
      <w:r w:rsidRPr="003F3CF4">
        <w:rPr>
          <w:rFonts w:ascii="GHEA Grapalat" w:hAnsi="GHEA Grapalat"/>
          <w:lang w:val="hy-AM"/>
        </w:rPr>
        <w:lastRenderedPageBreak/>
        <w:t>протокола передачи-приема производит данный платеж</w:t>
      </w:r>
      <w:r>
        <w:rPr>
          <w:rFonts w:ascii="GHEA Grapalat" w:hAnsi="GHEA Grapalat"/>
          <w:lang w:val="hy-AM"/>
        </w:rPr>
        <w:t xml:space="preserve"> </w:t>
      </w:r>
      <w:r w:rsidRPr="003F3CF4">
        <w:rPr>
          <w:rFonts w:ascii="GHEA Grapalat" w:hAnsi="GHEA Grapalat"/>
          <w:lang w:val="hy-AM"/>
        </w:rPr>
        <w:t xml:space="preserve">в сроки, установленные графиком </w:t>
      </w:r>
      <w:r>
        <w:rPr>
          <w:rFonts w:ascii="GHEA Grapalat" w:hAnsi="GHEA Grapalat"/>
          <w:lang w:val="hy-AM"/>
        </w:rPr>
        <w:t>օ</w:t>
      </w:r>
      <w:r w:rsidRPr="003F3CF4">
        <w:rPr>
          <w:rFonts w:ascii="GHEA Grapalat" w:hAnsi="GHEA Grapalat"/>
          <w:lang w:val="hy-AM"/>
        </w:rPr>
        <w:t>платы настоящего Договора, в течение пяти рабочих дней</w:t>
      </w:r>
      <w:r>
        <w:rPr>
          <w:rFonts w:ascii="GHEA Grapalat" w:hAnsi="GHEA Grapalat"/>
        </w:rPr>
        <w:t xml:space="preserve"> </w:t>
      </w:r>
      <w:r w:rsidRPr="00273F5F">
        <w:rPr>
          <w:rFonts w:ascii="GHEA Grapalat" w:hAnsi="GHEA Grapalat"/>
          <w:vertAlign w:val="superscript"/>
        </w:rPr>
        <w:t>18,1</w:t>
      </w:r>
      <w:r>
        <w:rPr>
          <w:rFonts w:ascii="GHEA Grapalat" w:hAnsi="GHEA Grapalat"/>
        </w:rPr>
        <w:t>:</w:t>
      </w:r>
    </w:p>
    <w:p w14:paraId="1DC564BD" w14:textId="77777777" w:rsidR="00D54B46" w:rsidRPr="00AD29CE" w:rsidRDefault="00D54B46" w:rsidP="00D54B46">
      <w:pPr>
        <w:widowControl w:val="0"/>
        <w:spacing w:after="160" w:line="360" w:lineRule="auto"/>
        <w:ind w:firstLine="720"/>
        <w:jc w:val="center"/>
        <w:rPr>
          <w:rFonts w:ascii="GHEA Grapalat" w:hAnsi="GHEA Grapalat" w:cs="Sylfaen"/>
        </w:rPr>
      </w:pPr>
    </w:p>
    <w:p w14:paraId="38B67B68" w14:textId="77777777" w:rsidR="00D54B46" w:rsidRPr="00AD29CE" w:rsidRDefault="00D54B46" w:rsidP="00D54B46">
      <w:pPr>
        <w:widowControl w:val="0"/>
        <w:spacing w:after="160" w:line="360" w:lineRule="auto"/>
        <w:jc w:val="center"/>
        <w:rPr>
          <w:rFonts w:ascii="GHEA Grapalat" w:hAnsi="GHEA Grapalat" w:cs="Sylfaen"/>
          <w:b/>
        </w:rPr>
      </w:pPr>
      <w:r w:rsidRPr="00AD29CE">
        <w:rPr>
          <w:rFonts w:ascii="GHEA Grapalat" w:hAnsi="GHEA Grapalat"/>
          <w:b/>
        </w:rPr>
        <w:t>5. ОТВЕТСТВЕННОСТЬ СТОРОН</w:t>
      </w:r>
    </w:p>
    <w:p w14:paraId="4BA908F7" w14:textId="77777777" w:rsidR="00D54B46" w:rsidRPr="00AD29CE" w:rsidRDefault="00D54B46" w:rsidP="00D54B46">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5.</w:t>
      </w:r>
      <w:r>
        <w:rPr>
          <w:rFonts w:ascii="GHEA Grapalat" w:hAnsi="GHEA Grapalat"/>
        </w:rPr>
        <w:t>1.</w:t>
      </w:r>
      <w:r>
        <w:rPr>
          <w:rFonts w:ascii="GHEA Grapalat" w:hAnsi="GHEA Grapalat"/>
        </w:rPr>
        <w:tab/>
      </w:r>
      <w:r w:rsidRPr="00AD29CE">
        <w:rPr>
          <w:rFonts w:ascii="GHEA Grapalat" w:hAnsi="GHEA Grapalat"/>
        </w:rPr>
        <w:t>Исполнитель несет ответственность за соблюдение требований договора к предоставлению услуги.</w:t>
      </w:r>
    </w:p>
    <w:p w14:paraId="2EC9D0CF" w14:textId="180BA60F" w:rsidR="00D54B46" w:rsidRPr="00AD29CE" w:rsidRDefault="00D54B46" w:rsidP="00D54B46">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5.</w:t>
      </w:r>
      <w:r>
        <w:rPr>
          <w:rFonts w:ascii="GHEA Grapalat" w:hAnsi="GHEA Grapalat"/>
        </w:rPr>
        <w:t>2.</w:t>
      </w:r>
      <w:r>
        <w:rPr>
          <w:rFonts w:ascii="GHEA Grapalat" w:hAnsi="GHEA Grapalat"/>
        </w:rPr>
        <w:tab/>
      </w:r>
      <w:r w:rsidRPr="00AD29CE">
        <w:rPr>
          <w:rFonts w:ascii="GHEA Grapalat" w:hAnsi="GHEA Grapalat"/>
        </w:rPr>
        <w:t xml:space="preserve">В каждом случае предоставления услуги, не соответствующей указанной в Приложении № 1 к договору технической характеристике, с Исполнителя взимается штраф в размере </w:t>
      </w:r>
      <w:r w:rsidR="000A7BB6" w:rsidRPr="000A7BB6">
        <w:rPr>
          <w:rFonts w:ascii="GHEA Grapalat" w:hAnsi="GHEA Grapalat"/>
          <w:b/>
          <w:bCs/>
        </w:rPr>
        <w:t>3</w:t>
      </w:r>
      <w:r w:rsidR="00CF6583">
        <w:rPr>
          <w:rFonts w:ascii="GHEA Grapalat" w:hAnsi="GHEA Grapalat"/>
          <w:b/>
          <w:bCs/>
          <w:lang w:val="hy-AM"/>
        </w:rPr>
        <w:t xml:space="preserve"> </w:t>
      </w:r>
      <w:r w:rsidRPr="003C56A3">
        <w:rPr>
          <w:rFonts w:ascii="GHEA Grapalat" w:hAnsi="GHEA Grapalat"/>
          <w:b/>
          <w:bCs/>
        </w:rPr>
        <w:t>процента</w:t>
      </w:r>
      <w:r w:rsidRPr="00AD29CE">
        <w:rPr>
          <w:rFonts w:ascii="GHEA Grapalat" w:hAnsi="GHEA Grapalat"/>
        </w:rPr>
        <w:t xml:space="preserve"> от суммы, предусмотренной в пункте 4.1 договора</w:t>
      </w:r>
      <w:r>
        <w:rPr>
          <w:rStyle w:val="FootnoteReference"/>
          <w:rFonts w:ascii="GHEA Grapalat" w:hAnsi="GHEA Grapalat"/>
        </w:rPr>
        <w:footnoteReference w:customMarkFollows="1" w:id="8"/>
        <w:t>21</w:t>
      </w:r>
      <w:r w:rsidRPr="00AD29CE">
        <w:rPr>
          <w:rFonts w:ascii="GHEA Grapalat" w:hAnsi="GHEA Grapalat"/>
        </w:rPr>
        <w:t>.</w:t>
      </w:r>
      <w:r w:rsidRPr="00B95DBE">
        <w:rPr>
          <w:rFonts w:ascii="GHEA Grapalat" w:hAnsi="GHEA Grapalat"/>
        </w:rPr>
        <w:t xml:space="preserve"> </w:t>
      </w:r>
      <w:r w:rsidRPr="006E41D4">
        <w:rPr>
          <w:rFonts w:ascii="GHEA Grapalat" w:hAnsi="GHEA Grapalat"/>
        </w:rPr>
        <w:t xml:space="preserve">При этом штраф рассчитывается также в случае предоставления услуги в срок, установленный настоящим договором, но в случае </w:t>
      </w:r>
      <w:r>
        <w:rPr>
          <w:rFonts w:ascii="GHEA Grapalat" w:hAnsi="GHEA Grapalat"/>
        </w:rPr>
        <w:t xml:space="preserve">их </w:t>
      </w:r>
      <w:r w:rsidRPr="006E41D4">
        <w:rPr>
          <w:rFonts w:ascii="GHEA Grapalat" w:hAnsi="GHEA Grapalat"/>
        </w:rPr>
        <w:t>непринятия заказчиком</w:t>
      </w:r>
      <w:r>
        <w:rPr>
          <w:rFonts w:ascii="GHEA Grapalat" w:hAnsi="GHEA Grapalat"/>
        </w:rPr>
        <w:t>.</w:t>
      </w:r>
    </w:p>
    <w:p w14:paraId="0F5C7051" w14:textId="2D60201E" w:rsidR="00D54B46" w:rsidRPr="00AD29CE" w:rsidRDefault="00D54B46" w:rsidP="00D54B46">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5.</w:t>
      </w:r>
      <w:r>
        <w:rPr>
          <w:rFonts w:ascii="GHEA Grapalat" w:hAnsi="GHEA Grapalat"/>
        </w:rPr>
        <w:t>3.</w:t>
      </w:r>
      <w:r>
        <w:rPr>
          <w:rFonts w:ascii="GHEA Grapalat" w:hAnsi="GHEA Grapalat"/>
        </w:rPr>
        <w:tab/>
      </w:r>
      <w:r w:rsidRPr="00AD29CE">
        <w:rPr>
          <w:rFonts w:ascii="GHEA Grapalat" w:hAnsi="GHEA Grapalat"/>
        </w:rPr>
        <w:t>В случае нарушения предусмотренного договором срока предоставления услуги с Исполнителя за каждый просроченный</w:t>
      </w:r>
      <w:r>
        <w:rPr>
          <w:rFonts w:ascii="GHEA Grapalat" w:hAnsi="GHEA Grapalat"/>
        </w:rPr>
        <w:t xml:space="preserve"> рабочий</w:t>
      </w:r>
      <w:r w:rsidRPr="00AD29CE">
        <w:rPr>
          <w:rFonts w:ascii="GHEA Grapalat" w:hAnsi="GHEA Grapalat"/>
        </w:rPr>
        <w:t xml:space="preserve"> день взимается пеня в размере </w:t>
      </w:r>
      <w:r>
        <w:rPr>
          <w:rFonts w:ascii="GHEA Grapalat" w:hAnsi="GHEA Grapalat"/>
          <w:b/>
          <w:lang w:val="hy-AM"/>
        </w:rPr>
        <w:t>0.</w:t>
      </w:r>
      <w:r w:rsidR="00CF6583">
        <w:rPr>
          <w:rFonts w:ascii="GHEA Grapalat" w:hAnsi="GHEA Grapalat"/>
          <w:b/>
          <w:lang w:val="hy-AM"/>
        </w:rPr>
        <w:t>1</w:t>
      </w:r>
      <w:r w:rsidR="001E1A12">
        <w:rPr>
          <w:rFonts w:ascii="GHEA Grapalat" w:hAnsi="GHEA Grapalat"/>
          <w:b/>
          <w:lang w:val="hy-AM"/>
        </w:rPr>
        <w:t>8</w:t>
      </w:r>
      <w:r w:rsidRPr="003C56A3">
        <w:rPr>
          <w:rFonts w:ascii="GHEA Grapalat" w:hAnsi="GHEA Grapalat"/>
          <w:b/>
        </w:rPr>
        <w:t xml:space="preserve"> процента</w:t>
      </w:r>
      <w:r w:rsidRPr="00AD29CE">
        <w:rPr>
          <w:rFonts w:ascii="GHEA Grapalat" w:hAnsi="GHEA Grapalat"/>
        </w:rPr>
        <w:t xml:space="preserve"> от цены подлежащей предоставлению, но непредоставленной услуги.</w:t>
      </w:r>
    </w:p>
    <w:p w14:paraId="684D821B" w14:textId="77777777" w:rsidR="00D54B46" w:rsidRPr="00AD29CE" w:rsidRDefault="00D54B46" w:rsidP="00D54B46">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5.</w:t>
      </w:r>
      <w:r>
        <w:rPr>
          <w:rFonts w:ascii="GHEA Grapalat" w:hAnsi="GHEA Grapalat"/>
        </w:rPr>
        <w:t>4.</w:t>
      </w:r>
      <w:r>
        <w:rPr>
          <w:rFonts w:ascii="GHEA Grapalat" w:hAnsi="GHEA Grapalat"/>
        </w:rPr>
        <w:tab/>
      </w:r>
      <w:r w:rsidRPr="00AD29CE">
        <w:rPr>
          <w:rFonts w:ascii="GHEA Grapalat" w:hAnsi="GHEA Grapalat"/>
        </w:rPr>
        <w:t xml:space="preserve">Предусмотренные пунктами </w:t>
      </w:r>
      <w:r w:rsidRPr="00333CBB">
        <w:rPr>
          <w:rFonts w:ascii="GHEA Grapalat" w:hAnsi="GHEA Grapalat"/>
        </w:rPr>
        <w:t>5.2, 5.3 и 5.5.1</w:t>
      </w:r>
      <w:r w:rsidRPr="00AD29CE">
        <w:rPr>
          <w:rFonts w:ascii="GHEA Grapalat" w:hAnsi="GHEA Grapalat"/>
        </w:rPr>
        <w:t xml:space="preserve"> договора штраф и пеня исчисляются и зачитываются вместе с суммами, подлежащими уплате Исполнителю в результате предоставления услуги.</w:t>
      </w:r>
    </w:p>
    <w:p w14:paraId="008525DF" w14:textId="77777777" w:rsidR="00D54B46" w:rsidRDefault="00D54B46" w:rsidP="00D54B46">
      <w:pPr>
        <w:widowControl w:val="0"/>
        <w:tabs>
          <w:tab w:val="left" w:pos="1134"/>
        </w:tabs>
        <w:spacing w:after="160" w:line="360" w:lineRule="auto"/>
        <w:ind w:firstLine="567"/>
        <w:jc w:val="both"/>
        <w:rPr>
          <w:rFonts w:ascii="GHEA Grapalat" w:hAnsi="GHEA Grapalat"/>
        </w:rPr>
      </w:pPr>
      <w:r w:rsidRPr="00AD29CE">
        <w:rPr>
          <w:rFonts w:ascii="GHEA Grapalat" w:hAnsi="GHEA Grapalat"/>
        </w:rPr>
        <w:lastRenderedPageBreak/>
        <w:t>5.</w:t>
      </w:r>
      <w:r>
        <w:rPr>
          <w:rFonts w:ascii="GHEA Grapalat" w:hAnsi="GHEA Grapalat"/>
        </w:rPr>
        <w:t>5.</w:t>
      </w:r>
      <w:r>
        <w:rPr>
          <w:rFonts w:ascii="GHEA Grapalat" w:hAnsi="GHEA Grapalat"/>
        </w:rPr>
        <w:tab/>
      </w:r>
      <w:r w:rsidRPr="00AD29CE">
        <w:rPr>
          <w:rFonts w:ascii="GHEA Grapalat" w:hAnsi="GHEA Grapalat"/>
        </w:rPr>
        <w:t>За нарушение Заказчиком предусмотренного пунктом 4.2 договора срока, в отношении Заказчика за каждый просроченный</w:t>
      </w:r>
      <w:r>
        <w:rPr>
          <w:rFonts w:ascii="GHEA Grapalat" w:hAnsi="GHEA Grapalat"/>
        </w:rPr>
        <w:t xml:space="preserve"> рабочий</w:t>
      </w:r>
      <w:r w:rsidRPr="00AD29CE">
        <w:rPr>
          <w:rFonts w:ascii="GHEA Grapalat" w:hAnsi="GHEA Grapalat"/>
        </w:rPr>
        <w:t xml:space="preserve"> день исчисляется пеня в размере 0,05 (ноль целых пять сотых) процента от подлежащей уплате, но не уплаченной</w:t>
      </w:r>
      <w:r w:rsidRPr="00D76C3C">
        <w:rPr>
          <w:rFonts w:ascii="GHEA Grapalat" w:hAnsi="GHEA Grapalat"/>
        </w:rPr>
        <w:t xml:space="preserve"> </w:t>
      </w:r>
      <w:r w:rsidRPr="00D077F8">
        <w:rPr>
          <w:rFonts w:ascii="GHEA Grapalat" w:hAnsi="GHEA Grapalat"/>
        </w:rPr>
        <w:t>в указанный срок суммы</w:t>
      </w:r>
      <w:r>
        <w:rPr>
          <w:rFonts w:ascii="GHEA Grapalat" w:hAnsi="GHEA Grapalat"/>
        </w:rPr>
        <w:t>.</w:t>
      </w:r>
    </w:p>
    <w:p w14:paraId="0F0A8A3F" w14:textId="77777777" w:rsidR="00D54B46" w:rsidRPr="00333CBB" w:rsidRDefault="00D54B46" w:rsidP="00D54B46">
      <w:pPr>
        <w:widowControl w:val="0"/>
        <w:tabs>
          <w:tab w:val="left" w:pos="1134"/>
        </w:tabs>
        <w:spacing w:after="160" w:line="360" w:lineRule="auto"/>
        <w:ind w:firstLine="567"/>
        <w:jc w:val="both"/>
        <w:rPr>
          <w:rFonts w:ascii="GHEA Grapalat" w:hAnsi="GHEA Grapalat"/>
        </w:rPr>
      </w:pPr>
      <w:r w:rsidRPr="00333CBB">
        <w:rPr>
          <w:rFonts w:ascii="GHEA Grapalat" w:hAnsi="GHEA Grapalat"/>
        </w:rPr>
        <w:t>5.5.1 За несоблюдение требований, установленных градостроительной нормативно-технической и утвержденной проектно-сметной документацией, в том числе норм надлежащей организации ,оснащения, технической безопасности, санитарно-гигиенических и экологических (в том числе мер по адаптации к изменению климата), а также за непредоставление письменного заверения, указанного в пункте 3.1 настоящего Договора, к исполнителю применяются следующие меры ответственности:</w:t>
      </w:r>
    </w:p>
    <w:p w14:paraId="22664923" w14:textId="77777777" w:rsidR="00D54B46" w:rsidRPr="00333CBB" w:rsidRDefault="00D54B46" w:rsidP="00D54B46">
      <w:pPr>
        <w:pStyle w:val="FootnoteText"/>
        <w:jc w:val="both"/>
        <w:rPr>
          <w:rFonts w:ascii="GHEA Grapalat" w:hAnsi="GHEA Grapalat"/>
          <w:sz w:val="24"/>
          <w:szCs w:val="24"/>
        </w:rPr>
      </w:pPr>
      <w:r w:rsidRPr="00333CBB">
        <w:rPr>
          <w:rFonts w:ascii="GHEA Grapalat" w:hAnsi="GHEA Grapalat"/>
          <w:sz w:val="24"/>
          <w:szCs w:val="24"/>
        </w:rPr>
        <w:t>.</w:t>
      </w:r>
    </w:p>
    <w:tbl>
      <w:tblPr>
        <w:tblStyle w:val="TableGrid"/>
        <w:tblW w:w="0" w:type="auto"/>
        <w:tblLook w:val="04A0" w:firstRow="1" w:lastRow="0" w:firstColumn="1" w:lastColumn="0" w:noHBand="0" w:noVBand="1"/>
      </w:tblPr>
      <w:tblGrid>
        <w:gridCol w:w="2631"/>
        <w:gridCol w:w="2631"/>
        <w:gridCol w:w="2632"/>
      </w:tblGrid>
      <w:tr w:rsidR="00C50A7C" w:rsidRPr="00333CBB" w14:paraId="2B592209" w14:textId="77777777" w:rsidTr="008A34B4">
        <w:tc>
          <w:tcPr>
            <w:tcW w:w="2631" w:type="dxa"/>
          </w:tcPr>
          <w:p w14:paraId="7D2324D0" w14:textId="77777777" w:rsidR="00C50A7C" w:rsidRPr="00333CBB" w:rsidRDefault="00C50A7C" w:rsidP="008A34B4">
            <w:pPr>
              <w:pStyle w:val="NormalWeb"/>
              <w:spacing w:before="0" w:beforeAutospacing="0" w:after="0" w:afterAutospacing="0" w:line="360" w:lineRule="auto"/>
              <w:jc w:val="center"/>
              <w:rPr>
                <w:rFonts w:ascii="GHEA Grapalat" w:hAnsi="GHEA Grapalat"/>
              </w:rPr>
            </w:pPr>
            <w:r w:rsidRPr="00333CBB">
              <w:rPr>
                <w:rFonts w:ascii="GHEA Grapalat" w:hAnsi="GHEA Grapalat"/>
              </w:rPr>
              <w:t>N</w:t>
            </w:r>
          </w:p>
        </w:tc>
        <w:tc>
          <w:tcPr>
            <w:tcW w:w="2631" w:type="dxa"/>
          </w:tcPr>
          <w:p w14:paraId="4848466F" w14:textId="77777777" w:rsidR="00C50A7C" w:rsidRPr="00333CBB" w:rsidRDefault="00C50A7C" w:rsidP="008A34B4">
            <w:pPr>
              <w:pStyle w:val="NormalWeb"/>
              <w:spacing w:before="0" w:beforeAutospacing="0" w:after="0" w:afterAutospacing="0" w:line="360" w:lineRule="auto"/>
              <w:jc w:val="center"/>
              <w:rPr>
                <w:rFonts w:ascii="GHEA Grapalat" w:hAnsi="GHEA Grapalat"/>
              </w:rPr>
            </w:pPr>
            <w:r w:rsidRPr="00333CBB">
              <w:rPr>
                <w:rFonts w:ascii="GHEA Grapalat" w:hAnsi="GHEA Grapalat"/>
              </w:rPr>
              <w:t>Нарушение</w:t>
            </w:r>
          </w:p>
        </w:tc>
        <w:tc>
          <w:tcPr>
            <w:tcW w:w="2632" w:type="dxa"/>
          </w:tcPr>
          <w:p w14:paraId="17C2E85E" w14:textId="77777777" w:rsidR="00C50A7C" w:rsidRPr="00333CBB" w:rsidRDefault="00C50A7C" w:rsidP="008A34B4">
            <w:pPr>
              <w:pStyle w:val="NormalWeb"/>
              <w:spacing w:before="0" w:beforeAutospacing="0" w:after="0" w:afterAutospacing="0" w:line="360" w:lineRule="auto"/>
              <w:jc w:val="center"/>
              <w:rPr>
                <w:rFonts w:ascii="GHEA Grapalat" w:hAnsi="GHEA Grapalat"/>
              </w:rPr>
            </w:pPr>
            <w:r w:rsidRPr="00333CBB">
              <w:rPr>
                <w:rFonts w:ascii="GHEA Grapalat" w:hAnsi="GHEA Grapalat"/>
              </w:rPr>
              <w:t>Ответственность</w:t>
            </w:r>
          </w:p>
        </w:tc>
      </w:tr>
      <w:tr w:rsidR="00C50A7C" w:rsidRPr="00333CBB" w14:paraId="09BB5023" w14:textId="77777777" w:rsidTr="008A34B4">
        <w:tc>
          <w:tcPr>
            <w:tcW w:w="2631" w:type="dxa"/>
          </w:tcPr>
          <w:p w14:paraId="157B7C7A" w14:textId="77777777" w:rsidR="00C50A7C" w:rsidRDefault="00C50A7C" w:rsidP="008A34B4">
            <w:pPr>
              <w:pStyle w:val="NormalWeb"/>
              <w:spacing w:line="360" w:lineRule="auto"/>
              <w:jc w:val="center"/>
              <w:rPr>
                <w:rFonts w:ascii="GHEA Grapalat" w:hAnsi="GHEA Grapalat" w:cs="Sylfaen"/>
                <w:b/>
                <w:sz w:val="16"/>
                <w:szCs w:val="16"/>
                <w:lang w:val="hy-AM"/>
              </w:rPr>
            </w:pPr>
            <w:r>
              <w:rPr>
                <w:rFonts w:ascii="GHEA Grapalat" w:hAnsi="GHEA Grapalat" w:cs="Sylfaen"/>
                <w:b/>
                <w:sz w:val="16"/>
                <w:szCs w:val="16"/>
                <w:lang w:val="hy-AM"/>
              </w:rPr>
              <w:t>1</w:t>
            </w:r>
          </w:p>
        </w:tc>
        <w:tc>
          <w:tcPr>
            <w:tcW w:w="2631" w:type="dxa"/>
          </w:tcPr>
          <w:p w14:paraId="3D63198E" w14:textId="77777777" w:rsidR="00C50A7C" w:rsidRPr="00552B23" w:rsidRDefault="00C50A7C" w:rsidP="008A34B4">
            <w:pPr>
              <w:pStyle w:val="NormalWeb"/>
              <w:spacing w:before="0" w:beforeAutospacing="0" w:after="0" w:afterAutospacing="0" w:line="360" w:lineRule="auto"/>
              <w:jc w:val="center"/>
              <w:rPr>
                <w:rFonts w:ascii="GHEA Grapalat" w:hAnsi="GHEA Grapalat"/>
                <w:i/>
                <w:sz w:val="16"/>
              </w:rPr>
            </w:pPr>
            <w:r w:rsidRPr="00193C10">
              <w:rPr>
                <w:rFonts w:ascii="GHEA Grapalat" w:hAnsi="GHEA Grapalat"/>
                <w:i/>
                <w:sz w:val="16"/>
              </w:rPr>
              <w:t>Надлежащая организация строительной площадки, отсутствие меблировки</w:t>
            </w:r>
          </w:p>
        </w:tc>
        <w:tc>
          <w:tcPr>
            <w:tcW w:w="2632" w:type="dxa"/>
          </w:tcPr>
          <w:p w14:paraId="1DD83022" w14:textId="77777777" w:rsidR="00C50A7C" w:rsidRPr="00552B23" w:rsidRDefault="00C50A7C" w:rsidP="008A34B4">
            <w:pPr>
              <w:pStyle w:val="NormalWeb"/>
              <w:spacing w:before="0" w:beforeAutospacing="0" w:after="0" w:afterAutospacing="0" w:line="360" w:lineRule="auto"/>
              <w:jc w:val="center"/>
              <w:rPr>
                <w:rFonts w:ascii="GHEA Grapalat" w:hAnsi="GHEA Grapalat"/>
                <w:i/>
                <w:sz w:val="16"/>
              </w:rPr>
            </w:pPr>
            <w:r w:rsidRPr="00193C10">
              <w:rPr>
                <w:rFonts w:ascii="GHEA Grapalat" w:hAnsi="GHEA Grapalat"/>
                <w:i/>
                <w:sz w:val="16"/>
              </w:rPr>
              <w:t>Штраф-в размере 0.5% от договорной цены</w:t>
            </w:r>
          </w:p>
        </w:tc>
      </w:tr>
      <w:tr w:rsidR="00C50A7C" w:rsidRPr="00333CBB" w14:paraId="30066FC6" w14:textId="77777777" w:rsidTr="008A34B4">
        <w:tc>
          <w:tcPr>
            <w:tcW w:w="2631" w:type="dxa"/>
          </w:tcPr>
          <w:p w14:paraId="71FE02A3" w14:textId="77777777" w:rsidR="00C50A7C" w:rsidRDefault="00C50A7C" w:rsidP="008A34B4">
            <w:pPr>
              <w:pStyle w:val="NormalWeb"/>
              <w:spacing w:line="360" w:lineRule="auto"/>
              <w:jc w:val="center"/>
              <w:rPr>
                <w:rFonts w:ascii="GHEA Grapalat" w:hAnsi="GHEA Grapalat" w:cs="Sylfaen"/>
                <w:b/>
                <w:sz w:val="16"/>
                <w:szCs w:val="16"/>
                <w:lang w:val="hy-AM"/>
              </w:rPr>
            </w:pPr>
            <w:r>
              <w:rPr>
                <w:rFonts w:ascii="GHEA Grapalat" w:hAnsi="GHEA Grapalat" w:cs="Sylfaen"/>
                <w:b/>
                <w:sz w:val="16"/>
                <w:szCs w:val="16"/>
                <w:lang w:val="hy-AM"/>
              </w:rPr>
              <w:t>2</w:t>
            </w:r>
          </w:p>
        </w:tc>
        <w:tc>
          <w:tcPr>
            <w:tcW w:w="2631" w:type="dxa"/>
          </w:tcPr>
          <w:p w14:paraId="38B822B3" w14:textId="77777777" w:rsidR="00C50A7C" w:rsidRPr="00552B23" w:rsidRDefault="00C50A7C" w:rsidP="008A34B4">
            <w:pPr>
              <w:pStyle w:val="NormalWeb"/>
              <w:spacing w:before="0" w:beforeAutospacing="0" w:after="0" w:afterAutospacing="0" w:line="360" w:lineRule="auto"/>
              <w:jc w:val="center"/>
              <w:rPr>
                <w:rFonts w:ascii="GHEA Grapalat" w:hAnsi="GHEA Grapalat"/>
                <w:i/>
                <w:sz w:val="16"/>
              </w:rPr>
            </w:pPr>
            <w:r w:rsidRPr="00193C10">
              <w:rPr>
                <w:rFonts w:ascii="GHEA Grapalat" w:hAnsi="GHEA Grapalat"/>
                <w:i/>
                <w:sz w:val="16"/>
              </w:rPr>
              <w:t>Несоблюдение норм технической безопасности, санитарно-гигиенических и экологических (в том числе мероприятий по адаптации к изменению климата)</w:t>
            </w:r>
          </w:p>
        </w:tc>
        <w:tc>
          <w:tcPr>
            <w:tcW w:w="2632" w:type="dxa"/>
          </w:tcPr>
          <w:p w14:paraId="0B17EDB2" w14:textId="77777777" w:rsidR="00C50A7C" w:rsidRPr="00552B23" w:rsidRDefault="00C50A7C" w:rsidP="008A34B4">
            <w:pPr>
              <w:pStyle w:val="NormalWeb"/>
              <w:spacing w:before="0" w:beforeAutospacing="0" w:after="0" w:afterAutospacing="0" w:line="360" w:lineRule="auto"/>
              <w:jc w:val="center"/>
              <w:rPr>
                <w:rFonts w:ascii="GHEA Grapalat" w:hAnsi="GHEA Grapalat"/>
                <w:i/>
                <w:sz w:val="16"/>
              </w:rPr>
            </w:pPr>
            <w:r w:rsidRPr="00193C10">
              <w:rPr>
                <w:rFonts w:ascii="GHEA Grapalat" w:hAnsi="GHEA Grapalat"/>
                <w:i/>
                <w:sz w:val="16"/>
              </w:rPr>
              <w:t>Штраф-в размере 0.5% от договорной цены</w:t>
            </w:r>
          </w:p>
        </w:tc>
      </w:tr>
      <w:tr w:rsidR="00C50A7C" w:rsidRPr="00333CBB" w14:paraId="4A519EF7" w14:textId="77777777" w:rsidTr="008A34B4">
        <w:tc>
          <w:tcPr>
            <w:tcW w:w="2631" w:type="dxa"/>
          </w:tcPr>
          <w:p w14:paraId="01FADBEB" w14:textId="77777777" w:rsidR="00C50A7C" w:rsidRDefault="00C50A7C" w:rsidP="008A34B4">
            <w:pPr>
              <w:pStyle w:val="NormalWeb"/>
              <w:spacing w:line="360" w:lineRule="auto"/>
              <w:jc w:val="center"/>
              <w:rPr>
                <w:rFonts w:ascii="GHEA Grapalat" w:hAnsi="GHEA Grapalat" w:cs="Sylfaen"/>
                <w:b/>
                <w:sz w:val="16"/>
                <w:szCs w:val="16"/>
                <w:lang w:val="hy-AM"/>
              </w:rPr>
            </w:pPr>
            <w:r>
              <w:rPr>
                <w:rFonts w:ascii="GHEA Grapalat" w:hAnsi="GHEA Grapalat" w:cs="Sylfaen"/>
                <w:b/>
                <w:sz w:val="16"/>
                <w:szCs w:val="16"/>
                <w:lang w:val="hy-AM"/>
              </w:rPr>
              <w:t>3</w:t>
            </w:r>
          </w:p>
        </w:tc>
        <w:tc>
          <w:tcPr>
            <w:tcW w:w="2631" w:type="dxa"/>
          </w:tcPr>
          <w:p w14:paraId="0FD389CF" w14:textId="77777777" w:rsidR="00C50A7C" w:rsidRPr="00552B23" w:rsidRDefault="00C50A7C" w:rsidP="008A34B4">
            <w:pPr>
              <w:pStyle w:val="NormalWeb"/>
              <w:spacing w:before="0" w:beforeAutospacing="0" w:after="0" w:afterAutospacing="0" w:line="360" w:lineRule="auto"/>
              <w:jc w:val="center"/>
              <w:rPr>
                <w:rFonts w:ascii="GHEA Grapalat" w:hAnsi="GHEA Grapalat"/>
                <w:i/>
                <w:sz w:val="16"/>
              </w:rPr>
            </w:pPr>
            <w:r w:rsidRPr="00193C10">
              <w:rPr>
                <w:rFonts w:ascii="GHEA Grapalat" w:hAnsi="GHEA Grapalat"/>
                <w:i/>
                <w:sz w:val="16"/>
              </w:rPr>
              <w:t>Непредоставление письменного подтверждения соответствия указанным требованиям в ежедневном режиме</w:t>
            </w:r>
          </w:p>
        </w:tc>
        <w:tc>
          <w:tcPr>
            <w:tcW w:w="2632" w:type="dxa"/>
          </w:tcPr>
          <w:p w14:paraId="415A8FF6" w14:textId="77777777" w:rsidR="00C50A7C" w:rsidRPr="00552B23" w:rsidRDefault="00C50A7C" w:rsidP="008A34B4">
            <w:pPr>
              <w:pStyle w:val="NormalWeb"/>
              <w:spacing w:before="0" w:beforeAutospacing="0" w:after="0" w:afterAutospacing="0" w:line="360" w:lineRule="auto"/>
              <w:jc w:val="center"/>
              <w:rPr>
                <w:rFonts w:ascii="GHEA Grapalat" w:hAnsi="GHEA Grapalat"/>
                <w:i/>
                <w:sz w:val="16"/>
              </w:rPr>
            </w:pPr>
            <w:r w:rsidRPr="00193C10">
              <w:rPr>
                <w:rFonts w:ascii="GHEA Grapalat" w:hAnsi="GHEA Grapalat"/>
                <w:i/>
                <w:sz w:val="16"/>
              </w:rPr>
              <w:t>Штраф-в размере 0.5% от договорной цены</w:t>
            </w:r>
          </w:p>
        </w:tc>
      </w:tr>
    </w:tbl>
    <w:p w14:paraId="25A03BD6" w14:textId="77777777" w:rsidR="00D54B46" w:rsidRPr="0029734E" w:rsidRDefault="00D54B46" w:rsidP="00D54B46">
      <w:pPr>
        <w:widowControl w:val="0"/>
        <w:tabs>
          <w:tab w:val="left" w:pos="1134"/>
        </w:tabs>
        <w:spacing w:after="160" w:line="360" w:lineRule="auto"/>
        <w:ind w:firstLine="567"/>
        <w:jc w:val="both"/>
        <w:rPr>
          <w:rFonts w:ascii="GHEA Grapalat" w:hAnsi="GHEA Grapalat"/>
        </w:rPr>
      </w:pPr>
    </w:p>
    <w:p w14:paraId="0F243DBD" w14:textId="77777777" w:rsidR="00D54B46" w:rsidRPr="00844C3A" w:rsidRDefault="00D54B46" w:rsidP="00D54B46">
      <w:pPr>
        <w:widowControl w:val="0"/>
        <w:tabs>
          <w:tab w:val="left" w:pos="1134"/>
        </w:tabs>
        <w:spacing w:after="160" w:line="360" w:lineRule="auto"/>
        <w:ind w:firstLine="567"/>
        <w:jc w:val="both"/>
        <w:rPr>
          <w:rFonts w:ascii="GHEA Grapalat" w:hAnsi="GHEA Grapalat"/>
        </w:rPr>
      </w:pPr>
      <w:r w:rsidRPr="00AD29CE">
        <w:rPr>
          <w:rFonts w:ascii="GHEA Grapalat" w:hAnsi="GHEA Grapalat"/>
        </w:rPr>
        <w:t>5.</w:t>
      </w:r>
      <w:r>
        <w:rPr>
          <w:rFonts w:ascii="GHEA Grapalat" w:hAnsi="GHEA Grapalat"/>
        </w:rPr>
        <w:t>6.</w:t>
      </w:r>
      <w:r>
        <w:rPr>
          <w:rFonts w:ascii="GHEA Grapalat" w:hAnsi="GHEA Grapalat"/>
        </w:rPr>
        <w:tab/>
      </w:r>
      <w:r w:rsidRPr="00AD29CE">
        <w:rPr>
          <w:rFonts w:ascii="GHEA Grapalat" w:hAnsi="GHEA Grapalat"/>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14:paraId="7C612996" w14:textId="77777777" w:rsidR="00D54B46" w:rsidRPr="00AD29CE" w:rsidRDefault="00D54B46" w:rsidP="00D54B46">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5.</w:t>
      </w:r>
      <w:r>
        <w:rPr>
          <w:rFonts w:ascii="GHEA Grapalat" w:hAnsi="GHEA Grapalat"/>
        </w:rPr>
        <w:t>7.</w:t>
      </w:r>
      <w:r>
        <w:rPr>
          <w:rFonts w:ascii="GHEA Grapalat" w:hAnsi="GHEA Grapalat"/>
        </w:rPr>
        <w:tab/>
      </w:r>
      <w:r w:rsidRPr="00AD29CE">
        <w:rPr>
          <w:rFonts w:ascii="GHEA Grapalat" w:hAnsi="GHEA Grapalat"/>
        </w:rPr>
        <w:t xml:space="preserve">Уплата пеней и (или) штрафов не освобождает стороны от </w:t>
      </w:r>
      <w:r w:rsidRPr="00395B34">
        <w:rPr>
          <w:rFonts w:ascii="GHEA Grapalat" w:hAnsi="GHEA Grapalat"/>
        </w:rPr>
        <w:t>полностью и надлежащим образом в соответствии с требованиями, установленными договором</w:t>
      </w:r>
      <w:r w:rsidRPr="00AD29CE">
        <w:rPr>
          <w:rFonts w:ascii="GHEA Grapalat" w:hAnsi="GHEA Grapalat"/>
        </w:rPr>
        <w:t xml:space="preserve"> исполнения своих договорных обязательств.</w:t>
      </w:r>
    </w:p>
    <w:p w14:paraId="36856CF5" w14:textId="77777777" w:rsidR="00D54B46" w:rsidRPr="00AD29CE" w:rsidRDefault="00D54B46" w:rsidP="00D54B46">
      <w:pPr>
        <w:widowControl w:val="0"/>
        <w:spacing w:after="160" w:line="360" w:lineRule="auto"/>
        <w:ind w:firstLine="720"/>
        <w:jc w:val="center"/>
        <w:rPr>
          <w:rFonts w:ascii="GHEA Grapalat" w:hAnsi="GHEA Grapalat" w:cs="Sylfaen"/>
        </w:rPr>
      </w:pPr>
    </w:p>
    <w:p w14:paraId="37B1CA72" w14:textId="77777777" w:rsidR="00D54B46" w:rsidRPr="00AD29CE" w:rsidRDefault="00D54B46" w:rsidP="00D54B46">
      <w:pPr>
        <w:widowControl w:val="0"/>
        <w:spacing w:after="160" w:line="360" w:lineRule="auto"/>
        <w:jc w:val="center"/>
        <w:rPr>
          <w:rFonts w:ascii="GHEA Grapalat" w:hAnsi="GHEA Grapalat" w:cs="Sylfaen"/>
        </w:rPr>
      </w:pPr>
      <w:r w:rsidRPr="00AD29CE">
        <w:rPr>
          <w:rFonts w:ascii="GHEA Grapalat" w:hAnsi="GHEA Grapalat"/>
          <w:b/>
        </w:rPr>
        <w:t>6. ДЕЙСТВИЕ НЕПРЕОДОЛИМОЙ СИЛЫ (ФОРС-МАЖОР)</w:t>
      </w:r>
    </w:p>
    <w:p w14:paraId="3AB05048" w14:textId="77777777" w:rsidR="00D54B46" w:rsidRDefault="00D54B46" w:rsidP="00D54B46">
      <w:pPr>
        <w:widowControl w:val="0"/>
        <w:spacing w:after="160" w:line="360" w:lineRule="auto"/>
        <w:ind w:firstLine="567"/>
        <w:jc w:val="both"/>
        <w:rPr>
          <w:rFonts w:ascii="GHEA Grapalat" w:hAnsi="GHEA Grapalat" w:cs="Sylfaen"/>
        </w:rPr>
      </w:pPr>
      <w:r w:rsidRPr="00AD29CE">
        <w:rPr>
          <w:rFonts w:ascii="GHEA Grapalat" w:hAnsi="GHEA Grapalat"/>
        </w:rPr>
        <w:lastRenderedPageBreak/>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14:paraId="19049DF8" w14:textId="77777777" w:rsidR="00D54B46" w:rsidRPr="00AD29CE" w:rsidRDefault="00D54B46" w:rsidP="00D54B46">
      <w:pPr>
        <w:widowControl w:val="0"/>
        <w:spacing w:after="160" w:line="360" w:lineRule="auto"/>
        <w:jc w:val="center"/>
        <w:rPr>
          <w:rFonts w:ascii="GHEA Grapalat" w:hAnsi="GHEA Grapalat" w:cs="Sylfaen"/>
          <w:b/>
        </w:rPr>
      </w:pPr>
      <w:r w:rsidRPr="00AD29CE">
        <w:rPr>
          <w:rFonts w:ascii="GHEA Grapalat" w:hAnsi="GHEA Grapalat"/>
          <w:b/>
        </w:rPr>
        <w:t>7. ИНЫЕ УСЛОВИЯ</w:t>
      </w:r>
    </w:p>
    <w:p w14:paraId="612CF554" w14:textId="77777777" w:rsidR="00D54B46" w:rsidRPr="00AD29CE" w:rsidRDefault="00D54B46" w:rsidP="00D54B46">
      <w:pPr>
        <w:widowControl w:val="0"/>
        <w:tabs>
          <w:tab w:val="left" w:pos="1134"/>
        </w:tabs>
        <w:spacing w:after="160" w:line="360" w:lineRule="auto"/>
        <w:ind w:firstLine="567"/>
        <w:jc w:val="both"/>
        <w:rPr>
          <w:rFonts w:ascii="GHEA Grapalat" w:hAnsi="GHEA Grapalat"/>
        </w:rPr>
      </w:pPr>
      <w:r w:rsidRPr="00AD29CE">
        <w:rPr>
          <w:rFonts w:ascii="GHEA Grapalat" w:hAnsi="GHEA Grapalat"/>
        </w:rPr>
        <w:t>7.</w:t>
      </w:r>
      <w:r>
        <w:rPr>
          <w:rFonts w:ascii="GHEA Grapalat" w:hAnsi="GHEA Grapalat"/>
        </w:rPr>
        <w:t>1.</w:t>
      </w:r>
      <w:r>
        <w:rPr>
          <w:rFonts w:ascii="GHEA Grapalat" w:hAnsi="GHEA Grapalat"/>
        </w:rPr>
        <w:tab/>
      </w:r>
      <w:r w:rsidRPr="00844C3A">
        <w:rPr>
          <w:rFonts w:ascii="GHEA Grapalat" w:hAnsi="GHEA Grapalat"/>
          <w:spacing w:val="-6"/>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r w:rsidRPr="00AD29CE">
        <w:rPr>
          <w:rFonts w:ascii="GHEA Grapalat" w:hAnsi="GHEA Grapalat"/>
        </w:rPr>
        <w:t xml:space="preserve"> </w:t>
      </w:r>
    </w:p>
    <w:p w14:paraId="14CC873D" w14:textId="77777777" w:rsidR="00D54B46" w:rsidRPr="00AD29CE" w:rsidRDefault="00D54B46" w:rsidP="00D54B46">
      <w:pPr>
        <w:widowControl w:val="0"/>
        <w:tabs>
          <w:tab w:val="left" w:pos="1134"/>
        </w:tabs>
        <w:spacing w:after="160" w:line="360" w:lineRule="auto"/>
        <w:ind w:firstLine="567"/>
        <w:jc w:val="both"/>
        <w:rPr>
          <w:rFonts w:ascii="GHEA Grapalat" w:hAnsi="GHEA Grapalat"/>
        </w:rPr>
      </w:pPr>
      <w:r w:rsidRPr="00AD29CE">
        <w:rPr>
          <w:rFonts w:ascii="GHEA Grapalat" w:hAnsi="GHEA Grapalat"/>
        </w:rPr>
        <w:t>7.</w:t>
      </w:r>
      <w:r>
        <w:rPr>
          <w:rFonts w:ascii="GHEA Grapalat" w:hAnsi="GHEA Grapalat"/>
        </w:rPr>
        <w:t>2.</w:t>
      </w:r>
      <w:r>
        <w:rPr>
          <w:rFonts w:ascii="GHEA Grapalat" w:hAnsi="GHEA Grapalat"/>
        </w:rPr>
        <w:tab/>
      </w:r>
      <w:r w:rsidRPr="00AD29CE">
        <w:rPr>
          <w:rFonts w:ascii="GHEA Grapalat" w:hAnsi="GHEA Grapalat"/>
        </w:rPr>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14:paraId="056CDBF9" w14:textId="77777777" w:rsidR="00D54B46" w:rsidRPr="00844C3A" w:rsidRDefault="00D54B46" w:rsidP="00D54B46">
      <w:pPr>
        <w:widowControl w:val="0"/>
        <w:tabs>
          <w:tab w:val="left" w:pos="1134"/>
        </w:tabs>
        <w:spacing w:after="160" w:line="360" w:lineRule="auto"/>
        <w:ind w:firstLine="567"/>
        <w:jc w:val="both"/>
        <w:rPr>
          <w:rFonts w:ascii="GHEA Grapalat" w:hAnsi="GHEA Grapalat"/>
          <w:spacing w:val="-4"/>
        </w:rPr>
      </w:pPr>
      <w:r w:rsidRPr="00AD29CE">
        <w:rPr>
          <w:rFonts w:ascii="GHEA Grapalat" w:hAnsi="GHEA Grapalat"/>
        </w:rPr>
        <w:t>7.</w:t>
      </w:r>
      <w:r>
        <w:rPr>
          <w:rFonts w:ascii="GHEA Grapalat" w:hAnsi="GHEA Grapalat"/>
        </w:rPr>
        <w:t>3.</w:t>
      </w:r>
      <w:r>
        <w:rPr>
          <w:rFonts w:ascii="GHEA Grapalat" w:hAnsi="GHEA Grapalat"/>
        </w:rPr>
        <w:tab/>
      </w:r>
      <w:r w:rsidRPr="00844C3A">
        <w:rPr>
          <w:rFonts w:ascii="GHEA Grapalat" w:hAnsi="GHEA Grapalat"/>
          <w:spacing w:val="-4"/>
        </w:rPr>
        <w:t xml:space="preserve">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w:t>
      </w:r>
      <w:r w:rsidRPr="00844C3A">
        <w:rPr>
          <w:rFonts w:ascii="GHEA Grapalat" w:hAnsi="GHEA Grapalat"/>
          <w:spacing w:val="-4"/>
        </w:rPr>
        <w:lastRenderedPageBreak/>
        <w:t>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14:paraId="3C3F8466" w14:textId="77777777" w:rsidR="00D54B46" w:rsidRPr="00AD29CE" w:rsidRDefault="00D54B46" w:rsidP="00D54B46">
      <w:pPr>
        <w:widowControl w:val="0"/>
        <w:tabs>
          <w:tab w:val="left" w:pos="1134"/>
        </w:tabs>
        <w:spacing w:after="160" w:line="336" w:lineRule="auto"/>
        <w:ind w:firstLine="567"/>
        <w:jc w:val="both"/>
        <w:rPr>
          <w:rFonts w:ascii="GHEA Grapalat" w:hAnsi="GHEA Grapalat" w:cs="Sylfaen"/>
        </w:rPr>
      </w:pPr>
      <w:r w:rsidRPr="00844C3A">
        <w:rPr>
          <w:rFonts w:ascii="GHEA Grapalat" w:hAnsi="GHEA Grapalat"/>
          <w:spacing w:val="-6"/>
        </w:rPr>
        <w:t>7.</w:t>
      </w:r>
      <w:r>
        <w:rPr>
          <w:rFonts w:ascii="GHEA Grapalat" w:hAnsi="GHEA Grapalat"/>
        </w:rPr>
        <w:t>4.</w:t>
      </w:r>
      <w:r>
        <w:rPr>
          <w:rFonts w:ascii="GHEA Grapalat" w:hAnsi="GHEA Grapalat"/>
        </w:rPr>
        <w:tab/>
      </w:r>
      <w:r w:rsidRPr="00AD29CE">
        <w:rPr>
          <w:rFonts w:ascii="GHEA Grapalat" w:hAnsi="GHEA Grapalat"/>
        </w:rPr>
        <w:t>Споры в связи с договором подлежат рассмотрению в судах Республики Армения.</w:t>
      </w:r>
    </w:p>
    <w:p w14:paraId="6BC70595" w14:textId="77777777" w:rsidR="00D54B46" w:rsidRPr="00AD29CE" w:rsidRDefault="00D54B46" w:rsidP="00D54B46">
      <w:pPr>
        <w:widowControl w:val="0"/>
        <w:tabs>
          <w:tab w:val="left" w:pos="1134"/>
        </w:tabs>
        <w:spacing w:after="160" w:line="336" w:lineRule="auto"/>
        <w:ind w:firstLine="567"/>
        <w:jc w:val="both"/>
        <w:rPr>
          <w:rFonts w:ascii="GHEA Grapalat" w:hAnsi="GHEA Grapalat"/>
        </w:rPr>
      </w:pPr>
      <w:r w:rsidRPr="00AD29CE">
        <w:rPr>
          <w:rFonts w:ascii="GHEA Grapalat" w:hAnsi="GHEA Grapalat"/>
        </w:rPr>
        <w:t>7.</w:t>
      </w:r>
      <w:r>
        <w:rPr>
          <w:rFonts w:ascii="GHEA Grapalat" w:hAnsi="GHEA Grapalat"/>
        </w:rPr>
        <w:t>5.</w:t>
      </w:r>
      <w:r>
        <w:rPr>
          <w:rFonts w:ascii="GHEA Grapalat" w:hAnsi="GHEA Grapalat"/>
        </w:rPr>
        <w:tab/>
      </w:r>
      <w:r w:rsidRPr="00AD29CE">
        <w:rPr>
          <w:rFonts w:ascii="GHEA Grapalat" w:hAnsi="GHEA Grapalat"/>
        </w:rPr>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14:paraId="4D2E1EBD" w14:textId="77777777" w:rsidR="00D54B46" w:rsidRPr="00AD29CE" w:rsidRDefault="00D54B46" w:rsidP="00D54B46">
      <w:pPr>
        <w:widowControl w:val="0"/>
        <w:tabs>
          <w:tab w:val="left" w:pos="1134"/>
        </w:tabs>
        <w:spacing w:after="160" w:line="336" w:lineRule="auto"/>
        <w:ind w:firstLine="567"/>
        <w:jc w:val="both"/>
        <w:rPr>
          <w:rFonts w:ascii="GHEA Grapalat" w:hAnsi="GHEA Grapalat"/>
        </w:rPr>
      </w:pPr>
      <w:r w:rsidRPr="00AD29CE">
        <w:rPr>
          <w:rFonts w:ascii="GHEA Grapalat" w:hAnsi="GHEA Grapalat"/>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14:paraId="7D5E0B01" w14:textId="77777777" w:rsidR="00D54B46" w:rsidRPr="00AD29CE" w:rsidRDefault="00D54B46" w:rsidP="00D54B46">
      <w:pPr>
        <w:widowControl w:val="0"/>
        <w:tabs>
          <w:tab w:val="left" w:pos="1134"/>
        </w:tabs>
        <w:spacing w:after="160" w:line="336" w:lineRule="auto"/>
        <w:ind w:firstLine="567"/>
        <w:jc w:val="both"/>
        <w:rPr>
          <w:rFonts w:ascii="GHEA Grapalat" w:hAnsi="GHEA Grapalat" w:cs="Times Armenian"/>
        </w:rPr>
      </w:pPr>
      <w:r w:rsidRPr="00AD29CE">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14:paraId="1BD9171B" w14:textId="77777777" w:rsidR="00D54B46" w:rsidRPr="00AD29CE" w:rsidRDefault="00D54B46" w:rsidP="00D54B46">
      <w:pPr>
        <w:widowControl w:val="0"/>
        <w:tabs>
          <w:tab w:val="left" w:pos="1134"/>
        </w:tabs>
        <w:spacing w:after="160" w:line="336" w:lineRule="auto"/>
        <w:ind w:firstLine="567"/>
        <w:jc w:val="both"/>
        <w:rPr>
          <w:rFonts w:ascii="GHEA Grapalat" w:hAnsi="GHEA Grapalat"/>
        </w:rPr>
      </w:pPr>
      <w:r w:rsidRPr="00AD29CE">
        <w:rPr>
          <w:rFonts w:ascii="GHEA Grapalat" w:hAnsi="GHEA Grapalat"/>
        </w:rPr>
        <w:t>7.</w:t>
      </w:r>
      <w:r>
        <w:rPr>
          <w:rFonts w:ascii="GHEA Grapalat" w:hAnsi="GHEA Grapalat"/>
        </w:rPr>
        <w:t>6.</w:t>
      </w:r>
      <w:r>
        <w:rPr>
          <w:rFonts w:ascii="GHEA Grapalat" w:hAnsi="GHEA Grapalat"/>
        </w:rPr>
        <w:tab/>
      </w:r>
      <w:r w:rsidRPr="00AD29CE">
        <w:rPr>
          <w:rFonts w:ascii="GHEA Grapalat" w:hAnsi="GHEA Grapalat"/>
        </w:rPr>
        <w:t>Если договор осуществляется посредством заключения агентского договора:</w:t>
      </w:r>
    </w:p>
    <w:p w14:paraId="72583674" w14:textId="77777777" w:rsidR="00D54B46" w:rsidRPr="00AD29CE" w:rsidRDefault="00D54B46" w:rsidP="00D54B46">
      <w:pPr>
        <w:widowControl w:val="0"/>
        <w:tabs>
          <w:tab w:val="left" w:pos="1134"/>
        </w:tabs>
        <w:spacing w:after="160" w:line="336" w:lineRule="auto"/>
        <w:ind w:firstLine="567"/>
        <w:jc w:val="both"/>
        <w:rPr>
          <w:rFonts w:ascii="GHEA Grapalat" w:hAnsi="GHEA Grapalat"/>
        </w:rPr>
      </w:pPr>
      <w:r>
        <w:rPr>
          <w:rFonts w:ascii="GHEA Grapalat" w:hAnsi="GHEA Grapalat"/>
        </w:rPr>
        <w:t>1)</w:t>
      </w:r>
      <w:r>
        <w:rPr>
          <w:rFonts w:ascii="GHEA Grapalat" w:hAnsi="GHEA Grapalat"/>
        </w:rPr>
        <w:tab/>
      </w:r>
      <w:r w:rsidRPr="00AD29CE">
        <w:rPr>
          <w:rFonts w:ascii="GHEA Grapalat" w:hAnsi="GHEA Grapalat"/>
        </w:rPr>
        <w:t>Исполнитель несет ответственность за неисполнение или ненадлежащее исполнение обязательств агента;</w:t>
      </w:r>
    </w:p>
    <w:p w14:paraId="3D2E0391" w14:textId="77777777" w:rsidR="00D54B46" w:rsidRPr="00AD29CE" w:rsidRDefault="00D54B46" w:rsidP="00D54B46">
      <w:pPr>
        <w:widowControl w:val="0"/>
        <w:tabs>
          <w:tab w:val="left" w:pos="1134"/>
        </w:tabs>
        <w:spacing w:after="160" w:line="336" w:lineRule="auto"/>
        <w:ind w:firstLine="567"/>
        <w:jc w:val="both"/>
        <w:rPr>
          <w:rFonts w:ascii="GHEA Grapalat" w:hAnsi="GHEA Grapalat"/>
        </w:rPr>
      </w:pPr>
      <w:r>
        <w:rPr>
          <w:rFonts w:ascii="GHEA Grapalat" w:hAnsi="GHEA Grapalat"/>
        </w:rPr>
        <w:t>2)</w:t>
      </w:r>
      <w:r>
        <w:rPr>
          <w:rFonts w:ascii="GHEA Grapalat" w:hAnsi="GHEA Grapalat"/>
        </w:rPr>
        <w:tab/>
      </w:r>
      <w:r w:rsidRPr="00AD29CE">
        <w:rPr>
          <w:rFonts w:ascii="GHEA Grapalat" w:hAnsi="GHEA Grapalat"/>
        </w:rPr>
        <w:t>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Pr>
          <w:rStyle w:val="FootnoteReference"/>
          <w:rFonts w:ascii="GHEA Grapalat" w:hAnsi="GHEA Grapalat"/>
        </w:rPr>
        <w:footnoteReference w:customMarkFollows="1" w:id="9"/>
        <w:t>23</w:t>
      </w:r>
      <w:r w:rsidRPr="00AD29CE">
        <w:rPr>
          <w:rFonts w:ascii="GHEA Grapalat" w:hAnsi="GHEA Grapalat"/>
        </w:rPr>
        <w:t>.</w:t>
      </w:r>
    </w:p>
    <w:p w14:paraId="294B9C3B" w14:textId="77777777" w:rsidR="00D54B46" w:rsidRPr="00AD29CE" w:rsidRDefault="00D54B46" w:rsidP="00D54B46">
      <w:pPr>
        <w:widowControl w:val="0"/>
        <w:tabs>
          <w:tab w:val="left" w:pos="1134"/>
        </w:tabs>
        <w:spacing w:after="160" w:line="336" w:lineRule="auto"/>
        <w:ind w:firstLine="567"/>
        <w:jc w:val="both"/>
        <w:rPr>
          <w:rFonts w:ascii="GHEA Grapalat" w:hAnsi="GHEA Grapalat"/>
        </w:rPr>
      </w:pPr>
      <w:r w:rsidRPr="00AD29CE">
        <w:rPr>
          <w:rFonts w:ascii="GHEA Grapalat" w:hAnsi="GHEA Grapalat"/>
        </w:rPr>
        <w:t>7.</w:t>
      </w:r>
      <w:r>
        <w:rPr>
          <w:rFonts w:ascii="GHEA Grapalat" w:hAnsi="GHEA Grapalat"/>
        </w:rPr>
        <w:t>7.</w:t>
      </w:r>
      <w:r>
        <w:rPr>
          <w:rFonts w:ascii="GHEA Grapalat" w:hAnsi="GHEA Grapalat"/>
        </w:rPr>
        <w:tab/>
      </w:r>
      <w:r w:rsidRPr="00AD29CE">
        <w:rPr>
          <w:rFonts w:ascii="GHEA Grapalat" w:hAnsi="GHEA Grapalat"/>
        </w:rPr>
        <w:t>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Pr>
          <w:rStyle w:val="FootnoteReference"/>
          <w:rFonts w:ascii="GHEA Grapalat" w:hAnsi="GHEA Grapalat"/>
        </w:rPr>
        <w:footnoteReference w:customMarkFollows="1" w:id="10"/>
        <w:t>24</w:t>
      </w:r>
      <w:r w:rsidRPr="00AD29CE">
        <w:rPr>
          <w:rFonts w:ascii="GHEA Grapalat" w:hAnsi="GHEA Grapalat"/>
        </w:rPr>
        <w:t>.</w:t>
      </w:r>
    </w:p>
    <w:p w14:paraId="54B55302" w14:textId="77777777" w:rsidR="00D54B46" w:rsidRPr="00AD29CE" w:rsidRDefault="00D54B46" w:rsidP="00D54B46">
      <w:pPr>
        <w:widowControl w:val="0"/>
        <w:tabs>
          <w:tab w:val="left" w:pos="1134"/>
        </w:tabs>
        <w:spacing w:after="160" w:line="360" w:lineRule="auto"/>
        <w:ind w:firstLine="567"/>
        <w:jc w:val="both"/>
        <w:rPr>
          <w:rFonts w:ascii="GHEA Grapalat" w:hAnsi="GHEA Grapalat"/>
        </w:rPr>
      </w:pPr>
      <w:r w:rsidRPr="00AD29CE">
        <w:rPr>
          <w:rFonts w:ascii="GHEA Grapalat" w:hAnsi="GHEA Grapalat"/>
        </w:rPr>
        <w:lastRenderedPageBreak/>
        <w:t>7.</w:t>
      </w:r>
      <w:r>
        <w:rPr>
          <w:rFonts w:ascii="GHEA Grapalat" w:hAnsi="GHEA Grapalat"/>
        </w:rPr>
        <w:t>8.</w:t>
      </w:r>
      <w:r>
        <w:rPr>
          <w:rFonts w:ascii="GHEA Grapalat" w:hAnsi="GHEA Grapalat"/>
        </w:rPr>
        <w:tab/>
      </w:r>
      <w:r w:rsidRPr="00AD29CE">
        <w:rPr>
          <w:rFonts w:ascii="GHEA Grapalat" w:hAnsi="GHEA Grapalat"/>
        </w:rPr>
        <w:t xml:space="preserve">При наличии </w:t>
      </w:r>
      <w:r w:rsidRPr="006F3BDC">
        <w:rPr>
          <w:rFonts w:ascii="GHEA Grapalat" w:hAnsi="GHEA Grapalat"/>
        </w:rPr>
        <w:t xml:space="preserve">письменного </w:t>
      </w:r>
      <w:r w:rsidRPr="00AD29CE">
        <w:rPr>
          <w:rFonts w:ascii="GHEA Grapalat" w:hAnsi="GHEA Grapalat"/>
        </w:rPr>
        <w:t xml:space="preserve">предложения от Исполнителя, срок предоставления услуги может быть продлен до истечения данного срока по договору, при условии, что у Заказчика не отпало требование в </w:t>
      </w:r>
      <w:r w:rsidRPr="006F3BDC">
        <w:rPr>
          <w:rFonts w:ascii="GHEA Grapalat" w:hAnsi="GHEA Grapalat"/>
        </w:rPr>
        <w:t xml:space="preserve">оказании </w:t>
      </w:r>
      <w:r w:rsidRPr="00AD29CE">
        <w:rPr>
          <w:rFonts w:ascii="GHEA Grapalat" w:hAnsi="GHEA Grapalat"/>
        </w:rPr>
        <w:t>услуг</w:t>
      </w:r>
      <w:r>
        <w:rPr>
          <w:rFonts w:ascii="GHEA Grapalat" w:hAnsi="GHEA Grapalat"/>
        </w:rPr>
        <w:t xml:space="preserve">и, </w:t>
      </w:r>
      <w:r w:rsidRPr="005124C0">
        <w:rPr>
          <w:rFonts w:ascii="GHEA Grapalat" w:hAnsi="GHEA Grapalat"/>
        </w:rPr>
        <w:t xml:space="preserve">а </w:t>
      </w:r>
      <w:r w:rsidRPr="00C8334C">
        <w:rPr>
          <w:rFonts w:ascii="GHEA Grapalat" w:hAnsi="GHEA Grapalat"/>
        </w:rPr>
        <w:t>письменно</w:t>
      </w:r>
      <w:r w:rsidRPr="006F3BDC">
        <w:rPr>
          <w:rFonts w:ascii="GHEA Grapalat" w:hAnsi="GHEA Grapalat"/>
        </w:rPr>
        <w:t>е</w:t>
      </w:r>
      <w:r w:rsidRPr="005124C0">
        <w:rPr>
          <w:rFonts w:ascii="GHEA Grapalat" w:hAnsi="GHEA Grapalat"/>
        </w:rPr>
        <w:t xml:space="preserve"> предложение </w:t>
      </w:r>
      <w:r>
        <w:rPr>
          <w:rFonts w:ascii="GHEA Grapalat" w:hAnsi="GHEA Grapalat"/>
        </w:rPr>
        <w:t>Исполнителя</w:t>
      </w:r>
      <w:r w:rsidRPr="005124C0">
        <w:rPr>
          <w:rFonts w:ascii="GHEA Grapalat" w:hAnsi="GHEA Grapalat"/>
        </w:rPr>
        <w:t xml:space="preserve"> </w:t>
      </w:r>
      <w:r>
        <w:rPr>
          <w:rFonts w:ascii="GHEA Grapalat" w:hAnsi="GHEA Grapalat"/>
        </w:rPr>
        <w:t xml:space="preserve">было </w:t>
      </w:r>
      <w:r w:rsidRPr="005124C0">
        <w:rPr>
          <w:rFonts w:ascii="GHEA Grapalat" w:hAnsi="GHEA Grapalat"/>
        </w:rPr>
        <w:t xml:space="preserve">представлено не позднее </w:t>
      </w:r>
      <w:r w:rsidRPr="006F3BDC">
        <w:rPr>
          <w:rFonts w:ascii="GHEA Grapalat" w:hAnsi="GHEA Grapalat"/>
        </w:rPr>
        <w:t>7-и</w:t>
      </w:r>
      <w:r w:rsidRPr="005124C0">
        <w:rPr>
          <w:rFonts w:ascii="GHEA Grapalat" w:hAnsi="GHEA Grapalat"/>
        </w:rPr>
        <w:t xml:space="preserve"> календарных дней до истечения срока, изначально установленного договором для </w:t>
      </w:r>
      <w:r>
        <w:rPr>
          <w:rFonts w:ascii="GHEA Grapalat" w:hAnsi="GHEA Grapalat"/>
        </w:rPr>
        <w:t>предоставления услуг</w:t>
      </w:r>
      <w:r w:rsidRPr="001640C5">
        <w:rPr>
          <w:rFonts w:ascii="GHEA Grapalat" w:hAnsi="GHEA Grapalat"/>
        </w:rPr>
        <w:t>.</w:t>
      </w:r>
      <w:r w:rsidRPr="00AD29CE">
        <w:rPr>
          <w:rFonts w:ascii="GHEA Grapalat" w:hAnsi="GHEA Grapalat"/>
        </w:rPr>
        <w:t>.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14:paraId="4B3E49D2" w14:textId="77777777" w:rsidR="00D54B46" w:rsidRPr="00AD29CE" w:rsidRDefault="00D54B46" w:rsidP="00D54B46">
      <w:pPr>
        <w:widowControl w:val="0"/>
        <w:tabs>
          <w:tab w:val="left" w:pos="720"/>
          <w:tab w:val="left" w:pos="1134"/>
        </w:tabs>
        <w:spacing w:after="160" w:line="360" w:lineRule="auto"/>
        <w:ind w:firstLine="567"/>
        <w:jc w:val="both"/>
        <w:rPr>
          <w:rFonts w:ascii="GHEA Grapalat" w:hAnsi="GHEA Grapalat"/>
        </w:rPr>
      </w:pPr>
      <w:r w:rsidRPr="00AD29CE">
        <w:rPr>
          <w:rFonts w:ascii="GHEA Grapalat" w:hAnsi="GHEA Grapalat"/>
        </w:rPr>
        <w:t>7.</w:t>
      </w:r>
      <w:r>
        <w:rPr>
          <w:rFonts w:ascii="GHEA Grapalat" w:hAnsi="GHEA Grapalat"/>
        </w:rPr>
        <w:t>9.</w:t>
      </w:r>
      <w:r>
        <w:rPr>
          <w:rFonts w:ascii="GHEA Grapalat" w:hAnsi="GHEA Grapalat"/>
        </w:rPr>
        <w:tab/>
      </w:r>
      <w:r w:rsidRPr="00AD29CE">
        <w:rPr>
          <w:rFonts w:ascii="GHEA Grapalat" w:hAnsi="GHEA Grapalat"/>
        </w:rPr>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14:paraId="2FA2CBD1" w14:textId="77777777" w:rsidR="00D54B46" w:rsidRPr="00AD29CE" w:rsidRDefault="00D54B46" w:rsidP="00D54B46">
      <w:pPr>
        <w:widowControl w:val="0"/>
        <w:spacing w:after="160" w:line="360" w:lineRule="auto"/>
        <w:ind w:firstLine="567"/>
        <w:jc w:val="both"/>
        <w:rPr>
          <w:rFonts w:ascii="GHEA Grapalat" w:hAnsi="GHEA Grapalat"/>
        </w:rPr>
      </w:pPr>
      <w:r w:rsidRPr="00AD29CE">
        <w:rPr>
          <w:rFonts w:ascii="GHEA Grapalat" w:hAnsi="GHEA Grapalat"/>
        </w:rPr>
        <w:t xml:space="preserve">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w:t>
      </w:r>
      <w:r w:rsidRPr="006F3BDC">
        <w:rPr>
          <w:rFonts w:ascii="GHEA Grapalat" w:hAnsi="GHEA Grapalat"/>
        </w:rPr>
        <w:t>рамок</w:t>
      </w:r>
      <w:r w:rsidRPr="00AD29CE">
        <w:rPr>
          <w:rFonts w:ascii="GHEA Grapalat" w:hAnsi="GHEA Grapalat"/>
        </w:rPr>
        <w:t xml:space="preserve">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14:paraId="1371D231" w14:textId="77777777" w:rsidR="00D54B46" w:rsidRPr="00AD29CE" w:rsidRDefault="00D54B46" w:rsidP="00D54B46">
      <w:pPr>
        <w:widowControl w:val="0"/>
        <w:tabs>
          <w:tab w:val="left" w:pos="1276"/>
        </w:tabs>
        <w:spacing w:after="160" w:line="360" w:lineRule="auto"/>
        <w:ind w:firstLine="567"/>
        <w:jc w:val="both"/>
        <w:rPr>
          <w:rFonts w:ascii="GHEA Grapalat" w:hAnsi="GHEA Grapalat"/>
        </w:rPr>
      </w:pPr>
      <w:r w:rsidRPr="00AD29CE">
        <w:rPr>
          <w:rFonts w:ascii="GHEA Grapalat" w:hAnsi="GHEA Grapalat"/>
        </w:rPr>
        <w:t>7.1</w:t>
      </w:r>
      <w:r>
        <w:rPr>
          <w:rFonts w:ascii="GHEA Grapalat" w:hAnsi="GHEA Grapalat"/>
        </w:rPr>
        <w:t>0.</w:t>
      </w:r>
      <w:r>
        <w:rPr>
          <w:rFonts w:ascii="GHEA Grapalat" w:hAnsi="GHEA Grapalat"/>
        </w:rPr>
        <w:tab/>
      </w:r>
      <w:r w:rsidRPr="00AD29CE">
        <w:rPr>
          <w:rFonts w:ascii="GHEA Grapalat" w:hAnsi="GHEA Grapalat"/>
        </w:rPr>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14:paraId="10995D4C" w14:textId="77777777" w:rsidR="00D54B46" w:rsidRPr="00076092" w:rsidRDefault="00D54B46" w:rsidP="00D54B46">
      <w:pPr>
        <w:widowControl w:val="0"/>
        <w:tabs>
          <w:tab w:val="left" w:pos="1276"/>
        </w:tabs>
        <w:spacing w:after="160" w:line="360" w:lineRule="auto"/>
        <w:ind w:firstLine="567"/>
        <w:jc w:val="both"/>
        <w:rPr>
          <w:rFonts w:ascii="GHEA Grapalat" w:hAnsi="GHEA Grapalat"/>
        </w:rPr>
      </w:pPr>
      <w:r w:rsidRPr="00AD29CE">
        <w:rPr>
          <w:rFonts w:ascii="GHEA Grapalat" w:hAnsi="GHEA Grapalat"/>
        </w:rPr>
        <w:t>7.1</w:t>
      </w:r>
      <w:r>
        <w:rPr>
          <w:rFonts w:ascii="GHEA Grapalat" w:hAnsi="GHEA Grapalat"/>
        </w:rPr>
        <w:t>1.</w:t>
      </w:r>
      <w:r>
        <w:rPr>
          <w:rFonts w:ascii="GHEA Grapalat" w:hAnsi="GHEA Grapalat"/>
        </w:rPr>
        <w:tab/>
      </w:r>
      <w:r w:rsidRPr="00AD29CE">
        <w:rPr>
          <w:rFonts w:ascii="GHEA Grapalat" w:hAnsi="GHEA Grapalat"/>
        </w:rPr>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w:t>
      </w:r>
      <w:r w:rsidRPr="00AD29CE">
        <w:rPr>
          <w:rFonts w:ascii="GHEA Grapalat" w:hAnsi="GHEA Grapalat"/>
        </w:rPr>
        <w:lastRenderedPageBreak/>
        <w:t>договоров" на интернет сайте, действующем по адресу www.procurement.am,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w:t>
      </w:r>
      <w:r w:rsidRPr="00076092">
        <w:rPr>
          <w:rFonts w:ascii="GHEA Grapalat" w:hAnsi="GHEA Grapalat"/>
        </w:rPr>
        <w:t xml:space="preserve"> В день публикации в бюллетене уведомления о полном или частичном одностороннем расторжении договора </w:t>
      </w:r>
      <w:r>
        <w:rPr>
          <w:rFonts w:ascii="GHEA Grapalat" w:hAnsi="GHEA Grapalat"/>
        </w:rPr>
        <w:t>Заказчик</w:t>
      </w:r>
      <w:r w:rsidRPr="00076092">
        <w:rPr>
          <w:rFonts w:ascii="GHEA Grapalat" w:hAnsi="GHEA Grapalat"/>
        </w:rPr>
        <w:t xml:space="preserve"> высылает его также на электронную почту </w:t>
      </w:r>
      <w:r w:rsidRPr="00AD29CE">
        <w:rPr>
          <w:rFonts w:ascii="GHEA Grapalat" w:hAnsi="GHEA Grapalat"/>
        </w:rPr>
        <w:t>Исполнител</w:t>
      </w:r>
      <w:r>
        <w:rPr>
          <w:rFonts w:ascii="GHEA Grapalat" w:hAnsi="GHEA Grapalat"/>
        </w:rPr>
        <w:t>я</w:t>
      </w:r>
      <w:r w:rsidRPr="00076092">
        <w:rPr>
          <w:rFonts w:ascii="GHEA Grapalat" w:hAnsi="GHEA Grapalat"/>
        </w:rPr>
        <w:t>.</w:t>
      </w:r>
    </w:p>
    <w:p w14:paraId="669CE8A0" w14:textId="77777777" w:rsidR="00D54B46" w:rsidRPr="000C58D3" w:rsidRDefault="00D54B46" w:rsidP="00D54B46">
      <w:pPr>
        <w:widowControl w:val="0"/>
        <w:spacing w:after="160" w:line="360" w:lineRule="auto"/>
        <w:rPr>
          <w:rFonts w:ascii="GHEA Grapalat" w:hAnsi="GHEA Grapalat"/>
        </w:rPr>
      </w:pPr>
      <w:r w:rsidRPr="000C58D3">
        <w:rPr>
          <w:rFonts w:ascii="GHEA Grapalat" w:hAnsi="GHEA Grapalat"/>
        </w:rPr>
        <w:t>7.12 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0C58D3">
        <w:rPr>
          <w:rFonts w:ascii="GHEA Grapalat" w:hAnsi="GHEA Grapalat"/>
          <w:lang w:val="hy-AM"/>
        </w:rPr>
        <w:t xml:space="preserve">. </w:t>
      </w:r>
      <w:r w:rsidRPr="000C58D3">
        <w:rPr>
          <w:rFonts w:ascii="GHEA Grapalat" w:hAnsi="GHEA Grapalat"/>
        </w:rPr>
        <w:t>При этом, в случае получения письменного уведомления об уступке требования на основании договора факторинга (Приложение N 4)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w:t>
      </w:r>
      <w:r w:rsidRPr="000C58D3">
        <w:rPr>
          <w:rFonts w:ascii="GHEA Grapalat" w:hAnsi="GHEA Grapalat"/>
          <w:vertAlign w:val="superscript"/>
        </w:rPr>
        <w:t>25</w:t>
      </w:r>
    </w:p>
    <w:p w14:paraId="2C952EEC" w14:textId="77777777" w:rsidR="00D54B46" w:rsidRPr="000C58D3" w:rsidRDefault="00D54B46" w:rsidP="00D54B46">
      <w:pPr>
        <w:widowControl w:val="0"/>
        <w:spacing w:after="160" w:line="360" w:lineRule="auto"/>
        <w:rPr>
          <w:rFonts w:ascii="GHEA Grapalat" w:hAnsi="GHEA Grapalat"/>
        </w:rPr>
      </w:pPr>
      <w:r w:rsidRPr="000C58D3">
        <w:rPr>
          <w:rFonts w:ascii="GHEA Grapalat" w:hAnsi="GHEA Grapalat"/>
        </w:rPr>
        <w:t>7.</w:t>
      </w:r>
      <w:r w:rsidRPr="000C58D3">
        <w:rPr>
          <w:rFonts w:ascii="GHEA Grapalat" w:hAnsi="GHEA Grapalat"/>
          <w:lang w:val="hy-AM"/>
        </w:rPr>
        <w:t>13</w:t>
      </w:r>
      <w:r w:rsidRPr="000C58D3">
        <w:rPr>
          <w:rFonts w:ascii="GHEA Grapalat" w:hAnsi="GHEA Grapalat"/>
        </w:rPr>
        <w:tab/>
        <w:t>Споры, возникшие в связи с настоящим Договором, разрешаются путем переговоров. В случае недостижения согласия споры разрешаются в судебном порядке.</w:t>
      </w:r>
    </w:p>
    <w:p w14:paraId="7235E3AE" w14:textId="77777777" w:rsidR="00D54B46" w:rsidRPr="000C58D3" w:rsidRDefault="00D54B46" w:rsidP="00D54B46">
      <w:pPr>
        <w:widowControl w:val="0"/>
        <w:spacing w:after="160" w:line="360" w:lineRule="auto"/>
        <w:rPr>
          <w:rFonts w:ascii="GHEA Grapalat" w:hAnsi="GHEA Grapalat"/>
        </w:rPr>
      </w:pPr>
      <w:r w:rsidRPr="000C58D3">
        <w:rPr>
          <w:rFonts w:ascii="GHEA Grapalat" w:hAnsi="GHEA Grapalat"/>
        </w:rPr>
        <w:t>7.1</w:t>
      </w:r>
      <w:r w:rsidRPr="000C58D3">
        <w:rPr>
          <w:rFonts w:ascii="GHEA Grapalat" w:hAnsi="GHEA Grapalat"/>
          <w:lang w:val="hy-AM"/>
        </w:rPr>
        <w:t>4</w:t>
      </w:r>
      <w:r w:rsidRPr="000C58D3">
        <w:rPr>
          <w:rFonts w:ascii="GHEA Grapalat" w:hAnsi="GHEA Grapalat"/>
        </w:rPr>
        <w:t>.</w:t>
      </w:r>
      <w:r w:rsidRPr="000C58D3">
        <w:rPr>
          <w:rFonts w:ascii="GHEA Grapalat" w:hAnsi="GHEA Grapalat"/>
        </w:rPr>
        <w:tab/>
        <w:t>Настоящий Договор составлен на _____ страницах, заключается в двух экземплярах, имеющих равную юридическую силу. Приложения № 1, № 2, № 3,№ 3.1</w:t>
      </w:r>
      <w:r w:rsidRPr="000C58D3">
        <w:rPr>
          <w:rFonts w:ascii="GHEA Grapalat" w:hAnsi="GHEA Grapalat"/>
          <w:lang w:val="hy-AM"/>
        </w:rPr>
        <w:t xml:space="preserve"> </w:t>
      </w:r>
      <w:r w:rsidRPr="000C58D3">
        <w:rPr>
          <w:rFonts w:ascii="GHEA Grapalat" w:hAnsi="GHEA Grapalat"/>
        </w:rPr>
        <w:t>и № 4  к настоящему Договору считаются неотъемлемой частью договора, и каждой стороне предоставляется по одному экземпляру договора.</w:t>
      </w:r>
    </w:p>
    <w:p w14:paraId="186C8326" w14:textId="77777777" w:rsidR="00D54B46" w:rsidRDefault="00D54B46" w:rsidP="00D54B46">
      <w:pPr>
        <w:widowControl w:val="0"/>
        <w:spacing w:after="160" w:line="360" w:lineRule="auto"/>
        <w:rPr>
          <w:rFonts w:ascii="GHEA Grapalat" w:hAnsi="GHEA Grapalat"/>
        </w:rPr>
      </w:pPr>
      <w:r w:rsidRPr="000C58D3">
        <w:rPr>
          <w:rFonts w:ascii="GHEA Grapalat" w:hAnsi="GHEA Grapalat"/>
        </w:rPr>
        <w:t>7.1</w:t>
      </w:r>
      <w:r w:rsidRPr="000C58D3">
        <w:rPr>
          <w:rFonts w:ascii="GHEA Grapalat" w:hAnsi="GHEA Grapalat"/>
          <w:lang w:val="hy-AM"/>
        </w:rPr>
        <w:t>5</w:t>
      </w:r>
      <w:r w:rsidRPr="000C58D3">
        <w:rPr>
          <w:rFonts w:ascii="GHEA Grapalat" w:hAnsi="GHEA Grapalat"/>
        </w:rPr>
        <w:t>.</w:t>
      </w:r>
      <w:r w:rsidRPr="000C58D3">
        <w:rPr>
          <w:rFonts w:ascii="GHEA Grapalat" w:hAnsi="GHEA Grapalat"/>
        </w:rPr>
        <w:tab/>
        <w:t>В отношении настоящего Договора применяется право Республики Армения.</w:t>
      </w:r>
    </w:p>
    <w:p w14:paraId="357D0297" w14:textId="60894D8A" w:rsidR="00C50A7C" w:rsidRDefault="00C50A7C" w:rsidP="00C50A7C">
      <w:pPr>
        <w:widowControl w:val="0"/>
        <w:tabs>
          <w:tab w:val="left" w:pos="1276"/>
        </w:tabs>
        <w:spacing w:after="160" w:line="360" w:lineRule="auto"/>
        <w:ind w:firstLine="567"/>
        <w:jc w:val="both"/>
        <w:rPr>
          <w:rFonts w:ascii="GHEA Grapalat" w:hAnsi="GHEA Grapalat"/>
        </w:rPr>
      </w:pPr>
      <w:r>
        <w:rPr>
          <w:rFonts w:ascii="GHEA Grapalat" w:hAnsi="GHEA Grapalat"/>
        </w:rPr>
        <w:lastRenderedPageBreak/>
        <w:t xml:space="preserve">7.16. </w:t>
      </w:r>
      <w:r w:rsidRPr="0048404D">
        <w:rPr>
          <w:rFonts w:ascii="GHEA Grapalat" w:hAnsi="GHEA Grapalat"/>
        </w:rPr>
        <w:t xml:space="preserve">Предусмотренные договором права и обязанности заказчика в порядке, установленном законодательством РА, </w:t>
      </w:r>
      <w:r w:rsidRPr="004A64D9">
        <w:rPr>
          <w:rFonts w:ascii="GHEA Grapalat" w:hAnsi="GHEA Grapalat"/>
        </w:rPr>
        <w:t xml:space="preserve">осуществляет аппарат руководителя административного </w:t>
      </w:r>
      <w:r w:rsidR="00CF6E8C">
        <w:rPr>
          <w:rFonts w:ascii="GHEA Grapalat" w:hAnsi="GHEA Grapalat"/>
        </w:rPr>
        <w:t xml:space="preserve">района </w:t>
      </w:r>
      <w:r w:rsidR="000A7BB6" w:rsidRPr="000A7BB6">
        <w:rPr>
          <w:rFonts w:ascii="GHEA Grapalat" w:hAnsi="GHEA Grapalat"/>
        </w:rPr>
        <w:t xml:space="preserve">Давташен </w:t>
      </w:r>
      <w:r w:rsidR="00CF6E8C">
        <w:rPr>
          <w:rFonts w:ascii="GHEA Grapalat" w:hAnsi="GHEA Grapalat"/>
        </w:rPr>
        <w:t>города Еревана</w:t>
      </w:r>
      <w:r w:rsidRPr="004A64D9">
        <w:rPr>
          <w:rFonts w:ascii="GHEA Grapalat" w:hAnsi="GHEA Grapalat"/>
        </w:rPr>
        <w:t>.</w:t>
      </w:r>
    </w:p>
    <w:p w14:paraId="15F002E1" w14:textId="6DECEE40" w:rsidR="00D54B46" w:rsidRDefault="00D54B46" w:rsidP="00D54B46">
      <w:pPr>
        <w:widowControl w:val="0"/>
        <w:tabs>
          <w:tab w:val="left" w:pos="1276"/>
        </w:tabs>
        <w:spacing w:after="160" w:line="360" w:lineRule="auto"/>
        <w:ind w:firstLine="567"/>
        <w:jc w:val="both"/>
        <w:rPr>
          <w:rFonts w:ascii="GHEA Grapalat" w:hAnsi="GHEA Grapalat"/>
        </w:rPr>
      </w:pPr>
      <w:r w:rsidRPr="003C56A3">
        <w:rPr>
          <w:rFonts w:ascii="GHEA Grapalat" w:hAnsi="GHEA Grapalat"/>
        </w:rPr>
        <w:t>.</w:t>
      </w:r>
    </w:p>
    <w:p w14:paraId="3288FADA" w14:textId="77777777" w:rsidR="00D54B46" w:rsidRPr="00AD29CE" w:rsidRDefault="00D54B46" w:rsidP="00D54B46">
      <w:pPr>
        <w:widowControl w:val="0"/>
        <w:spacing w:after="160" w:line="360" w:lineRule="auto"/>
        <w:jc w:val="center"/>
        <w:rPr>
          <w:rFonts w:ascii="GHEA Grapalat" w:hAnsi="GHEA Grapalat" w:cs="Sylfaen"/>
        </w:rPr>
      </w:pPr>
      <w:r w:rsidRPr="00AD29CE">
        <w:rPr>
          <w:rFonts w:ascii="GHEA Grapalat" w:hAnsi="GHEA Grapalat"/>
          <w:b/>
        </w:rPr>
        <w:t>8.</w:t>
      </w:r>
      <w:r w:rsidRPr="00AD29CE">
        <w:rPr>
          <w:rFonts w:ascii="GHEA Grapalat" w:hAnsi="GHEA Grapalat"/>
        </w:rPr>
        <w:t xml:space="preserve"> </w:t>
      </w:r>
      <w:r w:rsidRPr="00AD29CE">
        <w:rPr>
          <w:rFonts w:ascii="GHEA Grapalat" w:hAnsi="GHEA Grapalat"/>
          <w:b/>
        </w:rPr>
        <w:t>АДРЕСА, БАНКОВСКИЕ РЕКВИЗИТЫ И ПОДПИСИ СТОРОН</w:t>
      </w:r>
    </w:p>
    <w:tbl>
      <w:tblPr>
        <w:tblW w:w="0" w:type="auto"/>
        <w:jc w:val="center"/>
        <w:tblLayout w:type="fixed"/>
        <w:tblLook w:val="0000" w:firstRow="0" w:lastRow="0" w:firstColumn="0" w:lastColumn="0" w:noHBand="0" w:noVBand="0"/>
      </w:tblPr>
      <w:tblGrid>
        <w:gridCol w:w="4536"/>
        <w:gridCol w:w="4111"/>
      </w:tblGrid>
      <w:tr w:rsidR="00D54B46" w:rsidRPr="00AD29CE" w14:paraId="76ED4E97" w14:textId="77777777" w:rsidTr="00EA35BC">
        <w:trPr>
          <w:jc w:val="center"/>
        </w:trPr>
        <w:tc>
          <w:tcPr>
            <w:tcW w:w="4536" w:type="dxa"/>
          </w:tcPr>
          <w:p w14:paraId="4C0C45F3" w14:textId="77777777" w:rsidR="00D54B46" w:rsidRPr="00AD29CE" w:rsidRDefault="00D54B46" w:rsidP="00EA35BC">
            <w:pPr>
              <w:widowControl w:val="0"/>
              <w:spacing w:after="160" w:line="360" w:lineRule="auto"/>
              <w:jc w:val="center"/>
              <w:rPr>
                <w:rFonts w:ascii="GHEA Grapalat" w:hAnsi="GHEA Grapalat"/>
                <w:b/>
              </w:rPr>
            </w:pPr>
            <w:r>
              <w:rPr>
                <w:rFonts w:ascii="GHEA Grapalat" w:hAnsi="GHEA Grapalat"/>
                <w:b/>
              </w:rPr>
              <w:t>ЗАК</w:t>
            </w:r>
            <w:r w:rsidRPr="00AD29CE">
              <w:rPr>
                <w:rFonts w:ascii="GHEA Grapalat" w:hAnsi="GHEA Grapalat"/>
                <w:b/>
              </w:rPr>
              <w:t>А</w:t>
            </w:r>
            <w:r>
              <w:rPr>
                <w:rFonts w:ascii="GHEA Grapalat" w:hAnsi="GHEA Grapalat"/>
                <w:b/>
              </w:rPr>
              <w:t>ЗЧИ</w:t>
            </w:r>
            <w:r w:rsidRPr="00AD29CE">
              <w:rPr>
                <w:rFonts w:ascii="GHEA Grapalat" w:hAnsi="GHEA Grapalat"/>
                <w:b/>
              </w:rPr>
              <w:t>К</w:t>
            </w:r>
          </w:p>
          <w:p w14:paraId="0DE4636E" w14:textId="77777777" w:rsidR="00D54B46" w:rsidRPr="00E40AC8" w:rsidRDefault="00D54B46" w:rsidP="00EA35BC">
            <w:pPr>
              <w:widowControl w:val="0"/>
              <w:jc w:val="center"/>
              <w:rPr>
                <w:rFonts w:ascii="GHEA Grapalat" w:hAnsi="GHEA Grapalat"/>
              </w:rPr>
            </w:pPr>
            <w:r w:rsidRPr="00E40AC8">
              <w:rPr>
                <w:rFonts w:ascii="GHEA Grapalat" w:hAnsi="GHEA Grapalat"/>
              </w:rPr>
              <w:t>____________________________</w:t>
            </w:r>
          </w:p>
          <w:p w14:paraId="0DC738DF" w14:textId="77777777" w:rsidR="00D54B46" w:rsidRPr="00E40AC8" w:rsidRDefault="00D54B46" w:rsidP="00EA35BC">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14:paraId="2EDD888C" w14:textId="77777777" w:rsidR="00D54B46" w:rsidRDefault="00D54B46" w:rsidP="00EA35BC">
            <w:pPr>
              <w:widowControl w:val="0"/>
              <w:spacing w:after="160" w:line="360" w:lineRule="auto"/>
              <w:jc w:val="center"/>
              <w:rPr>
                <w:rFonts w:ascii="GHEA Grapalat" w:hAnsi="GHEA Grapalat"/>
                <w:lang w:val="en-US"/>
              </w:rPr>
            </w:pPr>
          </w:p>
          <w:p w14:paraId="03CC2BEB" w14:textId="77777777" w:rsidR="00D54B46" w:rsidRPr="00E40AC8" w:rsidRDefault="00D54B46" w:rsidP="00EA35BC">
            <w:pPr>
              <w:widowControl w:val="0"/>
              <w:spacing w:after="160" w:line="360" w:lineRule="auto"/>
              <w:jc w:val="center"/>
              <w:rPr>
                <w:rFonts w:ascii="GHEA Grapalat" w:hAnsi="GHEA Grapalat"/>
                <w:lang w:val="en-US"/>
              </w:rPr>
            </w:pPr>
            <w:r w:rsidRPr="00AD29CE">
              <w:rPr>
                <w:rFonts w:ascii="GHEA Grapalat" w:hAnsi="GHEA Grapalat"/>
              </w:rPr>
              <w:t>М. П.</w:t>
            </w:r>
          </w:p>
        </w:tc>
        <w:tc>
          <w:tcPr>
            <w:tcW w:w="4111" w:type="dxa"/>
          </w:tcPr>
          <w:p w14:paraId="4ABD8DAB" w14:textId="77777777" w:rsidR="00D54B46" w:rsidRPr="00AD29CE" w:rsidRDefault="00D54B46" w:rsidP="00EA35BC">
            <w:pPr>
              <w:widowControl w:val="0"/>
              <w:spacing w:after="160" w:line="360" w:lineRule="auto"/>
              <w:jc w:val="center"/>
              <w:rPr>
                <w:rFonts w:ascii="GHEA Grapalat" w:hAnsi="GHEA Grapalat"/>
                <w:b/>
              </w:rPr>
            </w:pPr>
            <w:r>
              <w:rPr>
                <w:rFonts w:ascii="GHEA Grapalat" w:hAnsi="GHEA Grapalat"/>
                <w:b/>
              </w:rPr>
              <w:t>ИСПОЛНИТЕЛ</w:t>
            </w:r>
            <w:r w:rsidRPr="00AD29CE">
              <w:rPr>
                <w:rFonts w:ascii="GHEA Grapalat" w:hAnsi="GHEA Grapalat"/>
                <w:b/>
              </w:rPr>
              <w:t>Ь</w:t>
            </w:r>
          </w:p>
          <w:p w14:paraId="64F0B4E8" w14:textId="77777777" w:rsidR="00D54B46" w:rsidRPr="00E40AC8" w:rsidRDefault="00D54B46" w:rsidP="00EA35BC">
            <w:pPr>
              <w:widowControl w:val="0"/>
              <w:jc w:val="center"/>
              <w:rPr>
                <w:rFonts w:ascii="GHEA Grapalat" w:hAnsi="GHEA Grapalat"/>
                <w:lang w:val="en-US"/>
              </w:rPr>
            </w:pPr>
            <w:r>
              <w:rPr>
                <w:rFonts w:ascii="GHEA Grapalat" w:hAnsi="GHEA Grapalat"/>
                <w:lang w:val="en-US"/>
              </w:rPr>
              <w:t>____________________________</w:t>
            </w:r>
          </w:p>
          <w:p w14:paraId="015915AE" w14:textId="77777777" w:rsidR="00D54B46" w:rsidRPr="00E40AC8" w:rsidRDefault="00D54B46" w:rsidP="00EA35BC">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14:paraId="51A16F2E" w14:textId="77777777" w:rsidR="00D54B46" w:rsidRDefault="00D54B46" w:rsidP="00EA35BC">
            <w:pPr>
              <w:widowControl w:val="0"/>
              <w:spacing w:after="160" w:line="360" w:lineRule="auto"/>
              <w:jc w:val="center"/>
              <w:rPr>
                <w:rFonts w:ascii="GHEA Grapalat" w:hAnsi="GHEA Grapalat"/>
                <w:lang w:val="en-US"/>
              </w:rPr>
            </w:pPr>
          </w:p>
          <w:p w14:paraId="39330FAE" w14:textId="77777777" w:rsidR="00D54B46" w:rsidRPr="00E40AC8" w:rsidRDefault="00D54B46" w:rsidP="00EA35BC">
            <w:pPr>
              <w:widowControl w:val="0"/>
              <w:spacing w:after="160" w:line="360" w:lineRule="auto"/>
              <w:jc w:val="center"/>
              <w:rPr>
                <w:rFonts w:ascii="GHEA Grapalat" w:hAnsi="GHEA Grapalat"/>
                <w:lang w:val="en-US"/>
              </w:rPr>
            </w:pPr>
            <w:r w:rsidRPr="00AD29CE">
              <w:rPr>
                <w:rFonts w:ascii="GHEA Grapalat" w:hAnsi="GHEA Grapalat"/>
              </w:rPr>
              <w:t>М. П.</w:t>
            </w:r>
          </w:p>
        </w:tc>
      </w:tr>
    </w:tbl>
    <w:p w14:paraId="02BB2FA3" w14:textId="77777777" w:rsidR="00D54B46" w:rsidRPr="00AD29CE" w:rsidRDefault="00D54B46" w:rsidP="00D54B46">
      <w:pPr>
        <w:widowControl w:val="0"/>
        <w:spacing w:after="160" w:line="360" w:lineRule="auto"/>
        <w:ind w:firstLine="567"/>
        <w:jc w:val="both"/>
        <w:rPr>
          <w:rFonts w:ascii="GHEA Grapalat" w:hAnsi="GHEA Grapalat" w:cs="Sylfaen"/>
          <w:i/>
        </w:rPr>
      </w:pPr>
      <w:r w:rsidRPr="00AD29CE">
        <w:rPr>
          <w:rFonts w:ascii="GHEA Grapalat" w:hAnsi="GHEA Grapalat"/>
          <w:i/>
        </w:rPr>
        <w:t>В случае необходимости в договор могут быть включены не противоречащие законодательству Республики Армения положения.</w:t>
      </w:r>
    </w:p>
    <w:p w14:paraId="621F247A" w14:textId="77777777" w:rsidR="00D54B46" w:rsidRPr="00AD29CE" w:rsidRDefault="00D54B46" w:rsidP="00D54B46">
      <w:pPr>
        <w:widowControl w:val="0"/>
        <w:autoSpaceDE w:val="0"/>
        <w:autoSpaceDN w:val="0"/>
        <w:adjustRightInd w:val="0"/>
        <w:spacing w:after="160" w:line="360" w:lineRule="auto"/>
        <w:jc w:val="right"/>
        <w:rPr>
          <w:rFonts w:ascii="GHEA Grapalat" w:hAnsi="GHEA Grapalat" w:cs="TimesArmenianPSMT"/>
        </w:rPr>
      </w:pPr>
    </w:p>
    <w:p w14:paraId="5FC7593A" w14:textId="77777777" w:rsidR="00D54B46" w:rsidRDefault="00D54B46" w:rsidP="00D54B46">
      <w:pPr>
        <w:rPr>
          <w:rFonts w:ascii="GHEA Grapalat" w:hAnsi="GHEA Grapalat"/>
        </w:rPr>
      </w:pPr>
      <w:r>
        <w:rPr>
          <w:rFonts w:ascii="GHEA Grapalat" w:hAnsi="GHEA Grapalat"/>
        </w:rPr>
        <w:br w:type="page"/>
      </w:r>
    </w:p>
    <w:p w14:paraId="7DB6EF0B" w14:textId="77777777" w:rsidR="00D54B46" w:rsidRDefault="00D54B46" w:rsidP="00D54B46">
      <w:pPr>
        <w:widowControl w:val="0"/>
        <w:spacing w:after="160" w:line="360" w:lineRule="auto"/>
        <w:jc w:val="right"/>
        <w:rPr>
          <w:rFonts w:ascii="GHEA Grapalat" w:hAnsi="GHEA Grapalat"/>
          <w:i/>
        </w:rPr>
        <w:sectPr w:rsidR="00D54B46" w:rsidSect="00D54B46">
          <w:footerReference w:type="default" r:id="rId12"/>
          <w:footnotePr>
            <w:pos w:val="beneathText"/>
          </w:footnotePr>
          <w:pgSz w:w="11907" w:h="16840" w:code="9"/>
          <w:pgMar w:top="426" w:right="1418" w:bottom="851" w:left="1418" w:header="561" w:footer="561" w:gutter="0"/>
          <w:cols w:space="720"/>
          <w:titlePg/>
          <w:docGrid w:linePitch="326"/>
        </w:sectPr>
      </w:pPr>
    </w:p>
    <w:p w14:paraId="6DFD6531" w14:textId="77777777" w:rsidR="00D54B46" w:rsidRPr="00AD29CE" w:rsidRDefault="00D54B46" w:rsidP="00D54B46">
      <w:pPr>
        <w:widowControl w:val="0"/>
        <w:spacing w:after="160" w:line="360" w:lineRule="auto"/>
        <w:jc w:val="right"/>
        <w:rPr>
          <w:rFonts w:ascii="GHEA Grapalat" w:hAnsi="GHEA Grapalat"/>
          <w:i/>
        </w:rPr>
      </w:pPr>
      <w:r w:rsidRPr="00AD29CE">
        <w:rPr>
          <w:rFonts w:ascii="GHEA Grapalat" w:hAnsi="GHEA Grapalat"/>
          <w:i/>
        </w:rPr>
        <w:lastRenderedPageBreak/>
        <w:t>Приложение № 1</w:t>
      </w:r>
    </w:p>
    <w:p w14:paraId="2D1FEDBB" w14:textId="77777777" w:rsidR="00D54B46" w:rsidRPr="00AD29CE" w:rsidRDefault="00D54B46" w:rsidP="00D54B46">
      <w:pPr>
        <w:widowControl w:val="0"/>
        <w:spacing w:after="160" w:line="360" w:lineRule="auto"/>
        <w:jc w:val="right"/>
        <w:rPr>
          <w:rFonts w:ascii="GHEA Grapalat" w:hAnsi="GHEA Grapalat"/>
          <w:i/>
        </w:rPr>
      </w:pPr>
      <w:r w:rsidRPr="00AD29CE">
        <w:rPr>
          <w:rFonts w:ascii="GHEA Grapalat" w:hAnsi="GHEA Grapalat"/>
          <w:i/>
        </w:rPr>
        <w:t xml:space="preserve">к Договору под кодом </w:t>
      </w:r>
      <w:r w:rsidRPr="00561745">
        <w:rPr>
          <w:rFonts w:ascii="GHEA Grapalat" w:hAnsi="GHEA Grapalat"/>
          <w:i/>
        </w:rPr>
        <w:br/>
      </w:r>
      <w:r w:rsidRPr="00AD29CE">
        <w:rPr>
          <w:rFonts w:ascii="GHEA Grapalat" w:hAnsi="GHEA Grapalat"/>
          <w:i/>
        </w:rPr>
        <w:t xml:space="preserve">заключенному </w:t>
      </w:r>
      <w:r>
        <w:rPr>
          <w:rFonts w:ascii="GHEA Grapalat" w:hAnsi="GHEA Grapalat"/>
          <w:i/>
        </w:rPr>
        <w:t>"</w:t>
      </w:r>
      <w:r w:rsidRPr="00E40AC8">
        <w:rPr>
          <w:rFonts w:ascii="GHEA Grapalat" w:hAnsi="GHEA Grapalat"/>
          <w:i/>
        </w:rPr>
        <w:tab/>
      </w:r>
      <w:r>
        <w:rPr>
          <w:rFonts w:ascii="GHEA Grapalat" w:hAnsi="GHEA Grapalat"/>
          <w:i/>
        </w:rPr>
        <w:t>"</w:t>
      </w:r>
      <w:r w:rsidRPr="00E40AC8">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14:paraId="3CEFEC2F" w14:textId="77777777" w:rsidR="00D54B46" w:rsidRPr="00AD29CE" w:rsidRDefault="00D54B46" w:rsidP="00D54B46">
      <w:pPr>
        <w:widowControl w:val="0"/>
        <w:spacing w:after="160" w:line="360" w:lineRule="auto"/>
        <w:jc w:val="center"/>
        <w:rPr>
          <w:rFonts w:ascii="GHEA Grapalat" w:hAnsi="GHEA Grapalat"/>
        </w:rPr>
      </w:pPr>
    </w:p>
    <w:p w14:paraId="5B44AB54" w14:textId="77777777" w:rsidR="00D54B46" w:rsidRPr="00E40AC8" w:rsidRDefault="00D54B46" w:rsidP="00D54B46">
      <w:pPr>
        <w:widowControl w:val="0"/>
        <w:spacing w:after="160" w:line="360" w:lineRule="auto"/>
        <w:jc w:val="center"/>
        <w:rPr>
          <w:rFonts w:ascii="GHEA Grapalat" w:hAnsi="GHEA Grapalat"/>
        </w:rPr>
      </w:pPr>
      <w:r w:rsidRPr="00AD29CE">
        <w:rPr>
          <w:rFonts w:ascii="GHEA Grapalat" w:hAnsi="GHEA Grapalat"/>
        </w:rPr>
        <w:t>ТЕХНИЧЕСКА</w:t>
      </w:r>
      <w:r>
        <w:rPr>
          <w:rFonts w:ascii="GHEA Grapalat" w:hAnsi="GHEA Grapalat"/>
        </w:rPr>
        <w:t>Я ХАРАКТЕРИСТИКА-ГРАФИК ЗАКУПКИ</w:t>
      </w:r>
      <w:r>
        <w:rPr>
          <w:rStyle w:val="FootnoteReference"/>
          <w:rFonts w:ascii="GHEA Grapalat" w:hAnsi="GHEA Grapalat"/>
        </w:rPr>
        <w:footnoteReference w:customMarkFollows="1" w:id="11"/>
        <w:t>*</w:t>
      </w:r>
    </w:p>
    <w:p w14:paraId="746D90B3" w14:textId="77777777" w:rsidR="00D54B46" w:rsidRPr="00AD29CE" w:rsidRDefault="00D54B46" w:rsidP="00D54B46">
      <w:pPr>
        <w:widowControl w:val="0"/>
        <w:spacing w:after="160" w:line="360" w:lineRule="auto"/>
        <w:jc w:val="right"/>
        <w:rPr>
          <w:rFonts w:ascii="GHEA Grapalat" w:hAnsi="GHEA Grapalat"/>
        </w:rPr>
      </w:pPr>
      <w:r w:rsidRPr="00AD29CE">
        <w:rPr>
          <w:rFonts w:ascii="GHEA Grapalat" w:hAnsi="GHEA Grapalat"/>
        </w:rPr>
        <w:t>драмов РА</w:t>
      </w:r>
    </w:p>
    <w:tbl>
      <w:tblPr>
        <w:tblW w:w="158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80"/>
        <w:gridCol w:w="1846"/>
        <w:gridCol w:w="5049"/>
        <w:gridCol w:w="1179"/>
        <w:gridCol w:w="1360"/>
        <w:gridCol w:w="824"/>
        <w:gridCol w:w="1820"/>
        <w:gridCol w:w="1887"/>
      </w:tblGrid>
      <w:tr w:rsidR="00D54B46" w:rsidRPr="00E40AC8" w14:paraId="1F88BC5B" w14:textId="77777777" w:rsidTr="00EA35BC">
        <w:trPr>
          <w:trHeight w:val="422"/>
          <w:jc w:val="center"/>
        </w:trPr>
        <w:tc>
          <w:tcPr>
            <w:tcW w:w="15845" w:type="dxa"/>
            <w:gridSpan w:val="8"/>
            <w:tcBorders>
              <w:top w:val="single" w:sz="4" w:space="0" w:color="auto"/>
              <w:left w:val="single" w:sz="4" w:space="0" w:color="auto"/>
              <w:bottom w:val="single" w:sz="4" w:space="0" w:color="auto"/>
              <w:right w:val="single" w:sz="4" w:space="0" w:color="auto"/>
            </w:tcBorders>
          </w:tcPr>
          <w:p w14:paraId="2A552567" w14:textId="77777777" w:rsidR="00D54B46" w:rsidRPr="00E40AC8" w:rsidRDefault="00D54B46" w:rsidP="00EA35BC">
            <w:pPr>
              <w:widowControl w:val="0"/>
              <w:spacing w:after="120"/>
              <w:jc w:val="center"/>
              <w:rPr>
                <w:rFonts w:ascii="GHEA Grapalat" w:hAnsi="GHEA Grapalat"/>
                <w:sz w:val="20"/>
              </w:rPr>
            </w:pPr>
            <w:r w:rsidRPr="00E40AC8">
              <w:rPr>
                <w:rFonts w:ascii="GHEA Grapalat" w:hAnsi="GHEA Grapalat"/>
                <w:sz w:val="20"/>
              </w:rPr>
              <w:t>Услуги</w:t>
            </w:r>
          </w:p>
        </w:tc>
      </w:tr>
      <w:tr w:rsidR="00D54B46" w:rsidRPr="00E40AC8" w14:paraId="094ABA46" w14:textId="77777777" w:rsidTr="00EA35BC">
        <w:trPr>
          <w:trHeight w:val="247"/>
          <w:jc w:val="center"/>
        </w:trPr>
        <w:tc>
          <w:tcPr>
            <w:tcW w:w="1880" w:type="dxa"/>
            <w:vMerge w:val="restart"/>
            <w:tcBorders>
              <w:top w:val="single" w:sz="4" w:space="0" w:color="auto"/>
              <w:left w:val="single" w:sz="4" w:space="0" w:color="auto"/>
              <w:bottom w:val="single" w:sz="4" w:space="0" w:color="auto"/>
              <w:right w:val="single" w:sz="4" w:space="0" w:color="auto"/>
            </w:tcBorders>
            <w:vAlign w:val="center"/>
          </w:tcPr>
          <w:p w14:paraId="5BAEC407" w14:textId="77777777" w:rsidR="00D54B46" w:rsidRPr="00E40AC8" w:rsidRDefault="00D54B46" w:rsidP="00EA35BC">
            <w:pPr>
              <w:widowControl w:val="0"/>
              <w:spacing w:after="120"/>
              <w:jc w:val="center"/>
              <w:rPr>
                <w:rFonts w:ascii="GHEA Grapalat" w:hAnsi="GHEA Grapalat"/>
                <w:sz w:val="20"/>
              </w:rPr>
            </w:pPr>
            <w:r w:rsidRPr="00E40AC8">
              <w:rPr>
                <w:rFonts w:ascii="GHEA Grapalat" w:hAnsi="GHEA Grapalat"/>
                <w:sz w:val="20"/>
              </w:rPr>
              <w:t>номер предусмотренного приглашением лота</w:t>
            </w:r>
          </w:p>
        </w:tc>
        <w:tc>
          <w:tcPr>
            <w:tcW w:w="1846" w:type="dxa"/>
            <w:vMerge w:val="restart"/>
            <w:tcBorders>
              <w:top w:val="single" w:sz="4" w:space="0" w:color="auto"/>
              <w:left w:val="single" w:sz="4" w:space="0" w:color="auto"/>
              <w:bottom w:val="single" w:sz="4" w:space="0" w:color="auto"/>
              <w:right w:val="single" w:sz="4" w:space="0" w:color="auto"/>
            </w:tcBorders>
            <w:vAlign w:val="center"/>
          </w:tcPr>
          <w:p w14:paraId="5AA319A2" w14:textId="77777777" w:rsidR="00D54B46" w:rsidRPr="00E40AC8" w:rsidRDefault="00D54B46" w:rsidP="00EA35BC">
            <w:pPr>
              <w:widowControl w:val="0"/>
              <w:spacing w:after="120"/>
              <w:jc w:val="center"/>
              <w:rPr>
                <w:rFonts w:ascii="GHEA Grapalat" w:hAnsi="GHEA Grapalat"/>
                <w:sz w:val="20"/>
              </w:rPr>
            </w:pPr>
            <w:r w:rsidRPr="00E40AC8">
              <w:rPr>
                <w:rFonts w:ascii="GHEA Grapalat" w:hAnsi="GHEA Grapalat"/>
                <w:sz w:val="20"/>
              </w:rPr>
              <w:t>промежуточный код, предусмотренный планом закупок по классификации ЕЗК (CPV)</w:t>
            </w:r>
          </w:p>
        </w:tc>
        <w:tc>
          <w:tcPr>
            <w:tcW w:w="5049" w:type="dxa"/>
            <w:vMerge w:val="restart"/>
            <w:tcBorders>
              <w:top w:val="single" w:sz="4" w:space="0" w:color="auto"/>
              <w:left w:val="single" w:sz="4" w:space="0" w:color="auto"/>
              <w:bottom w:val="single" w:sz="4" w:space="0" w:color="auto"/>
              <w:right w:val="single" w:sz="4" w:space="0" w:color="auto"/>
            </w:tcBorders>
            <w:vAlign w:val="center"/>
          </w:tcPr>
          <w:p w14:paraId="3E1B3491" w14:textId="77777777" w:rsidR="00D54B46" w:rsidRPr="00E40AC8" w:rsidRDefault="00D54B46" w:rsidP="00EA35BC">
            <w:pPr>
              <w:widowControl w:val="0"/>
              <w:spacing w:after="120"/>
              <w:jc w:val="center"/>
              <w:rPr>
                <w:rFonts w:ascii="GHEA Grapalat" w:hAnsi="GHEA Grapalat"/>
                <w:sz w:val="20"/>
              </w:rPr>
            </w:pPr>
            <w:r w:rsidRPr="00E40AC8">
              <w:rPr>
                <w:rFonts w:ascii="GHEA Grapalat" w:hAnsi="GHEA Grapalat"/>
                <w:sz w:val="20"/>
              </w:rPr>
              <w:t>техническая характеристика</w:t>
            </w:r>
          </w:p>
        </w:tc>
        <w:tc>
          <w:tcPr>
            <w:tcW w:w="1179" w:type="dxa"/>
            <w:vMerge w:val="restart"/>
            <w:tcBorders>
              <w:top w:val="single" w:sz="4" w:space="0" w:color="auto"/>
              <w:left w:val="single" w:sz="4" w:space="0" w:color="auto"/>
              <w:bottom w:val="single" w:sz="4" w:space="0" w:color="auto"/>
              <w:right w:val="single" w:sz="4" w:space="0" w:color="auto"/>
            </w:tcBorders>
            <w:vAlign w:val="center"/>
          </w:tcPr>
          <w:p w14:paraId="34BC7AEA" w14:textId="77777777" w:rsidR="00D54B46" w:rsidRPr="00E40AC8" w:rsidRDefault="00D54B46" w:rsidP="00EA35BC">
            <w:pPr>
              <w:widowControl w:val="0"/>
              <w:spacing w:after="120"/>
              <w:jc w:val="center"/>
              <w:rPr>
                <w:rFonts w:ascii="GHEA Grapalat" w:hAnsi="GHEA Grapalat"/>
                <w:sz w:val="20"/>
              </w:rPr>
            </w:pPr>
            <w:r w:rsidRPr="00E40AC8">
              <w:rPr>
                <w:rFonts w:ascii="GHEA Grapalat" w:hAnsi="GHEA Grapalat"/>
                <w:sz w:val="20"/>
              </w:rPr>
              <w:t>единица измерения</w:t>
            </w:r>
          </w:p>
        </w:tc>
        <w:tc>
          <w:tcPr>
            <w:tcW w:w="1360" w:type="dxa"/>
            <w:vMerge w:val="restart"/>
            <w:tcBorders>
              <w:top w:val="single" w:sz="4" w:space="0" w:color="auto"/>
              <w:left w:val="single" w:sz="4" w:space="0" w:color="auto"/>
              <w:bottom w:val="single" w:sz="4" w:space="0" w:color="auto"/>
              <w:right w:val="single" w:sz="4" w:space="0" w:color="auto"/>
            </w:tcBorders>
            <w:vAlign w:val="center"/>
          </w:tcPr>
          <w:p w14:paraId="3DC42D7D" w14:textId="77777777" w:rsidR="00D54B46" w:rsidRPr="00E40AC8" w:rsidRDefault="00D54B46" w:rsidP="00EA35BC">
            <w:pPr>
              <w:widowControl w:val="0"/>
              <w:spacing w:after="120"/>
              <w:jc w:val="center"/>
              <w:rPr>
                <w:rFonts w:ascii="GHEA Grapalat" w:hAnsi="GHEA Grapalat"/>
                <w:sz w:val="20"/>
              </w:rPr>
            </w:pPr>
            <w:r w:rsidRPr="00E40AC8">
              <w:rPr>
                <w:rFonts w:ascii="GHEA Grapalat" w:hAnsi="GHEA Grapalat"/>
                <w:sz w:val="20"/>
              </w:rPr>
              <w:t>общая цена/драмов РА</w:t>
            </w:r>
          </w:p>
        </w:tc>
        <w:tc>
          <w:tcPr>
            <w:tcW w:w="824" w:type="dxa"/>
            <w:vMerge w:val="restart"/>
            <w:tcBorders>
              <w:top w:val="single" w:sz="4" w:space="0" w:color="auto"/>
              <w:left w:val="single" w:sz="4" w:space="0" w:color="auto"/>
              <w:bottom w:val="single" w:sz="4" w:space="0" w:color="auto"/>
              <w:right w:val="single" w:sz="4" w:space="0" w:color="auto"/>
            </w:tcBorders>
            <w:vAlign w:val="center"/>
          </w:tcPr>
          <w:p w14:paraId="2A11DD04" w14:textId="77777777" w:rsidR="00D54B46" w:rsidRPr="00E40AC8" w:rsidRDefault="00D54B46" w:rsidP="00EA35BC">
            <w:pPr>
              <w:widowControl w:val="0"/>
              <w:spacing w:after="120"/>
              <w:jc w:val="center"/>
              <w:rPr>
                <w:rFonts w:ascii="GHEA Grapalat" w:hAnsi="GHEA Grapalat"/>
                <w:sz w:val="20"/>
              </w:rPr>
            </w:pPr>
            <w:r w:rsidRPr="00E40AC8">
              <w:rPr>
                <w:rFonts w:ascii="GHEA Grapalat" w:hAnsi="GHEA Grapalat"/>
                <w:sz w:val="20"/>
              </w:rPr>
              <w:t>общий объем</w:t>
            </w:r>
          </w:p>
        </w:tc>
        <w:tc>
          <w:tcPr>
            <w:tcW w:w="3707" w:type="dxa"/>
            <w:gridSpan w:val="2"/>
            <w:tcBorders>
              <w:top w:val="single" w:sz="4" w:space="0" w:color="auto"/>
              <w:left w:val="single" w:sz="4" w:space="0" w:color="auto"/>
              <w:bottom w:val="single" w:sz="4" w:space="0" w:color="auto"/>
              <w:right w:val="single" w:sz="4" w:space="0" w:color="auto"/>
            </w:tcBorders>
            <w:vAlign w:val="center"/>
          </w:tcPr>
          <w:p w14:paraId="0A58BCAC" w14:textId="77777777" w:rsidR="00D54B46" w:rsidRPr="00E40AC8" w:rsidRDefault="00D54B46" w:rsidP="00EA35BC">
            <w:pPr>
              <w:widowControl w:val="0"/>
              <w:spacing w:after="120"/>
              <w:jc w:val="center"/>
              <w:rPr>
                <w:rFonts w:ascii="GHEA Grapalat" w:hAnsi="GHEA Grapalat"/>
                <w:sz w:val="20"/>
              </w:rPr>
            </w:pPr>
            <w:r w:rsidRPr="00E40AC8">
              <w:rPr>
                <w:rFonts w:ascii="GHEA Grapalat" w:hAnsi="GHEA Grapalat"/>
                <w:sz w:val="20"/>
              </w:rPr>
              <w:t>предоставления</w:t>
            </w:r>
          </w:p>
        </w:tc>
      </w:tr>
      <w:tr w:rsidR="00D54B46" w:rsidRPr="00E40AC8" w14:paraId="034C73A2" w14:textId="77777777" w:rsidTr="00EA35BC">
        <w:trPr>
          <w:trHeight w:val="501"/>
          <w:jc w:val="center"/>
        </w:trPr>
        <w:tc>
          <w:tcPr>
            <w:tcW w:w="1880" w:type="dxa"/>
            <w:vMerge/>
            <w:tcBorders>
              <w:top w:val="single" w:sz="4" w:space="0" w:color="auto"/>
              <w:left w:val="single" w:sz="4" w:space="0" w:color="auto"/>
              <w:bottom w:val="single" w:sz="4" w:space="0" w:color="auto"/>
              <w:right w:val="single" w:sz="4" w:space="0" w:color="auto"/>
            </w:tcBorders>
            <w:vAlign w:val="center"/>
          </w:tcPr>
          <w:p w14:paraId="12D8D438" w14:textId="77777777" w:rsidR="00D54B46" w:rsidRPr="00E40AC8" w:rsidRDefault="00D54B46" w:rsidP="00EA35BC">
            <w:pPr>
              <w:widowControl w:val="0"/>
              <w:spacing w:after="120"/>
              <w:jc w:val="center"/>
              <w:rPr>
                <w:rFonts w:ascii="GHEA Grapalat" w:hAnsi="GHEA Grapalat"/>
                <w:sz w:val="20"/>
              </w:rPr>
            </w:pPr>
          </w:p>
        </w:tc>
        <w:tc>
          <w:tcPr>
            <w:tcW w:w="1846" w:type="dxa"/>
            <w:vMerge/>
            <w:tcBorders>
              <w:top w:val="single" w:sz="4" w:space="0" w:color="auto"/>
              <w:left w:val="single" w:sz="4" w:space="0" w:color="auto"/>
              <w:bottom w:val="single" w:sz="4" w:space="0" w:color="auto"/>
              <w:right w:val="single" w:sz="4" w:space="0" w:color="auto"/>
            </w:tcBorders>
            <w:vAlign w:val="center"/>
          </w:tcPr>
          <w:p w14:paraId="23521215" w14:textId="77777777" w:rsidR="00D54B46" w:rsidRPr="00E40AC8" w:rsidRDefault="00D54B46" w:rsidP="00EA35BC">
            <w:pPr>
              <w:widowControl w:val="0"/>
              <w:spacing w:after="120"/>
              <w:jc w:val="center"/>
              <w:rPr>
                <w:rFonts w:ascii="GHEA Grapalat" w:hAnsi="GHEA Grapalat"/>
                <w:sz w:val="20"/>
              </w:rPr>
            </w:pPr>
          </w:p>
        </w:tc>
        <w:tc>
          <w:tcPr>
            <w:tcW w:w="5049" w:type="dxa"/>
            <w:vMerge/>
            <w:tcBorders>
              <w:top w:val="single" w:sz="4" w:space="0" w:color="auto"/>
              <w:left w:val="single" w:sz="4" w:space="0" w:color="auto"/>
              <w:bottom w:val="single" w:sz="4" w:space="0" w:color="auto"/>
              <w:right w:val="single" w:sz="4" w:space="0" w:color="auto"/>
            </w:tcBorders>
            <w:vAlign w:val="center"/>
          </w:tcPr>
          <w:p w14:paraId="1E8C69C7" w14:textId="77777777" w:rsidR="00D54B46" w:rsidRPr="00E40AC8" w:rsidRDefault="00D54B46" w:rsidP="00EA35BC">
            <w:pPr>
              <w:widowControl w:val="0"/>
              <w:spacing w:after="120"/>
              <w:jc w:val="center"/>
              <w:rPr>
                <w:rFonts w:ascii="GHEA Grapalat" w:hAnsi="GHEA Grapalat"/>
                <w:sz w:val="20"/>
              </w:rPr>
            </w:pPr>
          </w:p>
        </w:tc>
        <w:tc>
          <w:tcPr>
            <w:tcW w:w="1179" w:type="dxa"/>
            <w:vMerge/>
            <w:tcBorders>
              <w:top w:val="single" w:sz="4" w:space="0" w:color="auto"/>
              <w:left w:val="single" w:sz="4" w:space="0" w:color="auto"/>
              <w:bottom w:val="single" w:sz="4" w:space="0" w:color="auto"/>
              <w:right w:val="single" w:sz="4" w:space="0" w:color="auto"/>
            </w:tcBorders>
            <w:vAlign w:val="center"/>
          </w:tcPr>
          <w:p w14:paraId="0BC2A8F9" w14:textId="77777777" w:rsidR="00D54B46" w:rsidRPr="00E40AC8" w:rsidRDefault="00D54B46" w:rsidP="00EA35BC">
            <w:pPr>
              <w:widowControl w:val="0"/>
              <w:spacing w:after="120"/>
              <w:jc w:val="center"/>
              <w:rPr>
                <w:rFonts w:ascii="GHEA Grapalat" w:hAnsi="GHEA Grapalat"/>
                <w:sz w:val="20"/>
              </w:rPr>
            </w:pPr>
          </w:p>
        </w:tc>
        <w:tc>
          <w:tcPr>
            <w:tcW w:w="1360" w:type="dxa"/>
            <w:vMerge/>
            <w:tcBorders>
              <w:top w:val="single" w:sz="4" w:space="0" w:color="auto"/>
              <w:left w:val="single" w:sz="4" w:space="0" w:color="auto"/>
              <w:bottom w:val="single" w:sz="4" w:space="0" w:color="auto"/>
              <w:right w:val="single" w:sz="4" w:space="0" w:color="auto"/>
            </w:tcBorders>
            <w:vAlign w:val="center"/>
          </w:tcPr>
          <w:p w14:paraId="45D91C58" w14:textId="77777777" w:rsidR="00D54B46" w:rsidRPr="00E40AC8" w:rsidRDefault="00D54B46" w:rsidP="00EA35BC">
            <w:pPr>
              <w:widowControl w:val="0"/>
              <w:spacing w:after="120"/>
              <w:jc w:val="center"/>
              <w:rPr>
                <w:rFonts w:ascii="GHEA Grapalat" w:hAnsi="GHEA Grapalat"/>
                <w:sz w:val="20"/>
              </w:rPr>
            </w:pPr>
          </w:p>
        </w:tc>
        <w:tc>
          <w:tcPr>
            <w:tcW w:w="824" w:type="dxa"/>
            <w:vMerge/>
            <w:tcBorders>
              <w:top w:val="single" w:sz="4" w:space="0" w:color="auto"/>
              <w:left w:val="single" w:sz="4" w:space="0" w:color="auto"/>
              <w:bottom w:val="single" w:sz="4" w:space="0" w:color="auto"/>
              <w:right w:val="single" w:sz="4" w:space="0" w:color="auto"/>
            </w:tcBorders>
            <w:vAlign w:val="center"/>
          </w:tcPr>
          <w:p w14:paraId="3521252D" w14:textId="77777777" w:rsidR="00D54B46" w:rsidRPr="00E40AC8" w:rsidRDefault="00D54B46" w:rsidP="00EA35BC">
            <w:pPr>
              <w:widowControl w:val="0"/>
              <w:spacing w:after="120"/>
              <w:jc w:val="center"/>
              <w:rPr>
                <w:rFonts w:ascii="GHEA Grapalat" w:hAnsi="GHEA Grapalat"/>
                <w:sz w:val="20"/>
              </w:rPr>
            </w:pPr>
          </w:p>
        </w:tc>
        <w:tc>
          <w:tcPr>
            <w:tcW w:w="1820" w:type="dxa"/>
            <w:tcBorders>
              <w:top w:val="single" w:sz="4" w:space="0" w:color="auto"/>
              <w:left w:val="single" w:sz="4" w:space="0" w:color="auto"/>
              <w:bottom w:val="single" w:sz="4" w:space="0" w:color="auto"/>
              <w:right w:val="single" w:sz="4" w:space="0" w:color="auto"/>
            </w:tcBorders>
            <w:vAlign w:val="center"/>
          </w:tcPr>
          <w:p w14:paraId="539BF495" w14:textId="77777777" w:rsidR="00D54B46" w:rsidRPr="00E40AC8" w:rsidRDefault="00D54B46" w:rsidP="00EA35BC">
            <w:pPr>
              <w:widowControl w:val="0"/>
              <w:spacing w:after="120"/>
              <w:jc w:val="center"/>
              <w:rPr>
                <w:rFonts w:ascii="GHEA Grapalat" w:hAnsi="GHEA Grapalat"/>
                <w:sz w:val="20"/>
              </w:rPr>
            </w:pPr>
            <w:r w:rsidRPr="00E40AC8">
              <w:rPr>
                <w:rFonts w:ascii="GHEA Grapalat" w:hAnsi="GHEA Grapalat"/>
                <w:sz w:val="20"/>
              </w:rPr>
              <w:t>адрес</w:t>
            </w:r>
          </w:p>
        </w:tc>
        <w:tc>
          <w:tcPr>
            <w:tcW w:w="1887" w:type="dxa"/>
            <w:tcBorders>
              <w:top w:val="single" w:sz="4" w:space="0" w:color="auto"/>
              <w:left w:val="single" w:sz="4" w:space="0" w:color="auto"/>
              <w:bottom w:val="single" w:sz="4" w:space="0" w:color="auto"/>
              <w:right w:val="single" w:sz="4" w:space="0" w:color="auto"/>
            </w:tcBorders>
            <w:vAlign w:val="center"/>
          </w:tcPr>
          <w:p w14:paraId="2102CBAD" w14:textId="77777777" w:rsidR="00D54B46" w:rsidRPr="00E40AC8" w:rsidRDefault="00D54B46" w:rsidP="00EA35BC">
            <w:pPr>
              <w:widowControl w:val="0"/>
              <w:spacing w:after="120"/>
              <w:jc w:val="center"/>
              <w:rPr>
                <w:rFonts w:ascii="GHEA Grapalat" w:hAnsi="GHEA Grapalat"/>
                <w:sz w:val="20"/>
                <w:lang w:val="en-US"/>
              </w:rPr>
            </w:pPr>
            <w:r w:rsidRPr="00E40AC8">
              <w:rPr>
                <w:rFonts w:ascii="GHEA Grapalat" w:hAnsi="GHEA Grapalat"/>
                <w:sz w:val="20"/>
              </w:rPr>
              <w:t>срок</w:t>
            </w:r>
            <w:r>
              <w:rPr>
                <w:rStyle w:val="FootnoteReference"/>
                <w:rFonts w:ascii="GHEA Grapalat" w:hAnsi="GHEA Grapalat"/>
                <w:sz w:val="20"/>
              </w:rPr>
              <w:footnoteReference w:customMarkFollows="1" w:id="12"/>
              <w:t>**</w:t>
            </w:r>
          </w:p>
        </w:tc>
      </w:tr>
      <w:tr w:rsidR="00CD3B30" w:rsidRPr="00E40AC8" w14:paraId="2CECA8C6" w14:textId="77777777" w:rsidTr="000046CD">
        <w:trPr>
          <w:trHeight w:val="501"/>
          <w:jc w:val="center"/>
        </w:trPr>
        <w:tc>
          <w:tcPr>
            <w:tcW w:w="1880" w:type="dxa"/>
            <w:vAlign w:val="center"/>
          </w:tcPr>
          <w:p w14:paraId="49A2C46A" w14:textId="77777777" w:rsidR="00CD3B30" w:rsidRPr="00453E01" w:rsidRDefault="00CD3B30" w:rsidP="00CD3B30">
            <w:pPr>
              <w:jc w:val="center"/>
              <w:rPr>
                <w:rFonts w:ascii="GHEA Grapalat" w:hAnsi="GHEA Grapalat"/>
                <w:sz w:val="20"/>
                <w:lang w:val="hy-AM"/>
              </w:rPr>
            </w:pPr>
            <w:r>
              <w:rPr>
                <w:rFonts w:ascii="GHEA Grapalat" w:hAnsi="GHEA Grapalat"/>
                <w:sz w:val="20"/>
                <w:lang w:val="hy-AM"/>
              </w:rPr>
              <w:t>1</w:t>
            </w:r>
          </w:p>
        </w:tc>
        <w:tc>
          <w:tcPr>
            <w:tcW w:w="1846" w:type="dxa"/>
            <w:shd w:val="clear" w:color="auto" w:fill="auto"/>
            <w:vAlign w:val="center"/>
          </w:tcPr>
          <w:p w14:paraId="0455EE2E" w14:textId="76C37E34" w:rsidR="00CD3B30" w:rsidRPr="00DF5959" w:rsidRDefault="00CD3B30" w:rsidP="00CD3B30">
            <w:pPr>
              <w:ind w:left="145" w:hanging="145"/>
              <w:jc w:val="center"/>
              <w:rPr>
                <w:rFonts w:ascii="GHEA Grapalat" w:hAnsi="GHEA Grapalat"/>
                <w:sz w:val="18"/>
                <w:szCs w:val="18"/>
                <w:lang w:val="hy-AM"/>
              </w:rPr>
            </w:pPr>
            <w:r>
              <w:rPr>
                <w:rFonts w:ascii="GHEA Grapalat" w:hAnsi="GHEA Grapalat" w:cs="Calibri"/>
                <w:color w:val="000000"/>
                <w:sz w:val="20"/>
                <w:szCs w:val="20"/>
              </w:rPr>
              <w:t>71351540/154</w:t>
            </w:r>
          </w:p>
        </w:tc>
        <w:tc>
          <w:tcPr>
            <w:tcW w:w="5049" w:type="dxa"/>
            <w:tcBorders>
              <w:top w:val="single" w:sz="4" w:space="0" w:color="auto"/>
              <w:left w:val="single" w:sz="4" w:space="0" w:color="auto"/>
              <w:bottom w:val="single" w:sz="4" w:space="0" w:color="auto"/>
              <w:right w:val="single" w:sz="4" w:space="0" w:color="auto"/>
            </w:tcBorders>
            <w:shd w:val="clear" w:color="auto" w:fill="auto"/>
          </w:tcPr>
          <w:p w14:paraId="44CD7E49" w14:textId="77777777" w:rsidR="00CD3B30" w:rsidRDefault="00CD3B30" w:rsidP="00CD3B30">
            <w:pPr>
              <w:pStyle w:val="HTMLPreformatted"/>
              <w:shd w:val="clear" w:color="auto" w:fill="F8F9FA"/>
              <w:spacing w:line="256" w:lineRule="auto"/>
              <w:rPr>
                <w:rFonts w:ascii="GHEA Grapalat" w:hAnsi="GHEA Grapalat" w:cs="Calibri"/>
                <w:b/>
                <w:bCs/>
                <w:color w:val="000000"/>
                <w:sz w:val="18"/>
                <w:szCs w:val="18"/>
                <w:lang w:val="ru-RU"/>
              </w:rPr>
            </w:pPr>
            <w:r>
              <w:rPr>
                <w:rFonts w:ascii="GHEA Grapalat" w:hAnsi="GHEA Grapalat" w:cs="Calibri"/>
                <w:b/>
                <w:bCs/>
                <w:color w:val="000000"/>
                <w:sz w:val="18"/>
                <w:szCs w:val="18"/>
                <w:lang w:val="ru-RU"/>
              </w:rPr>
              <w:t>Техническое описание</w:t>
            </w:r>
            <w:r>
              <w:rPr>
                <w:rFonts w:ascii="GHEA Grapalat" w:hAnsi="GHEA Grapalat" w:cs="Calibri"/>
                <w:b/>
                <w:bCs/>
                <w:color w:val="000000"/>
                <w:sz w:val="18"/>
                <w:szCs w:val="18"/>
                <w:lang w:val="ru-RU"/>
              </w:rPr>
              <w:br/>
            </w:r>
          </w:p>
          <w:p w14:paraId="1A7297DB" w14:textId="77777777" w:rsidR="00CD3B30" w:rsidRDefault="00CD3B30" w:rsidP="00CD3B30">
            <w:pPr>
              <w:pStyle w:val="HTMLPreformatted"/>
              <w:shd w:val="clear" w:color="auto" w:fill="F8F9FA"/>
              <w:spacing w:line="256" w:lineRule="auto"/>
              <w:rPr>
                <w:rFonts w:ascii="GHEA Grapalat" w:hAnsi="GHEA Grapalat" w:cs="Calibri"/>
                <w:color w:val="000000"/>
                <w:sz w:val="18"/>
                <w:szCs w:val="18"/>
                <w:lang w:val="ru-RU"/>
              </w:rPr>
            </w:pPr>
            <w:r>
              <w:rPr>
                <w:rFonts w:ascii="GHEA Grapalat" w:hAnsi="GHEA Grapalat" w:cs="Calibri"/>
                <w:b/>
                <w:bCs/>
                <w:color w:val="000000"/>
                <w:sz w:val="18"/>
                <w:szCs w:val="18"/>
                <w:lang w:val="ru-RU"/>
              </w:rPr>
              <w:t>Общих требований к обслуживанию:</w:t>
            </w:r>
            <w:r>
              <w:rPr>
                <w:rFonts w:ascii="GHEA Grapalat" w:hAnsi="GHEA Grapalat" w:cs="Calibri"/>
                <w:color w:val="000000"/>
                <w:sz w:val="18"/>
                <w:szCs w:val="18"/>
                <w:lang w:val="ru-RU"/>
              </w:rPr>
              <w:br/>
            </w:r>
          </w:p>
          <w:p w14:paraId="39385E29" w14:textId="77777777" w:rsidR="00CD3B30" w:rsidRDefault="00CD3B30" w:rsidP="00CD3B30">
            <w:pPr>
              <w:pStyle w:val="HTMLPreformatted"/>
              <w:shd w:val="clear" w:color="auto" w:fill="F8F9FA"/>
              <w:spacing w:line="256" w:lineRule="auto"/>
              <w:rPr>
                <w:rFonts w:ascii="GHEA Grapalat" w:hAnsi="GHEA Grapalat" w:cs="Calibri"/>
                <w:color w:val="000000"/>
                <w:sz w:val="18"/>
                <w:szCs w:val="18"/>
                <w:lang w:val="ru-RU"/>
              </w:rPr>
            </w:pPr>
            <w:r>
              <w:rPr>
                <w:rFonts w:ascii="GHEA Grapalat" w:hAnsi="GHEA Grapalat" w:cs="Calibri"/>
                <w:color w:val="000000"/>
                <w:sz w:val="18"/>
                <w:szCs w:val="18"/>
                <w:lang w:val="ru-RU"/>
              </w:rPr>
              <w:t xml:space="preserve">1. Технический надзор осуществляется на основании проектно-сметной документации, предоставленной Заказчиком, и обеспечивает выполнение ремонтных работ  </w:t>
            </w:r>
            <w:r>
              <w:rPr>
                <w:rFonts w:ascii="GHEA Grapalat" w:hAnsi="GHEA Grapalat" w:cs="Calibri"/>
                <w:color w:val="000000"/>
                <w:sz w:val="18"/>
                <w:szCs w:val="18"/>
                <w:lang w:val="ru-RU"/>
              </w:rPr>
              <w:lastRenderedPageBreak/>
              <w:t>с необходимым качеством и  в соответствии с инженерными проектами, техническими особенностями и   другими договорными документами.</w:t>
            </w:r>
            <w:r>
              <w:rPr>
                <w:rFonts w:ascii="GHEA Grapalat" w:hAnsi="GHEA Grapalat" w:cs="Calibri"/>
                <w:color w:val="000000"/>
                <w:sz w:val="18"/>
                <w:szCs w:val="18"/>
                <w:lang w:val="ru-RU"/>
              </w:rPr>
              <w:br/>
            </w:r>
          </w:p>
          <w:p w14:paraId="42812E2D" w14:textId="77777777" w:rsidR="00CD3B30" w:rsidRDefault="00CD3B30" w:rsidP="00CD3B30">
            <w:pPr>
              <w:pStyle w:val="HTMLPreformatted"/>
              <w:shd w:val="clear" w:color="auto" w:fill="F8F9FA"/>
              <w:spacing w:line="256" w:lineRule="auto"/>
              <w:rPr>
                <w:rFonts w:ascii="GHEA Grapalat" w:hAnsi="GHEA Grapalat" w:cs="Calibri"/>
                <w:color w:val="000000"/>
                <w:sz w:val="18"/>
                <w:szCs w:val="18"/>
                <w:lang w:val="ru-RU"/>
              </w:rPr>
            </w:pPr>
            <w:r>
              <w:rPr>
                <w:rFonts w:ascii="GHEA Grapalat" w:hAnsi="GHEA Grapalat" w:cs="Calibri"/>
                <w:color w:val="000000"/>
                <w:sz w:val="18"/>
                <w:szCs w:val="18"/>
                <w:lang w:val="ru-RU"/>
              </w:rPr>
              <w:t>2. Услуги технического надзора осуществляются в соответствии с Директивой о контроле качества строительства, утвержденной приказом министра градостроительства N44 от 28.04.1998 года, и в пределах ответственности Заказчика.</w:t>
            </w:r>
            <w:r>
              <w:rPr>
                <w:rFonts w:ascii="GHEA Grapalat" w:hAnsi="GHEA Grapalat" w:cs="Calibri"/>
                <w:color w:val="000000"/>
                <w:sz w:val="18"/>
                <w:szCs w:val="18"/>
                <w:lang w:val="ru-RU"/>
              </w:rPr>
              <w:br/>
            </w:r>
          </w:p>
          <w:p w14:paraId="70D541AC" w14:textId="77777777" w:rsidR="00CD3B30" w:rsidRDefault="00CD3B30" w:rsidP="00CD3B30">
            <w:pPr>
              <w:pStyle w:val="HTMLPreformatted"/>
              <w:shd w:val="clear" w:color="auto" w:fill="F8F9FA"/>
              <w:spacing w:line="256" w:lineRule="auto"/>
              <w:rPr>
                <w:rFonts w:ascii="GHEA Grapalat" w:hAnsi="GHEA Grapalat" w:cs="Calibri"/>
                <w:color w:val="000000"/>
                <w:sz w:val="18"/>
                <w:szCs w:val="18"/>
                <w:lang w:val="ru-RU"/>
              </w:rPr>
            </w:pPr>
            <w:r>
              <w:rPr>
                <w:rFonts w:ascii="GHEA Grapalat" w:hAnsi="GHEA Grapalat" w:cs="Calibri"/>
                <w:color w:val="000000"/>
                <w:sz w:val="18"/>
                <w:szCs w:val="18"/>
                <w:lang w:val="ru-RU"/>
              </w:rPr>
              <w:t>3. Основными обязанностями исполнителя технического надзора являются:</w:t>
            </w:r>
            <w:r>
              <w:rPr>
                <w:rFonts w:ascii="GHEA Grapalat" w:hAnsi="GHEA Grapalat" w:cs="Calibri"/>
                <w:color w:val="000000"/>
                <w:sz w:val="18"/>
                <w:szCs w:val="18"/>
                <w:lang w:val="ru-RU"/>
              </w:rPr>
              <w:br/>
            </w:r>
          </w:p>
          <w:p w14:paraId="40454EB5" w14:textId="77777777" w:rsidR="00CD3B30" w:rsidRDefault="00CD3B30" w:rsidP="00CD3B30">
            <w:pPr>
              <w:pStyle w:val="HTMLPreformatted"/>
              <w:shd w:val="clear" w:color="auto" w:fill="F8F9FA"/>
              <w:spacing w:line="256" w:lineRule="auto"/>
              <w:rPr>
                <w:rFonts w:ascii="GHEA Grapalat" w:hAnsi="GHEA Grapalat" w:cs="Calibri"/>
                <w:color w:val="000000"/>
                <w:sz w:val="18"/>
                <w:szCs w:val="18"/>
                <w:lang w:val="ru-RU"/>
              </w:rPr>
            </w:pPr>
            <w:r>
              <w:rPr>
                <w:rFonts w:ascii="GHEA Grapalat" w:hAnsi="GHEA Grapalat" w:cs="Calibri"/>
                <w:color w:val="000000"/>
                <w:sz w:val="18"/>
                <w:szCs w:val="18"/>
                <w:lang w:val="ru-RU"/>
              </w:rPr>
              <w:t>• периодически фотографировать состояние объекта строительства от начала до конца строительства;</w:t>
            </w:r>
            <w:r>
              <w:rPr>
                <w:rFonts w:ascii="GHEA Grapalat" w:hAnsi="GHEA Grapalat" w:cs="Calibri"/>
                <w:color w:val="000000"/>
                <w:sz w:val="18"/>
                <w:szCs w:val="18"/>
                <w:lang w:val="ru-RU"/>
              </w:rPr>
              <w:br/>
            </w:r>
          </w:p>
          <w:p w14:paraId="3DE94CE5" w14:textId="77777777" w:rsidR="00CD3B30" w:rsidRDefault="00CD3B30" w:rsidP="00CD3B30">
            <w:pPr>
              <w:pStyle w:val="HTMLPreformatted"/>
              <w:shd w:val="clear" w:color="auto" w:fill="F8F9FA"/>
              <w:spacing w:line="256" w:lineRule="auto"/>
              <w:rPr>
                <w:rFonts w:ascii="GHEA Grapalat" w:hAnsi="GHEA Grapalat" w:cs="Calibri"/>
                <w:color w:val="000000"/>
                <w:sz w:val="18"/>
                <w:szCs w:val="18"/>
                <w:lang w:val="ru-RU"/>
              </w:rPr>
            </w:pPr>
            <w:r>
              <w:rPr>
                <w:rFonts w:ascii="GHEA Grapalat" w:hAnsi="GHEA Grapalat" w:cs="Calibri"/>
                <w:color w:val="000000"/>
                <w:sz w:val="18"/>
                <w:szCs w:val="18"/>
                <w:lang w:val="ru-RU"/>
              </w:rPr>
              <w:t>• обеспечить соответствие  выполняемых  работ  условиям контрактного соглашения, строительным нормам и правилам,</w:t>
            </w:r>
            <w:r>
              <w:rPr>
                <w:rFonts w:ascii="GHEA Grapalat" w:hAnsi="GHEA Grapalat" w:cs="Calibri"/>
                <w:color w:val="000000"/>
                <w:sz w:val="18"/>
                <w:szCs w:val="18"/>
                <w:lang w:val="ru-RU"/>
              </w:rPr>
              <w:br/>
            </w:r>
          </w:p>
          <w:p w14:paraId="3A37D08C" w14:textId="77777777" w:rsidR="00CD3B30" w:rsidRDefault="00CD3B30" w:rsidP="00CD3B30">
            <w:pPr>
              <w:pStyle w:val="HTMLPreformatted"/>
              <w:shd w:val="clear" w:color="auto" w:fill="F8F9FA"/>
              <w:spacing w:line="256" w:lineRule="auto"/>
              <w:rPr>
                <w:rFonts w:ascii="GHEA Grapalat" w:hAnsi="GHEA Grapalat" w:cs="Calibri"/>
                <w:color w:val="000000"/>
                <w:sz w:val="18"/>
                <w:szCs w:val="18"/>
                <w:lang w:val="ru-RU"/>
              </w:rPr>
            </w:pPr>
            <w:r>
              <w:rPr>
                <w:rFonts w:ascii="GHEA Grapalat" w:hAnsi="GHEA Grapalat" w:cs="Calibri"/>
                <w:color w:val="000000"/>
                <w:sz w:val="18"/>
                <w:szCs w:val="18"/>
                <w:lang w:val="ru-RU"/>
              </w:rPr>
              <w:t xml:space="preserve">• немедленно сообщить Заказчику о любом нарушении договорных обязательств со стороны Подрядчика, прилагая соответствующее обоснование; </w:t>
            </w:r>
            <w:r>
              <w:rPr>
                <w:rFonts w:ascii="GHEA Grapalat" w:hAnsi="GHEA Grapalat" w:cs="Calibri"/>
                <w:color w:val="000000"/>
                <w:sz w:val="18"/>
                <w:szCs w:val="18"/>
                <w:lang w:val="ru-RU"/>
              </w:rPr>
              <w:br/>
            </w:r>
          </w:p>
          <w:p w14:paraId="0A485F28" w14:textId="77777777" w:rsidR="00CD3B30" w:rsidRDefault="00CD3B30" w:rsidP="00CD3B30">
            <w:pPr>
              <w:pStyle w:val="HTMLPreformatted"/>
              <w:shd w:val="clear" w:color="auto" w:fill="F8F9FA"/>
              <w:spacing w:line="256" w:lineRule="auto"/>
              <w:rPr>
                <w:rFonts w:ascii="GHEA Grapalat" w:hAnsi="GHEA Grapalat" w:cs="Calibri"/>
                <w:color w:val="000000"/>
                <w:sz w:val="18"/>
                <w:szCs w:val="18"/>
                <w:lang w:val="ru-RU"/>
              </w:rPr>
            </w:pPr>
            <w:r>
              <w:rPr>
                <w:rFonts w:ascii="GHEA Grapalat" w:hAnsi="GHEA Grapalat" w:cs="Calibri"/>
                <w:color w:val="000000"/>
                <w:sz w:val="18"/>
                <w:szCs w:val="18"/>
                <w:lang w:val="ru-RU"/>
              </w:rPr>
              <w:t>• проверять и утверждать рабочие и исполнительные документы, подготовленные Подрядчиком,</w:t>
            </w:r>
            <w:r>
              <w:rPr>
                <w:rFonts w:ascii="GHEA Grapalat" w:hAnsi="GHEA Grapalat" w:cs="Calibri"/>
                <w:color w:val="000000"/>
                <w:sz w:val="18"/>
                <w:szCs w:val="18"/>
                <w:lang w:val="ru-RU"/>
              </w:rPr>
              <w:br/>
            </w:r>
          </w:p>
          <w:p w14:paraId="15774246" w14:textId="77777777" w:rsidR="00CD3B30" w:rsidRDefault="00CD3B30" w:rsidP="00CD3B30">
            <w:pPr>
              <w:pStyle w:val="HTMLPreformatted"/>
              <w:shd w:val="clear" w:color="auto" w:fill="F8F9FA"/>
              <w:spacing w:line="256" w:lineRule="auto"/>
              <w:rPr>
                <w:rFonts w:ascii="GHEA Grapalat" w:hAnsi="GHEA Grapalat" w:cs="Calibri"/>
                <w:color w:val="000000"/>
                <w:sz w:val="18"/>
                <w:szCs w:val="18"/>
                <w:lang w:val="ru-RU"/>
              </w:rPr>
            </w:pPr>
            <w:r>
              <w:rPr>
                <w:rFonts w:ascii="GHEA Grapalat" w:hAnsi="GHEA Grapalat" w:cs="Calibri"/>
                <w:color w:val="000000"/>
                <w:sz w:val="18"/>
                <w:szCs w:val="18"/>
                <w:lang w:val="ru-RU"/>
              </w:rPr>
              <w:t>• проверять и контролировать качество материалов и ход строительных работ для обеспечения соответствия техническим условиям и другим договорным документам. Запрещать или заменять материалы, которые не соответствуют необходимым условиям;</w:t>
            </w:r>
            <w:r>
              <w:rPr>
                <w:rFonts w:ascii="GHEA Grapalat" w:hAnsi="GHEA Grapalat" w:cs="Calibri"/>
                <w:color w:val="000000"/>
                <w:sz w:val="18"/>
                <w:szCs w:val="18"/>
                <w:lang w:val="ru-RU"/>
              </w:rPr>
              <w:br/>
            </w:r>
          </w:p>
          <w:p w14:paraId="1B362883" w14:textId="77777777" w:rsidR="00CD3B30" w:rsidRDefault="00CD3B30" w:rsidP="00CD3B30">
            <w:pPr>
              <w:pStyle w:val="HTMLPreformatted"/>
              <w:shd w:val="clear" w:color="auto" w:fill="F8F9FA"/>
              <w:spacing w:line="256" w:lineRule="auto"/>
              <w:rPr>
                <w:rFonts w:ascii="GHEA Grapalat" w:hAnsi="GHEA Grapalat" w:cs="Calibri"/>
                <w:color w:val="000000"/>
                <w:sz w:val="18"/>
                <w:szCs w:val="18"/>
                <w:lang w:val="ru-RU"/>
              </w:rPr>
            </w:pPr>
            <w:r>
              <w:rPr>
                <w:rFonts w:ascii="GHEA Grapalat" w:hAnsi="GHEA Grapalat" w:cs="Calibri"/>
                <w:color w:val="000000"/>
                <w:sz w:val="18"/>
                <w:szCs w:val="18"/>
                <w:lang w:val="ru-RU"/>
              </w:rPr>
              <w:t xml:space="preserve">• контролировать и оценивать процесс строительства, чтобы обеспечить завершение строительства в </w:t>
            </w:r>
            <w:r>
              <w:rPr>
                <w:rFonts w:ascii="GHEA Grapalat" w:hAnsi="GHEA Grapalat" w:cs="Calibri"/>
                <w:color w:val="000000"/>
                <w:sz w:val="18"/>
                <w:szCs w:val="18"/>
                <w:lang w:val="ru-RU"/>
              </w:rPr>
              <w:lastRenderedPageBreak/>
              <w:t>соответствии с графиком, указанным в контракте;</w:t>
            </w:r>
            <w:r>
              <w:rPr>
                <w:rFonts w:ascii="GHEA Grapalat" w:hAnsi="GHEA Grapalat" w:cs="Calibri"/>
                <w:color w:val="000000"/>
                <w:sz w:val="18"/>
                <w:szCs w:val="18"/>
                <w:lang w:val="ru-RU"/>
              </w:rPr>
              <w:br/>
            </w:r>
          </w:p>
          <w:p w14:paraId="07BCDC18" w14:textId="77777777" w:rsidR="00CD3B30" w:rsidRDefault="00CD3B30" w:rsidP="00CD3B30">
            <w:pPr>
              <w:pStyle w:val="HTMLPreformatted"/>
              <w:shd w:val="clear" w:color="auto" w:fill="F8F9FA"/>
              <w:spacing w:line="256" w:lineRule="auto"/>
              <w:rPr>
                <w:rFonts w:ascii="GHEA Grapalat" w:hAnsi="GHEA Grapalat" w:cs="Calibri"/>
                <w:color w:val="000000"/>
                <w:sz w:val="18"/>
                <w:szCs w:val="18"/>
                <w:lang w:val="ru-RU"/>
              </w:rPr>
            </w:pPr>
            <w:r>
              <w:rPr>
                <w:rFonts w:ascii="GHEA Grapalat" w:hAnsi="GHEA Grapalat" w:cs="Calibri"/>
                <w:color w:val="000000"/>
                <w:sz w:val="18"/>
                <w:szCs w:val="18"/>
                <w:lang w:val="ru-RU"/>
              </w:rPr>
              <w:t>• проверить результаты всех испытаний, которые необходимы для обеспечения качества. Проверьте все документы (включая все объемные размеры и расчеты), необходимые для осуществления соответствующих платежей,</w:t>
            </w:r>
            <w:r>
              <w:rPr>
                <w:rFonts w:ascii="GHEA Grapalat" w:hAnsi="GHEA Grapalat" w:cs="Calibri"/>
                <w:color w:val="000000"/>
                <w:sz w:val="18"/>
                <w:szCs w:val="18"/>
                <w:lang w:val="ru-RU"/>
              </w:rPr>
              <w:br/>
            </w:r>
          </w:p>
          <w:p w14:paraId="73544887" w14:textId="77777777" w:rsidR="00CD3B30" w:rsidRDefault="00CD3B30" w:rsidP="00CD3B30">
            <w:pPr>
              <w:pStyle w:val="HTMLPreformatted"/>
              <w:shd w:val="clear" w:color="auto" w:fill="F8F9FA"/>
              <w:spacing w:line="256" w:lineRule="auto"/>
              <w:rPr>
                <w:rFonts w:ascii="GHEA Grapalat" w:hAnsi="GHEA Grapalat" w:cs="Calibri"/>
                <w:color w:val="000000"/>
                <w:sz w:val="17"/>
                <w:szCs w:val="17"/>
                <w:lang w:val="ru-RU"/>
              </w:rPr>
            </w:pPr>
            <w:r>
              <w:rPr>
                <w:rFonts w:ascii="GHEA Grapalat" w:hAnsi="GHEA Grapalat" w:cs="Calibri"/>
                <w:color w:val="000000"/>
                <w:sz w:val="18"/>
                <w:szCs w:val="18"/>
                <w:lang w:val="ru-RU"/>
              </w:rPr>
              <w:t>• проводить ежедневный контроль качества и количественную проверку (осуществляя соответствующие записи в журнале), необходимые проверки работ, выполняемых в рамках договорного соглашения,</w:t>
            </w:r>
            <w:r>
              <w:rPr>
                <w:rFonts w:ascii="GHEA Grapalat" w:hAnsi="GHEA Grapalat" w:cs="Calibri"/>
                <w:color w:val="000000"/>
                <w:sz w:val="17"/>
                <w:szCs w:val="17"/>
                <w:lang w:val="ru-RU"/>
              </w:rPr>
              <w:t xml:space="preserve"> • предлагать те действия, которые будут необходимы для сохранения рабочего графика в случае возникновения проблем во время строительства;</w:t>
            </w:r>
            <w:r>
              <w:rPr>
                <w:rFonts w:ascii="GHEA Grapalat" w:hAnsi="GHEA Grapalat" w:cs="Calibri"/>
                <w:color w:val="000000"/>
                <w:sz w:val="17"/>
                <w:szCs w:val="17"/>
                <w:lang w:val="ru-RU"/>
              </w:rPr>
              <w:br/>
            </w:r>
          </w:p>
          <w:p w14:paraId="036F4BA6" w14:textId="77777777" w:rsidR="00CD3B30" w:rsidRDefault="00CD3B30" w:rsidP="00CD3B30">
            <w:pPr>
              <w:pStyle w:val="HTMLPreformatted"/>
              <w:shd w:val="clear" w:color="auto" w:fill="F8F9FA"/>
              <w:spacing w:line="256" w:lineRule="auto"/>
              <w:rPr>
                <w:rFonts w:ascii="GHEA Grapalat" w:hAnsi="GHEA Grapalat" w:cs="Calibri"/>
                <w:color w:val="000000"/>
                <w:sz w:val="17"/>
                <w:szCs w:val="17"/>
                <w:lang w:val="ru-RU"/>
              </w:rPr>
            </w:pPr>
            <w:r>
              <w:rPr>
                <w:rFonts w:ascii="GHEA Grapalat" w:hAnsi="GHEA Grapalat" w:cs="Calibri"/>
                <w:color w:val="000000"/>
                <w:sz w:val="17"/>
                <w:szCs w:val="17"/>
                <w:lang w:val="ru-RU"/>
              </w:rPr>
              <w:t>• контролировать все вопросы, связанные с безопасностью строительных работ, и поручить Подрядчику установить знаки, устройства безопасности освещения и другие соответствующие меры;</w:t>
            </w:r>
            <w:r>
              <w:rPr>
                <w:rFonts w:ascii="GHEA Grapalat" w:hAnsi="GHEA Grapalat" w:cs="Calibri"/>
                <w:color w:val="000000"/>
                <w:sz w:val="17"/>
                <w:szCs w:val="17"/>
                <w:lang w:val="ru-RU"/>
              </w:rPr>
              <w:br/>
            </w:r>
          </w:p>
          <w:p w14:paraId="5FB5C24B" w14:textId="77777777" w:rsidR="00CD3B30" w:rsidRDefault="00CD3B30" w:rsidP="00CD3B30">
            <w:pPr>
              <w:pStyle w:val="HTMLPreformatted"/>
              <w:shd w:val="clear" w:color="auto" w:fill="F8F9FA"/>
              <w:spacing w:line="256" w:lineRule="auto"/>
              <w:rPr>
                <w:rFonts w:ascii="GHEA Grapalat" w:hAnsi="GHEA Grapalat" w:cs="Calibri"/>
                <w:color w:val="000000"/>
                <w:sz w:val="17"/>
                <w:szCs w:val="17"/>
                <w:lang w:val="ru-RU"/>
              </w:rPr>
            </w:pPr>
            <w:r>
              <w:rPr>
                <w:rFonts w:ascii="GHEA Grapalat" w:hAnsi="GHEA Grapalat" w:cs="Calibri"/>
                <w:color w:val="000000"/>
                <w:sz w:val="17"/>
                <w:szCs w:val="17"/>
                <w:lang w:val="ru-RU"/>
              </w:rPr>
              <w:t>• выполнять необходимые ежедневные записи, необходимые для контроля выполненияконтракта (включая рабочие сертификаты и другие необходимые документы);</w:t>
            </w:r>
            <w:r>
              <w:rPr>
                <w:rFonts w:ascii="GHEA Grapalat" w:hAnsi="GHEA Grapalat" w:cs="Calibri"/>
                <w:color w:val="000000"/>
                <w:sz w:val="17"/>
                <w:szCs w:val="17"/>
                <w:lang w:val="ru-RU"/>
              </w:rPr>
              <w:br/>
            </w:r>
          </w:p>
          <w:p w14:paraId="5AEBB0C7" w14:textId="77777777" w:rsidR="00CD3B30" w:rsidRDefault="00CD3B30" w:rsidP="00CD3B30">
            <w:pPr>
              <w:pStyle w:val="HTMLPreformatted"/>
              <w:shd w:val="clear" w:color="auto" w:fill="F8F9FA"/>
              <w:spacing w:line="256" w:lineRule="auto"/>
              <w:rPr>
                <w:rFonts w:ascii="GHEA Grapalat" w:hAnsi="GHEA Grapalat" w:cs="Calibri"/>
                <w:color w:val="000000"/>
                <w:sz w:val="17"/>
                <w:szCs w:val="17"/>
                <w:lang w:val="ru-RU"/>
              </w:rPr>
            </w:pPr>
            <w:r>
              <w:rPr>
                <w:rFonts w:ascii="GHEA Grapalat" w:hAnsi="GHEA Grapalat" w:cs="Calibri"/>
                <w:color w:val="000000"/>
                <w:sz w:val="17"/>
                <w:szCs w:val="17"/>
                <w:lang w:val="ru-RU"/>
              </w:rPr>
              <w:t>• проводить измерения объемов работ и участвовать в составлении и утверждении исполнительных документов,</w:t>
            </w:r>
            <w:r>
              <w:rPr>
                <w:rFonts w:ascii="GHEA Grapalat" w:hAnsi="GHEA Grapalat" w:cs="Calibri"/>
                <w:color w:val="000000"/>
                <w:sz w:val="17"/>
                <w:szCs w:val="17"/>
                <w:lang w:val="ru-RU"/>
              </w:rPr>
              <w:br/>
            </w:r>
          </w:p>
          <w:p w14:paraId="1EE9B3F6" w14:textId="77777777" w:rsidR="00CD3B30" w:rsidRDefault="00CD3B30" w:rsidP="00CD3B30">
            <w:pPr>
              <w:pStyle w:val="HTMLPreformatted"/>
              <w:shd w:val="clear" w:color="auto" w:fill="F8F9FA"/>
              <w:spacing w:line="256" w:lineRule="auto"/>
              <w:rPr>
                <w:rFonts w:ascii="GHEA Grapalat" w:hAnsi="GHEA Grapalat" w:cs="Calibri"/>
                <w:color w:val="000000"/>
                <w:sz w:val="17"/>
                <w:szCs w:val="17"/>
                <w:lang w:val="ru-RU"/>
              </w:rPr>
            </w:pPr>
            <w:r>
              <w:rPr>
                <w:rFonts w:ascii="GHEA Grapalat" w:hAnsi="GHEA Grapalat" w:cs="Calibri"/>
                <w:color w:val="000000"/>
                <w:sz w:val="17"/>
                <w:szCs w:val="17"/>
                <w:lang w:val="ru-RU"/>
              </w:rPr>
              <w:t>• после завершения строительства предоставить Заказчику отчет о выполненных работах, прилагая фотографии, необходимые чертежи, акты закрытых работ, акты испытаний, сертификаты,</w:t>
            </w:r>
            <w:r>
              <w:rPr>
                <w:rFonts w:ascii="GHEA Grapalat" w:hAnsi="GHEA Grapalat" w:cs="Calibri"/>
                <w:color w:val="000000"/>
                <w:sz w:val="17"/>
                <w:szCs w:val="17"/>
                <w:lang w:val="ru-RU"/>
              </w:rPr>
              <w:br/>
            </w:r>
          </w:p>
          <w:p w14:paraId="06A9ACE7" w14:textId="77777777" w:rsidR="00CD3B30" w:rsidRDefault="00CD3B30" w:rsidP="00CD3B30">
            <w:pPr>
              <w:pStyle w:val="HTMLPreformatted"/>
              <w:shd w:val="clear" w:color="auto" w:fill="F8F9FA"/>
              <w:spacing w:line="256" w:lineRule="auto"/>
              <w:rPr>
                <w:rFonts w:ascii="GHEA Grapalat" w:hAnsi="GHEA Grapalat" w:cs="Calibri"/>
                <w:color w:val="000000"/>
                <w:sz w:val="17"/>
                <w:szCs w:val="17"/>
                <w:lang w:val="ru-RU"/>
              </w:rPr>
            </w:pPr>
            <w:r>
              <w:rPr>
                <w:rFonts w:ascii="GHEA Grapalat" w:hAnsi="GHEA Grapalat" w:cs="Calibri"/>
                <w:color w:val="000000"/>
                <w:sz w:val="17"/>
                <w:szCs w:val="17"/>
                <w:lang w:val="ru-RU"/>
              </w:rPr>
              <w:t>• измерить работы, которые должны быть выполнены по указанию Заказчика.</w:t>
            </w:r>
            <w:r>
              <w:rPr>
                <w:rFonts w:ascii="GHEA Grapalat" w:hAnsi="GHEA Grapalat" w:cs="Calibri"/>
                <w:color w:val="000000"/>
                <w:sz w:val="17"/>
                <w:szCs w:val="17"/>
                <w:lang w:val="ru-RU"/>
              </w:rPr>
              <w:br/>
            </w:r>
          </w:p>
          <w:p w14:paraId="365AC6CD" w14:textId="77777777" w:rsidR="00CD3B30" w:rsidRDefault="00CD3B30" w:rsidP="00CD3B30">
            <w:pPr>
              <w:pStyle w:val="HTMLPreformatted"/>
              <w:shd w:val="clear" w:color="auto" w:fill="F8F9FA"/>
              <w:spacing w:line="256" w:lineRule="auto"/>
              <w:rPr>
                <w:rFonts w:ascii="GHEA Grapalat" w:hAnsi="GHEA Grapalat" w:cs="Calibri"/>
                <w:color w:val="000000"/>
                <w:sz w:val="17"/>
                <w:szCs w:val="17"/>
                <w:lang w:val="ru-RU"/>
              </w:rPr>
            </w:pPr>
            <w:r>
              <w:rPr>
                <w:rFonts w:ascii="GHEA Grapalat" w:hAnsi="GHEA Grapalat" w:cs="Calibri"/>
                <w:color w:val="000000"/>
                <w:sz w:val="17"/>
                <w:szCs w:val="17"/>
                <w:lang w:val="ru-RU"/>
              </w:rPr>
              <w:lastRenderedPageBreak/>
              <w:t>• обязательно присутствовать при выполнении закрываемых строительно-монтажных работ,предусмотренных в Приложении 1 к «Директиве о выполнении технического контроля качества строительства» приказа министра градостроительства от 28.04.1998 г. № 44 .</w:t>
            </w:r>
            <w:r>
              <w:rPr>
                <w:rFonts w:ascii="GHEA Grapalat" w:hAnsi="GHEA Grapalat" w:cs="Calibri"/>
                <w:color w:val="000000"/>
                <w:sz w:val="17"/>
                <w:szCs w:val="17"/>
                <w:lang w:val="ru-RU"/>
              </w:rPr>
              <w:br/>
            </w:r>
          </w:p>
          <w:p w14:paraId="538978BE" w14:textId="77777777" w:rsidR="00CD3B30" w:rsidRDefault="00CD3B30" w:rsidP="00CD3B30">
            <w:pPr>
              <w:pStyle w:val="HTMLPreformatted"/>
              <w:shd w:val="clear" w:color="auto" w:fill="F8F9FA"/>
              <w:spacing w:line="256" w:lineRule="auto"/>
              <w:rPr>
                <w:rFonts w:ascii="GHEA Grapalat" w:hAnsi="GHEA Grapalat" w:cs="Calibri"/>
                <w:color w:val="000000"/>
                <w:sz w:val="17"/>
                <w:szCs w:val="17"/>
                <w:lang w:val="ru-RU"/>
              </w:rPr>
            </w:pPr>
            <w:r>
              <w:rPr>
                <w:rFonts w:ascii="GHEA Grapalat" w:hAnsi="GHEA Grapalat" w:cs="Calibri"/>
                <w:color w:val="000000"/>
                <w:sz w:val="17"/>
                <w:szCs w:val="17"/>
                <w:lang w:val="ru-RU"/>
              </w:rPr>
              <w:t xml:space="preserve">  </w:t>
            </w:r>
            <w:r>
              <w:rPr>
                <w:rFonts w:ascii="GHEA Grapalat" w:hAnsi="GHEA Grapalat" w:cs="Calibri"/>
                <w:b/>
                <w:bCs/>
                <w:color w:val="000000"/>
                <w:sz w:val="17"/>
                <w:szCs w:val="17"/>
                <w:lang w:val="ru-RU"/>
              </w:rPr>
              <w:t xml:space="preserve">Требования к отчетности: </w:t>
            </w:r>
            <w:r>
              <w:rPr>
                <w:rFonts w:ascii="GHEA Grapalat" w:hAnsi="GHEA Grapalat" w:cs="Calibri"/>
                <w:color w:val="000000"/>
                <w:sz w:val="17"/>
                <w:szCs w:val="17"/>
                <w:lang w:val="ru-RU"/>
              </w:rPr>
              <w:t>Исполнитель обязан предоставить Заказчику текущие и окончательные отчеты, которые являются документами обоснования протоколовприема-сдачи услуг.</w:t>
            </w:r>
            <w:r>
              <w:rPr>
                <w:rFonts w:ascii="GHEA Grapalat" w:hAnsi="GHEA Grapalat" w:cs="Calibri"/>
                <w:color w:val="000000"/>
                <w:sz w:val="17"/>
                <w:szCs w:val="17"/>
                <w:lang w:val="ru-RU"/>
              </w:rPr>
              <w:br/>
            </w:r>
          </w:p>
          <w:p w14:paraId="5BE9FBCB" w14:textId="77777777" w:rsidR="00CD3B30" w:rsidRDefault="00CD3B30" w:rsidP="00CD3B30">
            <w:pPr>
              <w:pStyle w:val="HTMLPreformatted"/>
              <w:shd w:val="clear" w:color="auto" w:fill="F8F9FA"/>
              <w:spacing w:line="256" w:lineRule="auto"/>
              <w:rPr>
                <w:rFonts w:ascii="GHEA Grapalat" w:hAnsi="GHEA Grapalat" w:cs="Calibri"/>
                <w:color w:val="000000"/>
                <w:sz w:val="17"/>
                <w:szCs w:val="17"/>
                <w:lang w:val="ru-RU"/>
              </w:rPr>
            </w:pPr>
            <w:r>
              <w:rPr>
                <w:rFonts w:ascii="GHEA Grapalat" w:hAnsi="GHEA Grapalat" w:cs="Calibri"/>
                <w:color w:val="000000"/>
                <w:sz w:val="17"/>
                <w:szCs w:val="17"/>
                <w:lang w:val="ru-RU"/>
              </w:rPr>
              <w:t xml:space="preserve">  </w:t>
            </w:r>
            <w:r>
              <w:rPr>
                <w:rFonts w:ascii="GHEA Grapalat" w:hAnsi="GHEA Grapalat" w:cs="Calibri"/>
                <w:b/>
                <w:bCs/>
                <w:color w:val="000000"/>
                <w:sz w:val="17"/>
                <w:szCs w:val="17"/>
                <w:lang w:val="ru-RU"/>
              </w:rPr>
              <w:t>Окончательный отчет</w:t>
            </w:r>
            <w:r>
              <w:rPr>
                <w:rFonts w:ascii="GHEA Grapalat" w:hAnsi="GHEA Grapalat" w:cs="Calibri"/>
                <w:color w:val="000000"/>
                <w:sz w:val="17"/>
                <w:szCs w:val="17"/>
                <w:lang w:val="ru-RU"/>
              </w:rPr>
              <w:t xml:space="preserve"> должен включать копии следующих документов: окончательные исполнительныедокументы, итоговую описательную справку осуществленных  работ  за весь период строительства, а также  фотографии завершенного строительного объекта.</w:t>
            </w:r>
            <w:r>
              <w:rPr>
                <w:rFonts w:ascii="GHEA Grapalat" w:hAnsi="GHEA Grapalat" w:cs="Calibri"/>
                <w:color w:val="000000"/>
                <w:sz w:val="17"/>
                <w:szCs w:val="17"/>
                <w:lang w:val="ru-RU"/>
              </w:rPr>
              <w:br/>
            </w:r>
          </w:p>
          <w:p w14:paraId="3A6D94BB" w14:textId="77777777" w:rsidR="00CD3B30" w:rsidRDefault="00CD3B30" w:rsidP="00CD3B30">
            <w:pPr>
              <w:pStyle w:val="HTMLPreformatted"/>
              <w:shd w:val="clear" w:color="auto" w:fill="F8F9FA"/>
              <w:spacing w:line="256" w:lineRule="auto"/>
              <w:rPr>
                <w:rFonts w:ascii="GHEA Grapalat" w:hAnsi="GHEA Grapalat" w:cs="Calibri"/>
                <w:color w:val="000000"/>
                <w:sz w:val="17"/>
                <w:szCs w:val="17"/>
                <w:lang w:val="ru-RU"/>
              </w:rPr>
            </w:pPr>
            <w:r>
              <w:rPr>
                <w:rFonts w:ascii="GHEA Grapalat" w:hAnsi="GHEA Grapalat" w:cs="Calibri"/>
                <w:color w:val="000000"/>
                <w:sz w:val="17"/>
                <w:szCs w:val="17"/>
                <w:lang w:val="ru-RU"/>
              </w:rPr>
              <w:t xml:space="preserve">  </w:t>
            </w:r>
            <w:r>
              <w:rPr>
                <w:rFonts w:ascii="GHEA Grapalat" w:hAnsi="GHEA Grapalat" w:cs="Calibri"/>
                <w:b/>
                <w:bCs/>
                <w:color w:val="000000"/>
                <w:sz w:val="17"/>
                <w:szCs w:val="17"/>
                <w:lang w:val="ru-RU"/>
              </w:rPr>
              <w:t>Текущие отчеты</w:t>
            </w:r>
            <w:r>
              <w:rPr>
                <w:rFonts w:ascii="GHEA Grapalat" w:hAnsi="GHEA Grapalat" w:cs="Calibri"/>
                <w:color w:val="000000"/>
                <w:sz w:val="17"/>
                <w:szCs w:val="17"/>
                <w:lang w:val="ru-RU"/>
              </w:rPr>
              <w:t xml:space="preserve"> также представляются в течение пяти рабочих дней после подписания Поставщиком услуг  каждого исполнительного протокола вместе с протоколами приема-сдачи услуг. </w:t>
            </w:r>
            <w:r>
              <w:rPr>
                <w:rFonts w:ascii="GHEA Grapalat" w:hAnsi="GHEA Grapalat" w:cs="Calibri"/>
                <w:color w:val="000000"/>
                <w:sz w:val="17"/>
                <w:szCs w:val="17"/>
                <w:lang w:val="ru-RU"/>
              </w:rPr>
              <w:br/>
            </w:r>
          </w:p>
          <w:p w14:paraId="18EF98B0" w14:textId="77777777" w:rsidR="00CD3B30" w:rsidRDefault="00CD3B30" w:rsidP="00CD3B30">
            <w:pPr>
              <w:pStyle w:val="HTMLPreformatted"/>
              <w:shd w:val="clear" w:color="auto" w:fill="F8F9FA"/>
              <w:spacing w:line="256" w:lineRule="auto"/>
              <w:rPr>
                <w:rFonts w:ascii="GHEA Grapalat" w:hAnsi="GHEA Grapalat" w:cs="Calibri"/>
                <w:b/>
                <w:bCs/>
                <w:color w:val="000000"/>
                <w:sz w:val="18"/>
                <w:szCs w:val="18"/>
                <w:lang w:val="ru-RU"/>
              </w:rPr>
            </w:pPr>
            <w:r>
              <w:rPr>
                <w:rFonts w:ascii="GHEA Grapalat" w:hAnsi="GHEA Grapalat" w:cs="Calibri"/>
                <w:color w:val="000000"/>
                <w:sz w:val="17"/>
                <w:szCs w:val="17"/>
                <w:lang w:val="ru-RU"/>
              </w:rPr>
              <w:t xml:space="preserve">  </w:t>
            </w:r>
            <w:r>
              <w:rPr>
                <w:rFonts w:ascii="GHEA Grapalat" w:hAnsi="GHEA Grapalat" w:cs="Calibri"/>
                <w:b/>
                <w:bCs/>
                <w:color w:val="000000"/>
                <w:sz w:val="17"/>
                <w:szCs w:val="17"/>
                <w:lang w:val="ru-RU"/>
              </w:rPr>
              <w:t>Окончательный отчет</w:t>
            </w:r>
            <w:r>
              <w:rPr>
                <w:rFonts w:ascii="GHEA Grapalat" w:hAnsi="GHEA Grapalat" w:cs="Calibri"/>
                <w:color w:val="000000"/>
                <w:sz w:val="17"/>
                <w:szCs w:val="17"/>
                <w:lang w:val="ru-RU"/>
              </w:rPr>
              <w:t xml:space="preserve"> представляется в течение пяти рабочих дней после подписания Поставщиком услуг окончательного отчета об исполнении строительных работ.</w:t>
            </w:r>
            <w:r>
              <w:rPr>
                <w:rFonts w:ascii="GHEA Grapalat" w:hAnsi="GHEA Grapalat" w:cs="Calibri"/>
                <w:b/>
                <w:bCs/>
                <w:color w:val="000000"/>
                <w:sz w:val="18"/>
                <w:szCs w:val="18"/>
                <w:lang w:val="ru-RU"/>
              </w:rPr>
              <w:t xml:space="preserve"> Техническое описание</w:t>
            </w:r>
            <w:r>
              <w:rPr>
                <w:rFonts w:ascii="GHEA Grapalat" w:hAnsi="GHEA Grapalat" w:cs="Calibri"/>
                <w:b/>
                <w:bCs/>
                <w:color w:val="000000"/>
                <w:sz w:val="18"/>
                <w:szCs w:val="18"/>
                <w:lang w:val="ru-RU"/>
              </w:rPr>
              <w:br/>
            </w:r>
          </w:p>
          <w:p w14:paraId="3AC147BE" w14:textId="77777777" w:rsidR="00CD3B30" w:rsidRDefault="00CD3B30" w:rsidP="00CD3B30">
            <w:pPr>
              <w:pStyle w:val="HTMLPreformatted"/>
              <w:shd w:val="clear" w:color="auto" w:fill="F8F9FA"/>
              <w:spacing w:line="256" w:lineRule="auto"/>
              <w:rPr>
                <w:rFonts w:ascii="GHEA Grapalat" w:hAnsi="GHEA Grapalat" w:cs="Calibri"/>
                <w:color w:val="000000"/>
                <w:sz w:val="18"/>
                <w:szCs w:val="18"/>
                <w:lang w:val="ru-RU"/>
              </w:rPr>
            </w:pPr>
            <w:r>
              <w:rPr>
                <w:rFonts w:ascii="GHEA Grapalat" w:hAnsi="GHEA Grapalat" w:cs="Calibri"/>
                <w:b/>
                <w:bCs/>
                <w:color w:val="000000"/>
                <w:sz w:val="18"/>
                <w:szCs w:val="18"/>
                <w:lang w:val="ru-RU"/>
              </w:rPr>
              <w:t>Общих требований к обслуживанию:</w:t>
            </w:r>
            <w:r>
              <w:rPr>
                <w:rFonts w:ascii="GHEA Grapalat" w:hAnsi="GHEA Grapalat" w:cs="Calibri"/>
                <w:color w:val="000000"/>
                <w:sz w:val="18"/>
                <w:szCs w:val="18"/>
                <w:lang w:val="ru-RU"/>
              </w:rPr>
              <w:br/>
            </w:r>
          </w:p>
          <w:p w14:paraId="23EA1985" w14:textId="77777777" w:rsidR="00CD3B30" w:rsidRDefault="00CD3B30" w:rsidP="00CD3B30">
            <w:pPr>
              <w:pStyle w:val="HTMLPreformatted"/>
              <w:shd w:val="clear" w:color="auto" w:fill="F8F9FA"/>
              <w:spacing w:line="256" w:lineRule="auto"/>
              <w:rPr>
                <w:rFonts w:ascii="GHEA Grapalat" w:hAnsi="GHEA Grapalat" w:cs="Calibri"/>
                <w:color w:val="000000"/>
                <w:sz w:val="18"/>
                <w:szCs w:val="18"/>
                <w:lang w:val="ru-RU"/>
              </w:rPr>
            </w:pPr>
            <w:r>
              <w:rPr>
                <w:rFonts w:ascii="GHEA Grapalat" w:hAnsi="GHEA Grapalat" w:cs="Calibri"/>
                <w:color w:val="000000"/>
                <w:sz w:val="18"/>
                <w:szCs w:val="18"/>
                <w:lang w:val="ru-RU"/>
              </w:rPr>
              <w:t>1. Технический надзор осуществляется на основании проектно-сметной документации, предоставленной Заказчиком, и обеспечивает выполнение ремонтных работ  с необходимым качеством и  в соответствии с инженерными проектами, техническими особенностями и   другими договорными документами.</w:t>
            </w:r>
            <w:r>
              <w:rPr>
                <w:rFonts w:ascii="GHEA Grapalat" w:hAnsi="GHEA Grapalat" w:cs="Calibri"/>
                <w:color w:val="000000"/>
                <w:sz w:val="18"/>
                <w:szCs w:val="18"/>
                <w:lang w:val="ru-RU"/>
              </w:rPr>
              <w:br/>
            </w:r>
          </w:p>
          <w:p w14:paraId="66E1C075" w14:textId="77777777" w:rsidR="00CD3B30" w:rsidRDefault="00CD3B30" w:rsidP="00CD3B30">
            <w:pPr>
              <w:pStyle w:val="HTMLPreformatted"/>
              <w:shd w:val="clear" w:color="auto" w:fill="F8F9FA"/>
              <w:spacing w:line="256" w:lineRule="auto"/>
              <w:rPr>
                <w:rFonts w:ascii="GHEA Grapalat" w:hAnsi="GHEA Grapalat" w:cs="Calibri"/>
                <w:color w:val="000000"/>
                <w:sz w:val="18"/>
                <w:szCs w:val="18"/>
                <w:lang w:val="ru-RU"/>
              </w:rPr>
            </w:pPr>
            <w:r>
              <w:rPr>
                <w:rFonts w:ascii="GHEA Grapalat" w:hAnsi="GHEA Grapalat" w:cs="Calibri"/>
                <w:color w:val="000000"/>
                <w:sz w:val="18"/>
                <w:szCs w:val="18"/>
                <w:lang w:val="ru-RU"/>
              </w:rPr>
              <w:lastRenderedPageBreak/>
              <w:t>2. Услуги технического надзора осуществляются в соответствии с Директивой о контроле качества строительства, утвержденной приказом министра градостроительства N44 от 28.04.1998 года, и в пределах ответственности Заказчика.</w:t>
            </w:r>
            <w:r>
              <w:rPr>
                <w:rFonts w:ascii="GHEA Grapalat" w:hAnsi="GHEA Grapalat" w:cs="Calibri"/>
                <w:color w:val="000000"/>
                <w:sz w:val="18"/>
                <w:szCs w:val="18"/>
                <w:lang w:val="ru-RU"/>
              </w:rPr>
              <w:br/>
            </w:r>
          </w:p>
          <w:p w14:paraId="7DA12ABB" w14:textId="77777777" w:rsidR="00CD3B30" w:rsidRDefault="00CD3B30" w:rsidP="00CD3B30">
            <w:pPr>
              <w:pStyle w:val="HTMLPreformatted"/>
              <w:shd w:val="clear" w:color="auto" w:fill="F8F9FA"/>
              <w:spacing w:line="256" w:lineRule="auto"/>
              <w:rPr>
                <w:rFonts w:ascii="GHEA Grapalat" w:hAnsi="GHEA Grapalat" w:cs="Calibri"/>
                <w:color w:val="000000"/>
                <w:sz w:val="18"/>
                <w:szCs w:val="18"/>
                <w:lang w:val="ru-RU"/>
              </w:rPr>
            </w:pPr>
            <w:r>
              <w:rPr>
                <w:rFonts w:ascii="GHEA Grapalat" w:hAnsi="GHEA Grapalat" w:cs="Calibri"/>
                <w:color w:val="000000"/>
                <w:sz w:val="18"/>
                <w:szCs w:val="18"/>
                <w:lang w:val="ru-RU"/>
              </w:rPr>
              <w:t>3. Основными обязанностями исполнителя технического надзора  являются:</w:t>
            </w:r>
            <w:r>
              <w:rPr>
                <w:rFonts w:ascii="GHEA Grapalat" w:hAnsi="GHEA Grapalat" w:cs="Calibri"/>
                <w:color w:val="000000"/>
                <w:sz w:val="18"/>
                <w:szCs w:val="18"/>
                <w:lang w:val="ru-RU"/>
              </w:rPr>
              <w:br/>
            </w:r>
          </w:p>
          <w:p w14:paraId="2AF14D28" w14:textId="77777777" w:rsidR="00CD3B30" w:rsidRDefault="00CD3B30" w:rsidP="00CD3B30">
            <w:pPr>
              <w:pStyle w:val="HTMLPreformatted"/>
              <w:shd w:val="clear" w:color="auto" w:fill="F8F9FA"/>
              <w:spacing w:line="256" w:lineRule="auto"/>
              <w:rPr>
                <w:rFonts w:ascii="GHEA Grapalat" w:hAnsi="GHEA Grapalat" w:cs="Calibri"/>
                <w:color w:val="000000"/>
                <w:sz w:val="18"/>
                <w:szCs w:val="18"/>
                <w:lang w:val="ru-RU"/>
              </w:rPr>
            </w:pPr>
            <w:r>
              <w:rPr>
                <w:rFonts w:ascii="GHEA Grapalat" w:hAnsi="GHEA Grapalat" w:cs="Calibri"/>
                <w:color w:val="000000"/>
                <w:sz w:val="18"/>
                <w:szCs w:val="18"/>
                <w:lang w:val="ru-RU"/>
              </w:rPr>
              <w:t>• периодически фотографировать состояние объекта строительства от начала до конца строительства;</w:t>
            </w:r>
            <w:r>
              <w:rPr>
                <w:rFonts w:ascii="GHEA Grapalat" w:hAnsi="GHEA Grapalat" w:cs="Calibri"/>
                <w:color w:val="000000"/>
                <w:sz w:val="18"/>
                <w:szCs w:val="18"/>
                <w:lang w:val="ru-RU"/>
              </w:rPr>
              <w:br/>
            </w:r>
          </w:p>
          <w:p w14:paraId="0629CFE0" w14:textId="77777777" w:rsidR="00CD3B30" w:rsidRDefault="00CD3B30" w:rsidP="00CD3B30">
            <w:pPr>
              <w:pStyle w:val="HTMLPreformatted"/>
              <w:shd w:val="clear" w:color="auto" w:fill="F8F9FA"/>
              <w:spacing w:line="256" w:lineRule="auto"/>
              <w:rPr>
                <w:rFonts w:ascii="GHEA Grapalat" w:hAnsi="GHEA Grapalat" w:cs="Calibri"/>
                <w:color w:val="000000"/>
                <w:sz w:val="18"/>
                <w:szCs w:val="18"/>
                <w:lang w:val="ru-RU"/>
              </w:rPr>
            </w:pPr>
            <w:r>
              <w:rPr>
                <w:rFonts w:ascii="GHEA Grapalat" w:hAnsi="GHEA Grapalat" w:cs="Calibri"/>
                <w:color w:val="000000"/>
                <w:sz w:val="18"/>
                <w:szCs w:val="18"/>
                <w:lang w:val="ru-RU"/>
              </w:rPr>
              <w:t>• обеспечить соответствие  выполняемых  работ  условиям контрактного соглашения, строительным нормам и правилам,</w:t>
            </w:r>
            <w:r>
              <w:rPr>
                <w:rFonts w:ascii="GHEA Grapalat" w:hAnsi="GHEA Grapalat" w:cs="Calibri"/>
                <w:color w:val="000000"/>
                <w:sz w:val="18"/>
                <w:szCs w:val="18"/>
                <w:lang w:val="ru-RU"/>
              </w:rPr>
              <w:br/>
            </w:r>
          </w:p>
          <w:p w14:paraId="0D187DC6" w14:textId="77777777" w:rsidR="00CD3B30" w:rsidRDefault="00CD3B30" w:rsidP="00CD3B30">
            <w:pPr>
              <w:pStyle w:val="HTMLPreformatted"/>
              <w:shd w:val="clear" w:color="auto" w:fill="F8F9FA"/>
              <w:spacing w:line="256" w:lineRule="auto"/>
              <w:rPr>
                <w:rFonts w:ascii="GHEA Grapalat" w:hAnsi="GHEA Grapalat" w:cs="Calibri"/>
                <w:color w:val="000000"/>
                <w:sz w:val="18"/>
                <w:szCs w:val="18"/>
                <w:lang w:val="ru-RU"/>
              </w:rPr>
            </w:pPr>
            <w:r>
              <w:rPr>
                <w:rFonts w:ascii="GHEA Grapalat" w:hAnsi="GHEA Grapalat" w:cs="Calibri"/>
                <w:color w:val="000000"/>
                <w:sz w:val="18"/>
                <w:szCs w:val="18"/>
                <w:lang w:val="ru-RU"/>
              </w:rPr>
              <w:t xml:space="preserve">• немедленно сообщить Заказчику о любом нарушении договорных обязательств со стороны Подрядчика, прилагая соответствующее обоснование; </w:t>
            </w:r>
            <w:r>
              <w:rPr>
                <w:rFonts w:ascii="GHEA Grapalat" w:hAnsi="GHEA Grapalat" w:cs="Calibri"/>
                <w:color w:val="000000"/>
                <w:sz w:val="18"/>
                <w:szCs w:val="18"/>
                <w:lang w:val="ru-RU"/>
              </w:rPr>
              <w:br/>
            </w:r>
          </w:p>
          <w:p w14:paraId="7F9DCDA6" w14:textId="77777777" w:rsidR="00CD3B30" w:rsidRDefault="00CD3B30" w:rsidP="00CD3B30">
            <w:pPr>
              <w:pStyle w:val="HTMLPreformatted"/>
              <w:shd w:val="clear" w:color="auto" w:fill="F8F9FA"/>
              <w:spacing w:line="256" w:lineRule="auto"/>
              <w:rPr>
                <w:rFonts w:ascii="GHEA Grapalat" w:hAnsi="GHEA Grapalat" w:cs="Calibri"/>
                <w:color w:val="000000"/>
                <w:sz w:val="18"/>
                <w:szCs w:val="18"/>
                <w:lang w:val="ru-RU"/>
              </w:rPr>
            </w:pPr>
            <w:r>
              <w:rPr>
                <w:rFonts w:ascii="GHEA Grapalat" w:hAnsi="GHEA Grapalat" w:cs="Calibri"/>
                <w:color w:val="000000"/>
                <w:sz w:val="18"/>
                <w:szCs w:val="18"/>
                <w:lang w:val="ru-RU"/>
              </w:rPr>
              <w:t>• проверять и утверждать рабочие и исполнительные документы, подготовленные Подрядчиком,</w:t>
            </w:r>
            <w:r>
              <w:rPr>
                <w:rFonts w:ascii="GHEA Grapalat" w:hAnsi="GHEA Grapalat" w:cs="Calibri"/>
                <w:color w:val="000000"/>
                <w:sz w:val="18"/>
                <w:szCs w:val="18"/>
                <w:lang w:val="ru-RU"/>
              </w:rPr>
              <w:br/>
            </w:r>
          </w:p>
          <w:p w14:paraId="63E74666" w14:textId="77777777" w:rsidR="00CD3B30" w:rsidRDefault="00CD3B30" w:rsidP="00CD3B30">
            <w:pPr>
              <w:pStyle w:val="HTMLPreformatted"/>
              <w:shd w:val="clear" w:color="auto" w:fill="F8F9FA"/>
              <w:spacing w:line="256" w:lineRule="auto"/>
              <w:rPr>
                <w:rFonts w:ascii="GHEA Grapalat" w:hAnsi="GHEA Grapalat" w:cs="Calibri"/>
                <w:color w:val="000000"/>
                <w:sz w:val="18"/>
                <w:szCs w:val="18"/>
                <w:lang w:val="ru-RU"/>
              </w:rPr>
            </w:pPr>
            <w:r>
              <w:rPr>
                <w:rFonts w:ascii="GHEA Grapalat" w:hAnsi="GHEA Grapalat" w:cs="Calibri"/>
                <w:color w:val="000000"/>
                <w:sz w:val="18"/>
                <w:szCs w:val="18"/>
                <w:lang w:val="ru-RU"/>
              </w:rPr>
              <w:t>• проверять и контролировать качество материалов и ход строительных работ для обеспечения соответствия техническим условиям и другим договорным документам. Запрещать или заменять материалы, которые не соответствуют необходимым условиям;</w:t>
            </w:r>
            <w:r>
              <w:rPr>
                <w:rFonts w:ascii="GHEA Grapalat" w:hAnsi="GHEA Grapalat" w:cs="Calibri"/>
                <w:color w:val="000000"/>
                <w:sz w:val="18"/>
                <w:szCs w:val="18"/>
                <w:lang w:val="ru-RU"/>
              </w:rPr>
              <w:br/>
            </w:r>
          </w:p>
          <w:p w14:paraId="3A84A2E1" w14:textId="77777777" w:rsidR="00CD3B30" w:rsidRDefault="00CD3B30" w:rsidP="00CD3B30">
            <w:pPr>
              <w:pStyle w:val="HTMLPreformatted"/>
              <w:shd w:val="clear" w:color="auto" w:fill="F8F9FA"/>
              <w:spacing w:line="256" w:lineRule="auto"/>
              <w:rPr>
                <w:rFonts w:ascii="GHEA Grapalat" w:hAnsi="GHEA Grapalat" w:cs="Calibri"/>
                <w:color w:val="000000"/>
                <w:sz w:val="18"/>
                <w:szCs w:val="18"/>
                <w:lang w:val="ru-RU"/>
              </w:rPr>
            </w:pPr>
            <w:r>
              <w:rPr>
                <w:rFonts w:ascii="GHEA Grapalat" w:hAnsi="GHEA Grapalat" w:cs="Calibri"/>
                <w:color w:val="000000"/>
                <w:sz w:val="18"/>
                <w:szCs w:val="18"/>
                <w:lang w:val="ru-RU"/>
              </w:rPr>
              <w:t>• контролировать и оценивать процесс строительства, чтобы обеспечить завершение строительства в соответствии с графиком, указанным в контракте;</w:t>
            </w:r>
            <w:r>
              <w:rPr>
                <w:rFonts w:ascii="GHEA Grapalat" w:hAnsi="GHEA Grapalat" w:cs="Calibri"/>
                <w:color w:val="000000"/>
                <w:sz w:val="18"/>
                <w:szCs w:val="18"/>
                <w:lang w:val="ru-RU"/>
              </w:rPr>
              <w:br/>
            </w:r>
          </w:p>
          <w:p w14:paraId="0D6953D4" w14:textId="77777777" w:rsidR="00CD3B30" w:rsidRDefault="00CD3B30" w:rsidP="00CD3B30">
            <w:pPr>
              <w:pStyle w:val="HTMLPreformatted"/>
              <w:shd w:val="clear" w:color="auto" w:fill="F8F9FA"/>
              <w:spacing w:line="256" w:lineRule="auto"/>
              <w:rPr>
                <w:rFonts w:ascii="GHEA Grapalat" w:hAnsi="GHEA Grapalat" w:cs="Calibri"/>
                <w:color w:val="000000"/>
                <w:sz w:val="18"/>
                <w:szCs w:val="18"/>
                <w:lang w:val="ru-RU"/>
              </w:rPr>
            </w:pPr>
            <w:r>
              <w:rPr>
                <w:rFonts w:ascii="GHEA Grapalat" w:hAnsi="GHEA Grapalat" w:cs="Calibri"/>
                <w:color w:val="000000"/>
                <w:sz w:val="18"/>
                <w:szCs w:val="18"/>
                <w:lang w:val="ru-RU"/>
              </w:rPr>
              <w:t xml:space="preserve">• проверить результаты всех испытаний, которые необходимы для обеспечения качества. Проверьте все </w:t>
            </w:r>
            <w:r>
              <w:rPr>
                <w:rFonts w:ascii="GHEA Grapalat" w:hAnsi="GHEA Grapalat" w:cs="Calibri"/>
                <w:color w:val="000000"/>
                <w:sz w:val="18"/>
                <w:szCs w:val="18"/>
                <w:lang w:val="ru-RU"/>
              </w:rPr>
              <w:lastRenderedPageBreak/>
              <w:t>документы (включая все объемные размеры и расчеты), необходимые для осуществления соответствующих платежей,</w:t>
            </w:r>
            <w:r>
              <w:rPr>
                <w:rFonts w:ascii="GHEA Grapalat" w:hAnsi="GHEA Grapalat" w:cs="Calibri"/>
                <w:color w:val="000000"/>
                <w:sz w:val="18"/>
                <w:szCs w:val="18"/>
                <w:lang w:val="ru-RU"/>
              </w:rPr>
              <w:br/>
            </w:r>
          </w:p>
          <w:p w14:paraId="1CC1A770" w14:textId="77777777" w:rsidR="00CD3B30" w:rsidRDefault="00CD3B30" w:rsidP="00CD3B30">
            <w:pPr>
              <w:pStyle w:val="HTMLPreformatted"/>
              <w:shd w:val="clear" w:color="auto" w:fill="F8F9FA"/>
              <w:spacing w:line="256" w:lineRule="auto"/>
              <w:rPr>
                <w:rFonts w:ascii="GHEA Grapalat" w:hAnsi="GHEA Grapalat" w:cs="Calibri"/>
                <w:color w:val="000000"/>
                <w:sz w:val="17"/>
                <w:szCs w:val="17"/>
                <w:lang w:val="ru-RU"/>
              </w:rPr>
            </w:pPr>
            <w:r>
              <w:rPr>
                <w:rFonts w:ascii="GHEA Grapalat" w:hAnsi="GHEA Grapalat" w:cs="Calibri"/>
                <w:color w:val="000000"/>
                <w:sz w:val="18"/>
                <w:szCs w:val="18"/>
                <w:lang w:val="ru-RU"/>
              </w:rPr>
              <w:t>• проводить ежедневный контроль качества и количественную проверку (осуществляя соответствующие записи в журнале), необходимые проверки работ, выполняемых в рамках договорного соглашения,</w:t>
            </w:r>
            <w:r>
              <w:rPr>
                <w:rFonts w:ascii="GHEA Grapalat" w:hAnsi="GHEA Grapalat" w:cs="Calibri"/>
                <w:color w:val="000000"/>
                <w:sz w:val="17"/>
                <w:szCs w:val="17"/>
                <w:lang w:val="ru-RU"/>
              </w:rPr>
              <w:t xml:space="preserve"> • предлагать те действия, которые будут необходимы для сохранения рабочего графика в случае возникновения проблем во время строительства;</w:t>
            </w:r>
            <w:r>
              <w:rPr>
                <w:rFonts w:ascii="GHEA Grapalat" w:hAnsi="GHEA Grapalat" w:cs="Calibri"/>
                <w:color w:val="000000"/>
                <w:sz w:val="17"/>
                <w:szCs w:val="17"/>
                <w:lang w:val="ru-RU"/>
              </w:rPr>
              <w:br/>
            </w:r>
          </w:p>
          <w:p w14:paraId="4C4128BC" w14:textId="77777777" w:rsidR="00CD3B30" w:rsidRDefault="00CD3B30" w:rsidP="00CD3B30">
            <w:pPr>
              <w:pStyle w:val="HTMLPreformatted"/>
              <w:shd w:val="clear" w:color="auto" w:fill="F8F9FA"/>
              <w:spacing w:line="256" w:lineRule="auto"/>
              <w:rPr>
                <w:rFonts w:ascii="GHEA Grapalat" w:hAnsi="GHEA Grapalat" w:cs="Calibri"/>
                <w:color w:val="000000"/>
                <w:sz w:val="17"/>
                <w:szCs w:val="17"/>
                <w:lang w:val="ru-RU"/>
              </w:rPr>
            </w:pPr>
            <w:r>
              <w:rPr>
                <w:rFonts w:ascii="GHEA Grapalat" w:hAnsi="GHEA Grapalat" w:cs="Calibri"/>
                <w:color w:val="000000"/>
                <w:sz w:val="17"/>
                <w:szCs w:val="17"/>
                <w:lang w:val="ru-RU"/>
              </w:rPr>
              <w:t>• контролировать все вопросы, связанные с безопасностью строительных работ, и поручить Подрядчику установить знаки, устройства безопасности освещения и другие соответствующие меры;</w:t>
            </w:r>
            <w:r>
              <w:rPr>
                <w:rFonts w:ascii="GHEA Grapalat" w:hAnsi="GHEA Grapalat" w:cs="Calibri"/>
                <w:color w:val="000000"/>
                <w:sz w:val="17"/>
                <w:szCs w:val="17"/>
                <w:lang w:val="ru-RU"/>
              </w:rPr>
              <w:br/>
            </w:r>
          </w:p>
          <w:p w14:paraId="7AC4A536" w14:textId="77777777" w:rsidR="00CD3B30" w:rsidRDefault="00CD3B30" w:rsidP="00CD3B30">
            <w:pPr>
              <w:pStyle w:val="HTMLPreformatted"/>
              <w:shd w:val="clear" w:color="auto" w:fill="F8F9FA"/>
              <w:spacing w:line="256" w:lineRule="auto"/>
              <w:rPr>
                <w:rFonts w:ascii="GHEA Grapalat" w:hAnsi="GHEA Grapalat" w:cs="Calibri"/>
                <w:color w:val="000000"/>
                <w:sz w:val="17"/>
                <w:szCs w:val="17"/>
                <w:lang w:val="ru-RU"/>
              </w:rPr>
            </w:pPr>
            <w:r>
              <w:rPr>
                <w:rFonts w:ascii="GHEA Grapalat" w:hAnsi="GHEA Grapalat" w:cs="Calibri"/>
                <w:color w:val="000000"/>
                <w:sz w:val="17"/>
                <w:szCs w:val="17"/>
                <w:lang w:val="ru-RU"/>
              </w:rPr>
              <w:t>• выполнять необходимые ежедневные записи, необходимые для контроля выполненияконтракта (включая рабочие сертификаты и другие необходимые документы);</w:t>
            </w:r>
            <w:r>
              <w:rPr>
                <w:rFonts w:ascii="GHEA Grapalat" w:hAnsi="GHEA Grapalat" w:cs="Calibri"/>
                <w:color w:val="000000"/>
                <w:sz w:val="17"/>
                <w:szCs w:val="17"/>
                <w:lang w:val="ru-RU"/>
              </w:rPr>
              <w:br/>
            </w:r>
          </w:p>
          <w:p w14:paraId="6502FE8D" w14:textId="77777777" w:rsidR="00CD3B30" w:rsidRDefault="00CD3B30" w:rsidP="00CD3B30">
            <w:pPr>
              <w:pStyle w:val="HTMLPreformatted"/>
              <w:shd w:val="clear" w:color="auto" w:fill="F8F9FA"/>
              <w:spacing w:line="256" w:lineRule="auto"/>
              <w:rPr>
                <w:rFonts w:ascii="GHEA Grapalat" w:hAnsi="GHEA Grapalat" w:cs="Calibri"/>
                <w:color w:val="000000"/>
                <w:sz w:val="17"/>
                <w:szCs w:val="17"/>
                <w:lang w:val="ru-RU"/>
              </w:rPr>
            </w:pPr>
            <w:r>
              <w:rPr>
                <w:rFonts w:ascii="GHEA Grapalat" w:hAnsi="GHEA Grapalat" w:cs="Calibri"/>
                <w:color w:val="000000"/>
                <w:sz w:val="17"/>
                <w:szCs w:val="17"/>
                <w:lang w:val="ru-RU"/>
              </w:rPr>
              <w:t>• проводить измерения объемов работ и участвовать в составлении и утверждении исполнительных документов,</w:t>
            </w:r>
            <w:r>
              <w:rPr>
                <w:rFonts w:ascii="GHEA Grapalat" w:hAnsi="GHEA Grapalat" w:cs="Calibri"/>
                <w:color w:val="000000"/>
                <w:sz w:val="17"/>
                <w:szCs w:val="17"/>
                <w:lang w:val="ru-RU"/>
              </w:rPr>
              <w:br/>
            </w:r>
          </w:p>
          <w:p w14:paraId="3EEC63D4" w14:textId="77777777" w:rsidR="00CD3B30" w:rsidRDefault="00CD3B30" w:rsidP="00CD3B30">
            <w:pPr>
              <w:pStyle w:val="HTMLPreformatted"/>
              <w:shd w:val="clear" w:color="auto" w:fill="F8F9FA"/>
              <w:spacing w:line="256" w:lineRule="auto"/>
              <w:rPr>
                <w:rFonts w:ascii="GHEA Grapalat" w:hAnsi="GHEA Grapalat" w:cs="Calibri"/>
                <w:color w:val="000000"/>
                <w:sz w:val="17"/>
                <w:szCs w:val="17"/>
                <w:lang w:val="ru-RU"/>
              </w:rPr>
            </w:pPr>
            <w:r>
              <w:rPr>
                <w:rFonts w:ascii="GHEA Grapalat" w:hAnsi="GHEA Grapalat" w:cs="Calibri"/>
                <w:color w:val="000000"/>
                <w:sz w:val="17"/>
                <w:szCs w:val="17"/>
                <w:lang w:val="ru-RU"/>
              </w:rPr>
              <w:t>• после завершения строительства предоставить Заказчику отчет о выполненных работах, прилагая фотографии, необходимые чертежи, акты закрытых работ, акты испытаний, сертификаты,</w:t>
            </w:r>
            <w:r>
              <w:rPr>
                <w:rFonts w:ascii="GHEA Grapalat" w:hAnsi="GHEA Grapalat" w:cs="Calibri"/>
                <w:color w:val="000000"/>
                <w:sz w:val="17"/>
                <w:szCs w:val="17"/>
                <w:lang w:val="ru-RU"/>
              </w:rPr>
              <w:br/>
            </w:r>
          </w:p>
          <w:p w14:paraId="0DBE987B" w14:textId="77777777" w:rsidR="00CD3B30" w:rsidRDefault="00CD3B30" w:rsidP="00CD3B30">
            <w:pPr>
              <w:pStyle w:val="HTMLPreformatted"/>
              <w:shd w:val="clear" w:color="auto" w:fill="F8F9FA"/>
              <w:spacing w:line="256" w:lineRule="auto"/>
              <w:rPr>
                <w:rFonts w:ascii="GHEA Grapalat" w:hAnsi="GHEA Grapalat" w:cs="Calibri"/>
                <w:color w:val="000000"/>
                <w:sz w:val="17"/>
                <w:szCs w:val="17"/>
                <w:lang w:val="ru-RU"/>
              </w:rPr>
            </w:pPr>
            <w:r>
              <w:rPr>
                <w:rFonts w:ascii="GHEA Grapalat" w:hAnsi="GHEA Grapalat" w:cs="Calibri"/>
                <w:color w:val="000000"/>
                <w:sz w:val="17"/>
                <w:szCs w:val="17"/>
                <w:lang w:val="ru-RU"/>
              </w:rPr>
              <w:t>• измерить работы, которые должны быть выполнены по указанию Заказчика.</w:t>
            </w:r>
            <w:r>
              <w:rPr>
                <w:rFonts w:ascii="GHEA Grapalat" w:hAnsi="GHEA Grapalat" w:cs="Calibri"/>
                <w:color w:val="000000"/>
                <w:sz w:val="17"/>
                <w:szCs w:val="17"/>
                <w:lang w:val="ru-RU"/>
              </w:rPr>
              <w:br/>
            </w:r>
          </w:p>
          <w:p w14:paraId="63EC5FB4" w14:textId="77777777" w:rsidR="00CD3B30" w:rsidRDefault="00CD3B30" w:rsidP="00CD3B30">
            <w:pPr>
              <w:pStyle w:val="HTMLPreformatted"/>
              <w:shd w:val="clear" w:color="auto" w:fill="F8F9FA"/>
              <w:spacing w:line="256" w:lineRule="auto"/>
              <w:rPr>
                <w:rFonts w:ascii="GHEA Grapalat" w:hAnsi="GHEA Grapalat" w:cs="Calibri"/>
                <w:color w:val="000000"/>
                <w:sz w:val="17"/>
                <w:szCs w:val="17"/>
                <w:lang w:val="ru-RU"/>
              </w:rPr>
            </w:pPr>
            <w:r>
              <w:rPr>
                <w:rFonts w:ascii="GHEA Grapalat" w:hAnsi="GHEA Grapalat" w:cs="Calibri"/>
                <w:color w:val="000000"/>
                <w:sz w:val="17"/>
                <w:szCs w:val="17"/>
                <w:lang w:val="ru-RU"/>
              </w:rPr>
              <w:t xml:space="preserve">• обязательно присутствовать при выполнении закрываемых строительно-монтажных работ,предусмотренных в Приложении 1 к «Директиве о выполнении технического контроля качества строительства» приказа министра </w:t>
            </w:r>
            <w:r>
              <w:rPr>
                <w:rFonts w:ascii="GHEA Grapalat" w:hAnsi="GHEA Grapalat" w:cs="Calibri"/>
                <w:color w:val="000000"/>
                <w:sz w:val="17"/>
                <w:szCs w:val="17"/>
                <w:lang w:val="ru-RU"/>
              </w:rPr>
              <w:lastRenderedPageBreak/>
              <w:t>градостроительства от 28.04.1998 г. № 44 .</w:t>
            </w:r>
            <w:r>
              <w:rPr>
                <w:rFonts w:ascii="GHEA Grapalat" w:hAnsi="GHEA Grapalat" w:cs="Calibri"/>
                <w:color w:val="000000"/>
                <w:sz w:val="17"/>
                <w:szCs w:val="17"/>
                <w:lang w:val="ru-RU"/>
              </w:rPr>
              <w:br/>
            </w:r>
          </w:p>
          <w:p w14:paraId="7E205EFE" w14:textId="77777777" w:rsidR="00CD3B30" w:rsidRDefault="00CD3B30" w:rsidP="00CD3B30">
            <w:pPr>
              <w:pStyle w:val="HTMLPreformatted"/>
              <w:shd w:val="clear" w:color="auto" w:fill="F8F9FA"/>
              <w:spacing w:line="256" w:lineRule="auto"/>
              <w:rPr>
                <w:rFonts w:ascii="GHEA Grapalat" w:hAnsi="GHEA Grapalat" w:cs="Calibri"/>
                <w:color w:val="000000"/>
                <w:sz w:val="17"/>
                <w:szCs w:val="17"/>
                <w:lang w:val="ru-RU"/>
              </w:rPr>
            </w:pPr>
            <w:r>
              <w:rPr>
                <w:rFonts w:ascii="GHEA Grapalat" w:hAnsi="GHEA Grapalat" w:cs="Calibri"/>
                <w:color w:val="000000"/>
                <w:sz w:val="17"/>
                <w:szCs w:val="17"/>
                <w:lang w:val="ru-RU"/>
              </w:rPr>
              <w:t xml:space="preserve">  </w:t>
            </w:r>
            <w:r>
              <w:rPr>
                <w:rFonts w:ascii="GHEA Grapalat" w:hAnsi="GHEA Grapalat" w:cs="Calibri"/>
                <w:b/>
                <w:bCs/>
                <w:color w:val="000000"/>
                <w:sz w:val="17"/>
                <w:szCs w:val="17"/>
                <w:lang w:val="ru-RU"/>
              </w:rPr>
              <w:t xml:space="preserve">Требования к отчетности: </w:t>
            </w:r>
            <w:r>
              <w:rPr>
                <w:rFonts w:ascii="GHEA Grapalat" w:hAnsi="GHEA Grapalat" w:cs="Calibri"/>
                <w:color w:val="000000"/>
                <w:sz w:val="17"/>
                <w:szCs w:val="17"/>
                <w:lang w:val="ru-RU"/>
              </w:rPr>
              <w:t>Исполнитель обязан предоставить Заказчику текущие и окончательные отчеты, которые являются документами обоснования протоколовприема-сдачи услуг.</w:t>
            </w:r>
            <w:r>
              <w:rPr>
                <w:rFonts w:ascii="GHEA Grapalat" w:hAnsi="GHEA Grapalat" w:cs="Calibri"/>
                <w:color w:val="000000"/>
                <w:sz w:val="17"/>
                <w:szCs w:val="17"/>
                <w:lang w:val="ru-RU"/>
              </w:rPr>
              <w:br/>
            </w:r>
          </w:p>
          <w:p w14:paraId="3AE937FA" w14:textId="77777777" w:rsidR="00CD3B30" w:rsidRDefault="00CD3B30" w:rsidP="00CD3B30">
            <w:pPr>
              <w:pStyle w:val="HTMLPreformatted"/>
              <w:shd w:val="clear" w:color="auto" w:fill="F8F9FA"/>
              <w:spacing w:line="256" w:lineRule="auto"/>
              <w:rPr>
                <w:rFonts w:ascii="GHEA Grapalat" w:hAnsi="GHEA Grapalat" w:cs="Calibri"/>
                <w:color w:val="000000"/>
                <w:sz w:val="17"/>
                <w:szCs w:val="17"/>
                <w:lang w:val="ru-RU"/>
              </w:rPr>
            </w:pPr>
            <w:r>
              <w:rPr>
                <w:rFonts w:ascii="GHEA Grapalat" w:hAnsi="GHEA Grapalat" w:cs="Calibri"/>
                <w:color w:val="000000"/>
                <w:sz w:val="17"/>
                <w:szCs w:val="17"/>
                <w:lang w:val="ru-RU"/>
              </w:rPr>
              <w:t xml:space="preserve">  </w:t>
            </w:r>
            <w:r>
              <w:rPr>
                <w:rFonts w:ascii="GHEA Grapalat" w:hAnsi="GHEA Grapalat" w:cs="Calibri"/>
                <w:b/>
                <w:bCs/>
                <w:color w:val="000000"/>
                <w:sz w:val="17"/>
                <w:szCs w:val="17"/>
                <w:lang w:val="ru-RU"/>
              </w:rPr>
              <w:t>Окончательный отчет</w:t>
            </w:r>
            <w:r>
              <w:rPr>
                <w:rFonts w:ascii="GHEA Grapalat" w:hAnsi="GHEA Grapalat" w:cs="Calibri"/>
                <w:color w:val="000000"/>
                <w:sz w:val="17"/>
                <w:szCs w:val="17"/>
                <w:lang w:val="ru-RU"/>
              </w:rPr>
              <w:t xml:space="preserve"> должен включать копии следующих документов: окончательные исполнительныедокументы, итоговую описательную справку осуществленных  работ  за весь период строительства, а также  фотографии завершенного строительного объекта.</w:t>
            </w:r>
            <w:r>
              <w:rPr>
                <w:rFonts w:ascii="GHEA Grapalat" w:hAnsi="GHEA Grapalat" w:cs="Calibri"/>
                <w:color w:val="000000"/>
                <w:sz w:val="17"/>
                <w:szCs w:val="17"/>
                <w:lang w:val="ru-RU"/>
              </w:rPr>
              <w:br/>
            </w:r>
          </w:p>
          <w:p w14:paraId="2015357C" w14:textId="77777777" w:rsidR="00CD3B30" w:rsidRDefault="00CD3B30" w:rsidP="00CD3B30">
            <w:pPr>
              <w:pStyle w:val="HTMLPreformatted"/>
              <w:shd w:val="clear" w:color="auto" w:fill="F8F9FA"/>
              <w:spacing w:line="256" w:lineRule="auto"/>
              <w:rPr>
                <w:rFonts w:ascii="GHEA Grapalat" w:hAnsi="GHEA Grapalat" w:cs="Calibri"/>
                <w:color w:val="000000"/>
                <w:sz w:val="17"/>
                <w:szCs w:val="17"/>
                <w:lang w:val="ru-RU"/>
              </w:rPr>
            </w:pPr>
            <w:r>
              <w:rPr>
                <w:rFonts w:ascii="GHEA Grapalat" w:hAnsi="GHEA Grapalat" w:cs="Calibri"/>
                <w:color w:val="000000"/>
                <w:sz w:val="17"/>
                <w:szCs w:val="17"/>
                <w:lang w:val="ru-RU"/>
              </w:rPr>
              <w:t xml:space="preserve">  </w:t>
            </w:r>
            <w:r>
              <w:rPr>
                <w:rFonts w:ascii="GHEA Grapalat" w:hAnsi="GHEA Grapalat" w:cs="Calibri"/>
                <w:b/>
                <w:bCs/>
                <w:color w:val="000000"/>
                <w:sz w:val="17"/>
                <w:szCs w:val="17"/>
                <w:lang w:val="ru-RU"/>
              </w:rPr>
              <w:t>Текущие отчеты</w:t>
            </w:r>
            <w:r>
              <w:rPr>
                <w:rFonts w:ascii="GHEA Grapalat" w:hAnsi="GHEA Grapalat" w:cs="Calibri"/>
                <w:color w:val="000000"/>
                <w:sz w:val="17"/>
                <w:szCs w:val="17"/>
                <w:lang w:val="ru-RU"/>
              </w:rPr>
              <w:t xml:space="preserve"> также представляются в течение пяти рабочих дней после подписания Поставщиком услуг  каждого исполнительного протокола вместе с протоколами приема-сдачи услуг. </w:t>
            </w:r>
            <w:r>
              <w:rPr>
                <w:rFonts w:ascii="GHEA Grapalat" w:hAnsi="GHEA Grapalat" w:cs="Calibri"/>
                <w:color w:val="000000"/>
                <w:sz w:val="17"/>
                <w:szCs w:val="17"/>
                <w:lang w:val="ru-RU"/>
              </w:rPr>
              <w:br/>
            </w:r>
          </w:p>
          <w:p w14:paraId="68B18A58" w14:textId="77777777" w:rsidR="00CD3B30" w:rsidRDefault="00CD3B30" w:rsidP="00CD3B30">
            <w:pPr>
              <w:pStyle w:val="HTMLPreformatted"/>
              <w:shd w:val="clear" w:color="auto" w:fill="F8F9FA"/>
              <w:spacing w:line="256" w:lineRule="auto"/>
              <w:rPr>
                <w:rFonts w:ascii="GHEA Grapalat" w:hAnsi="GHEA Grapalat" w:cs="Calibri"/>
                <w:color w:val="000000"/>
                <w:lang w:val="hy-AM"/>
              </w:rPr>
            </w:pPr>
            <w:r>
              <w:rPr>
                <w:rFonts w:ascii="GHEA Grapalat" w:hAnsi="GHEA Grapalat" w:cs="Calibri"/>
                <w:color w:val="000000"/>
                <w:sz w:val="17"/>
                <w:szCs w:val="17"/>
                <w:lang w:val="ru-RU"/>
              </w:rPr>
              <w:t xml:space="preserve">  </w:t>
            </w:r>
            <w:r>
              <w:rPr>
                <w:rFonts w:ascii="GHEA Grapalat" w:hAnsi="GHEA Grapalat" w:cs="Calibri"/>
                <w:b/>
                <w:bCs/>
                <w:color w:val="000000"/>
                <w:sz w:val="17"/>
                <w:szCs w:val="17"/>
                <w:lang w:val="ru-RU"/>
              </w:rPr>
              <w:t>Окончательный отчет</w:t>
            </w:r>
            <w:r>
              <w:rPr>
                <w:rFonts w:ascii="GHEA Grapalat" w:hAnsi="GHEA Grapalat" w:cs="Calibri"/>
                <w:color w:val="000000"/>
                <w:sz w:val="17"/>
                <w:szCs w:val="17"/>
                <w:lang w:val="ru-RU"/>
              </w:rPr>
              <w:t xml:space="preserve"> представляется в течение пяти рабочих дней после подписания Поставщиком услуг окончательного отчета об исполнении строительных работ.</w:t>
            </w:r>
            <w:r>
              <w:rPr>
                <w:rFonts w:ascii="GHEA Grapalat" w:hAnsi="GHEA Grapalat" w:cs="Calibri"/>
                <w:color w:val="000000"/>
                <w:lang w:val="hy-AM"/>
              </w:rPr>
              <w:t xml:space="preserve"> </w:t>
            </w:r>
          </w:p>
          <w:p w14:paraId="7E1549ED" w14:textId="77777777" w:rsidR="00CD3B30" w:rsidRDefault="00CD3B30" w:rsidP="00CD3B30">
            <w:pPr>
              <w:pStyle w:val="HTMLPreformatted"/>
              <w:shd w:val="clear" w:color="auto" w:fill="F8F9FA"/>
              <w:spacing w:line="256" w:lineRule="auto"/>
              <w:rPr>
                <w:rFonts w:ascii="GHEA Grapalat" w:hAnsi="GHEA Grapalat" w:cs="Calibri"/>
                <w:color w:val="000000"/>
                <w:lang w:val="hy-AM"/>
              </w:rPr>
            </w:pPr>
            <w:r>
              <w:rPr>
                <w:rFonts w:ascii="GHEA Grapalat" w:hAnsi="GHEA Grapalat" w:cs="Calibri"/>
                <w:color w:val="000000"/>
                <w:lang w:val="hy-AM"/>
              </w:rPr>
              <w:t>1) Жилые (за исключением индивидуальных жилых домов, гаражей, подсобных зданий, возведенных в некоммерческих целях), общественные и промышленные здания.</w:t>
            </w:r>
          </w:p>
          <w:p w14:paraId="47AE19A5" w14:textId="20A3E3B0" w:rsidR="00CD3B30" w:rsidRPr="00CF6E8C" w:rsidRDefault="00CD3B30" w:rsidP="00CD3B30">
            <w:pPr>
              <w:widowControl w:val="0"/>
              <w:spacing w:after="120"/>
              <w:jc w:val="both"/>
              <w:rPr>
                <w:rFonts w:ascii="GHEA Grapalat" w:hAnsi="GHEA Grapalat"/>
                <w:b/>
                <w:bCs/>
                <w:sz w:val="18"/>
                <w:szCs w:val="18"/>
                <w:lang w:val="hy-AM"/>
              </w:rPr>
            </w:pPr>
          </w:p>
        </w:tc>
        <w:tc>
          <w:tcPr>
            <w:tcW w:w="1179" w:type="dxa"/>
            <w:tcBorders>
              <w:top w:val="single" w:sz="4" w:space="0" w:color="auto"/>
              <w:left w:val="single" w:sz="4" w:space="0" w:color="auto"/>
              <w:bottom w:val="single" w:sz="4" w:space="0" w:color="auto"/>
              <w:right w:val="single" w:sz="4" w:space="0" w:color="auto"/>
            </w:tcBorders>
            <w:vAlign w:val="center"/>
          </w:tcPr>
          <w:p w14:paraId="7D1AA5C8" w14:textId="77777777" w:rsidR="00CD3B30" w:rsidRPr="0067689E" w:rsidRDefault="00CD3B30" w:rsidP="00CD3B30">
            <w:pPr>
              <w:widowControl w:val="0"/>
              <w:spacing w:after="120"/>
              <w:jc w:val="center"/>
              <w:rPr>
                <w:rFonts w:ascii="GHEA Grapalat" w:hAnsi="GHEA Grapalat"/>
                <w:iCs/>
                <w:sz w:val="16"/>
                <w:szCs w:val="18"/>
                <w:lang w:val="hy-AM"/>
              </w:rPr>
            </w:pPr>
            <w:r w:rsidRPr="0067689E">
              <w:rPr>
                <w:rFonts w:ascii="GHEA Grapalat" w:hAnsi="GHEA Grapalat"/>
                <w:iCs/>
                <w:sz w:val="16"/>
                <w:szCs w:val="18"/>
                <w:lang w:val="hy-AM"/>
              </w:rPr>
              <w:lastRenderedPageBreak/>
              <w:t>драм</w:t>
            </w:r>
          </w:p>
        </w:tc>
        <w:tc>
          <w:tcPr>
            <w:tcW w:w="1360" w:type="dxa"/>
            <w:tcBorders>
              <w:top w:val="single" w:sz="4" w:space="0" w:color="auto"/>
              <w:left w:val="single" w:sz="4" w:space="0" w:color="auto"/>
              <w:bottom w:val="single" w:sz="4" w:space="0" w:color="auto"/>
              <w:right w:val="single" w:sz="4" w:space="0" w:color="auto"/>
            </w:tcBorders>
            <w:vAlign w:val="center"/>
          </w:tcPr>
          <w:p w14:paraId="0256D781" w14:textId="77777777" w:rsidR="00CD3B30" w:rsidRPr="00E40AC8" w:rsidRDefault="00CD3B30" w:rsidP="00CD3B30">
            <w:pPr>
              <w:widowControl w:val="0"/>
              <w:spacing w:after="120"/>
              <w:jc w:val="center"/>
              <w:rPr>
                <w:rFonts w:ascii="GHEA Grapalat" w:hAnsi="GHEA Grapalat"/>
                <w:sz w:val="20"/>
              </w:rPr>
            </w:pPr>
          </w:p>
        </w:tc>
        <w:tc>
          <w:tcPr>
            <w:tcW w:w="824" w:type="dxa"/>
            <w:tcBorders>
              <w:top w:val="single" w:sz="4" w:space="0" w:color="auto"/>
              <w:left w:val="single" w:sz="4" w:space="0" w:color="auto"/>
              <w:bottom w:val="single" w:sz="4" w:space="0" w:color="auto"/>
              <w:right w:val="single" w:sz="4" w:space="0" w:color="auto"/>
            </w:tcBorders>
            <w:vAlign w:val="center"/>
          </w:tcPr>
          <w:p w14:paraId="58962E6D" w14:textId="77777777" w:rsidR="00CD3B30" w:rsidRPr="00E40AC8" w:rsidRDefault="00CD3B30" w:rsidP="00CD3B30">
            <w:pPr>
              <w:widowControl w:val="0"/>
              <w:spacing w:after="120"/>
              <w:jc w:val="center"/>
              <w:rPr>
                <w:rFonts w:ascii="GHEA Grapalat" w:hAnsi="GHEA Grapalat"/>
                <w:sz w:val="20"/>
              </w:rPr>
            </w:pPr>
            <w:r>
              <w:rPr>
                <w:rFonts w:ascii="GHEA Grapalat" w:hAnsi="GHEA Grapalat"/>
                <w:sz w:val="20"/>
              </w:rPr>
              <w:t>1</w:t>
            </w:r>
          </w:p>
        </w:tc>
        <w:tc>
          <w:tcPr>
            <w:tcW w:w="1820" w:type="dxa"/>
            <w:tcBorders>
              <w:top w:val="single" w:sz="4" w:space="0" w:color="auto"/>
              <w:left w:val="single" w:sz="4" w:space="0" w:color="auto"/>
              <w:bottom w:val="single" w:sz="4" w:space="0" w:color="auto"/>
              <w:right w:val="single" w:sz="4" w:space="0" w:color="auto"/>
            </w:tcBorders>
            <w:shd w:val="clear" w:color="auto" w:fill="auto"/>
            <w:vAlign w:val="center"/>
          </w:tcPr>
          <w:p w14:paraId="0BADB822" w14:textId="77777777" w:rsidR="002C32F1" w:rsidRDefault="002C32F1" w:rsidP="002C32F1">
            <w:pPr>
              <w:spacing w:line="256" w:lineRule="auto"/>
              <w:jc w:val="center"/>
              <w:rPr>
                <w:rFonts w:ascii="GHEA Grapalat" w:hAnsi="GHEA Grapalat"/>
                <w:sz w:val="18"/>
              </w:rPr>
            </w:pPr>
            <w:r>
              <w:rPr>
                <w:rFonts w:ascii="GHEA Grapalat" w:hAnsi="GHEA Grapalat"/>
                <w:sz w:val="18"/>
              </w:rPr>
              <w:t>Давташенский административный район</w:t>
            </w:r>
          </w:p>
          <w:p w14:paraId="0D6BD602" w14:textId="73EE9285" w:rsidR="00CD3B30" w:rsidRPr="00697D07" w:rsidRDefault="00CD3B30" w:rsidP="00CD3B30">
            <w:pPr>
              <w:widowControl w:val="0"/>
              <w:spacing w:after="120"/>
              <w:jc w:val="center"/>
              <w:rPr>
                <w:rFonts w:ascii="GHEA Grapalat" w:hAnsi="GHEA Grapalat" w:cs="Calibri"/>
                <w:color w:val="000000"/>
                <w:sz w:val="16"/>
                <w:szCs w:val="16"/>
              </w:rPr>
            </w:pPr>
          </w:p>
        </w:tc>
        <w:tc>
          <w:tcPr>
            <w:tcW w:w="1887" w:type="dxa"/>
            <w:tcBorders>
              <w:top w:val="single" w:sz="4" w:space="0" w:color="auto"/>
              <w:left w:val="nil"/>
              <w:bottom w:val="single" w:sz="4" w:space="0" w:color="auto"/>
              <w:right w:val="single" w:sz="4" w:space="0" w:color="auto"/>
            </w:tcBorders>
            <w:shd w:val="clear" w:color="auto" w:fill="auto"/>
            <w:vAlign w:val="center"/>
          </w:tcPr>
          <w:p w14:paraId="7CFDBA9A" w14:textId="60D97D84" w:rsidR="00CD3B30" w:rsidRPr="0067689E" w:rsidRDefault="00CD3B30" w:rsidP="00CD3B30">
            <w:pPr>
              <w:widowControl w:val="0"/>
              <w:spacing w:after="120"/>
              <w:jc w:val="center"/>
              <w:rPr>
                <w:rFonts w:ascii="GHEA Grapalat" w:hAnsi="GHEA Grapalat"/>
                <w:sz w:val="14"/>
                <w:szCs w:val="14"/>
                <w:lang w:val="hy-AM"/>
              </w:rPr>
            </w:pPr>
            <w:r w:rsidRPr="00B86D70">
              <w:rPr>
                <w:rFonts w:ascii="GHEA Grapalat" w:hAnsi="GHEA Grapalat"/>
                <w:sz w:val="14"/>
                <w:szCs w:val="14"/>
                <w:lang w:val="hy-AM"/>
              </w:rPr>
              <w:t>Договор вступает в силу со дня ратификации договора  на закупку строительных работ и действует параллельно со строительными работами.</w:t>
            </w:r>
          </w:p>
        </w:tc>
      </w:tr>
      <w:tr w:rsidR="00DB3D4A" w:rsidRPr="00E40AC8" w14:paraId="2182ED28" w14:textId="77777777" w:rsidTr="000046CD">
        <w:trPr>
          <w:trHeight w:val="501"/>
          <w:jc w:val="center"/>
        </w:trPr>
        <w:tc>
          <w:tcPr>
            <w:tcW w:w="1880" w:type="dxa"/>
            <w:vAlign w:val="center"/>
          </w:tcPr>
          <w:p w14:paraId="1747169D" w14:textId="36D0DB0B" w:rsidR="00DB3D4A" w:rsidRDefault="00DB3D4A" w:rsidP="00DB3D4A">
            <w:pPr>
              <w:jc w:val="center"/>
              <w:rPr>
                <w:rFonts w:ascii="GHEA Grapalat" w:hAnsi="GHEA Grapalat"/>
                <w:sz w:val="20"/>
                <w:lang w:val="hy-AM"/>
              </w:rPr>
            </w:pPr>
            <w:r>
              <w:rPr>
                <w:rFonts w:ascii="GHEA Grapalat" w:hAnsi="GHEA Grapalat"/>
                <w:sz w:val="20"/>
                <w:lang w:val="hy-AM"/>
              </w:rPr>
              <w:lastRenderedPageBreak/>
              <w:t>2</w:t>
            </w:r>
          </w:p>
        </w:tc>
        <w:tc>
          <w:tcPr>
            <w:tcW w:w="1846" w:type="dxa"/>
            <w:shd w:val="clear" w:color="auto" w:fill="auto"/>
            <w:vAlign w:val="center"/>
          </w:tcPr>
          <w:p w14:paraId="1D3B3E5C" w14:textId="22F31B8A" w:rsidR="00DB3D4A" w:rsidRDefault="00DB3D4A" w:rsidP="00DB3D4A">
            <w:pPr>
              <w:ind w:left="145" w:hanging="145"/>
              <w:jc w:val="center"/>
              <w:rPr>
                <w:rFonts w:ascii="GHEA Grapalat" w:hAnsi="GHEA Grapalat" w:cs="Calibri"/>
                <w:color w:val="000000"/>
                <w:sz w:val="20"/>
                <w:szCs w:val="20"/>
              </w:rPr>
            </w:pPr>
            <w:r>
              <w:rPr>
                <w:rFonts w:ascii="GHEA Grapalat" w:hAnsi="GHEA Grapalat" w:cs="Calibri"/>
                <w:color w:val="000000"/>
                <w:sz w:val="20"/>
                <w:szCs w:val="20"/>
              </w:rPr>
              <w:t>71351540/56</w:t>
            </w:r>
          </w:p>
        </w:tc>
        <w:tc>
          <w:tcPr>
            <w:tcW w:w="5049" w:type="dxa"/>
            <w:tcBorders>
              <w:top w:val="single" w:sz="4" w:space="0" w:color="auto"/>
              <w:left w:val="single" w:sz="4" w:space="0" w:color="auto"/>
              <w:bottom w:val="single" w:sz="4" w:space="0" w:color="auto"/>
              <w:right w:val="single" w:sz="4" w:space="0" w:color="auto"/>
            </w:tcBorders>
            <w:shd w:val="clear" w:color="auto" w:fill="auto"/>
          </w:tcPr>
          <w:p w14:paraId="63743A0C" w14:textId="77777777" w:rsidR="00DB3D4A" w:rsidRDefault="00DB3D4A" w:rsidP="00DB3D4A">
            <w:pPr>
              <w:spacing w:line="256" w:lineRule="auto"/>
              <w:jc w:val="center"/>
              <w:rPr>
                <w:rFonts w:ascii="GHEA Grapalat" w:hAnsi="GHEA Grapalat" w:cs="Calibri"/>
                <w:color w:val="000000"/>
                <w:sz w:val="17"/>
                <w:szCs w:val="17"/>
              </w:rPr>
            </w:pPr>
            <w:r>
              <w:rPr>
                <w:rFonts w:ascii="GHEA Grapalat" w:hAnsi="GHEA Grapalat" w:cs="Calibri"/>
                <w:b/>
                <w:bCs/>
                <w:color w:val="000000"/>
                <w:sz w:val="18"/>
                <w:szCs w:val="18"/>
              </w:rPr>
              <w:t>Техническое описание</w:t>
            </w:r>
            <w:r>
              <w:rPr>
                <w:rFonts w:ascii="GHEA Grapalat" w:hAnsi="GHEA Grapalat" w:cs="Calibri"/>
                <w:b/>
                <w:bCs/>
                <w:color w:val="000000"/>
                <w:sz w:val="18"/>
                <w:szCs w:val="18"/>
              </w:rPr>
              <w:br/>
              <w:t>Общих требований к обслуживанию:</w:t>
            </w:r>
            <w:r>
              <w:rPr>
                <w:rFonts w:ascii="GHEA Grapalat" w:hAnsi="GHEA Grapalat" w:cs="Calibri"/>
                <w:color w:val="000000"/>
                <w:sz w:val="18"/>
                <w:szCs w:val="18"/>
              </w:rPr>
              <w:br/>
              <w:t>1. Технический надзор осуществляется на основании проектно-сметной документации, предоставленной Заказчиком, и обеспечивает выполнение ремонтных работ  с необходимым качеством и  в соответствии с инженерными проектами, техническими особенностями и   другими договорными документами.</w:t>
            </w:r>
            <w:r>
              <w:rPr>
                <w:rFonts w:ascii="GHEA Grapalat" w:hAnsi="GHEA Grapalat" w:cs="Calibri"/>
                <w:color w:val="000000"/>
                <w:sz w:val="18"/>
                <w:szCs w:val="18"/>
              </w:rPr>
              <w:br/>
              <w:t xml:space="preserve">2. Услуги технического надзора осуществляются в </w:t>
            </w:r>
            <w:r>
              <w:rPr>
                <w:rFonts w:ascii="GHEA Grapalat" w:hAnsi="GHEA Grapalat" w:cs="Calibri"/>
                <w:color w:val="000000"/>
                <w:sz w:val="18"/>
                <w:szCs w:val="18"/>
              </w:rPr>
              <w:lastRenderedPageBreak/>
              <w:t>соответствии с Директивой о контроле качества строительства, утвержденной приказом министра градостроительства N44 от 28.04.1998 года, и в пределах ответственности Заказчика.</w:t>
            </w:r>
            <w:r>
              <w:rPr>
                <w:rFonts w:ascii="GHEA Grapalat" w:hAnsi="GHEA Grapalat" w:cs="Calibri"/>
                <w:color w:val="000000"/>
                <w:sz w:val="18"/>
                <w:szCs w:val="18"/>
              </w:rPr>
              <w:br/>
              <w:t>3. Основными обязанностями исполнителя технического надзора являются:</w:t>
            </w:r>
            <w:r>
              <w:rPr>
                <w:rFonts w:ascii="GHEA Grapalat" w:hAnsi="GHEA Grapalat" w:cs="Calibri"/>
                <w:color w:val="000000"/>
                <w:sz w:val="18"/>
                <w:szCs w:val="18"/>
              </w:rPr>
              <w:br/>
              <w:t>• периодически фотографировать состояние объекта строительства от начала до конца строительства;</w:t>
            </w:r>
            <w:r>
              <w:rPr>
                <w:rFonts w:ascii="GHEA Grapalat" w:hAnsi="GHEA Grapalat" w:cs="Calibri"/>
                <w:color w:val="000000"/>
                <w:sz w:val="18"/>
                <w:szCs w:val="18"/>
              </w:rPr>
              <w:br/>
              <w:t>• обеспечить соответствие  выполняемых  работ  условиям контрактного соглашения, строительным нормам и правилам,</w:t>
            </w:r>
            <w:r>
              <w:rPr>
                <w:rFonts w:ascii="GHEA Grapalat" w:hAnsi="GHEA Grapalat" w:cs="Calibri"/>
                <w:color w:val="000000"/>
                <w:sz w:val="18"/>
                <w:szCs w:val="18"/>
              </w:rPr>
              <w:br/>
              <w:t xml:space="preserve">• немедленно сообщить Заказчику о любом нарушении договорных обязательств со стороны Подрядчика, прилагая соответствующее обоснование; </w:t>
            </w:r>
            <w:r>
              <w:rPr>
                <w:rFonts w:ascii="GHEA Grapalat" w:hAnsi="GHEA Grapalat" w:cs="Calibri"/>
                <w:color w:val="000000"/>
                <w:sz w:val="18"/>
                <w:szCs w:val="18"/>
              </w:rPr>
              <w:br/>
              <w:t>• проверять и утверждать рабочие и исполнительные документы, подготовленные Подрядчиком,</w:t>
            </w:r>
            <w:r>
              <w:rPr>
                <w:rFonts w:ascii="GHEA Grapalat" w:hAnsi="GHEA Grapalat" w:cs="Calibri"/>
                <w:color w:val="000000"/>
                <w:sz w:val="18"/>
                <w:szCs w:val="18"/>
              </w:rPr>
              <w:br/>
              <w:t>• проверять и контролировать качество материалов и ход строительных работ для обеспечения соответствия техническим условиям и другим договорным документам. Запрещать или заменять материалы, которые не соответствуют необходимым условиям;</w:t>
            </w:r>
            <w:r>
              <w:rPr>
                <w:rFonts w:ascii="GHEA Grapalat" w:hAnsi="GHEA Grapalat" w:cs="Calibri"/>
                <w:color w:val="000000"/>
                <w:sz w:val="18"/>
                <w:szCs w:val="18"/>
              </w:rPr>
              <w:br/>
              <w:t>• контролировать и оценивать процесс строительства, чтобы обеспечить завершение строительства в соответствии с графиком, указанным в контракте;</w:t>
            </w:r>
            <w:r>
              <w:rPr>
                <w:rFonts w:ascii="GHEA Grapalat" w:hAnsi="GHEA Grapalat" w:cs="Calibri"/>
                <w:color w:val="000000"/>
                <w:sz w:val="18"/>
                <w:szCs w:val="18"/>
              </w:rPr>
              <w:br/>
              <w:t>• проверить результаты всех испытаний, которые необходимы для обеспечения качества. Проверьте все документы (включая все объемные размеры и расчеты), необходимые для осуществления соответствующих платежей,</w:t>
            </w:r>
            <w:r>
              <w:rPr>
                <w:rFonts w:ascii="GHEA Grapalat" w:hAnsi="GHEA Grapalat" w:cs="Calibri"/>
                <w:color w:val="000000"/>
                <w:sz w:val="18"/>
                <w:szCs w:val="18"/>
              </w:rPr>
              <w:br/>
              <w:t>• проводить ежедневный контроль качества и количественную проверку (осуществляя соответствующие записи в журнале), необходимые проверки работ, выполняемых в рамках договорного соглашения,</w:t>
            </w:r>
            <w:r>
              <w:rPr>
                <w:rFonts w:ascii="GHEA Grapalat" w:hAnsi="GHEA Grapalat" w:cs="Calibri"/>
                <w:color w:val="000000"/>
                <w:sz w:val="17"/>
                <w:szCs w:val="17"/>
              </w:rPr>
              <w:t xml:space="preserve"> • предлагать те действия, которые будут необходимы для сохранения рабочего графика в случае возникновения </w:t>
            </w:r>
            <w:r>
              <w:rPr>
                <w:rFonts w:ascii="GHEA Grapalat" w:hAnsi="GHEA Grapalat" w:cs="Calibri"/>
                <w:color w:val="000000"/>
                <w:sz w:val="17"/>
                <w:szCs w:val="17"/>
              </w:rPr>
              <w:lastRenderedPageBreak/>
              <w:t>проблем во время строительства;</w:t>
            </w:r>
            <w:r>
              <w:rPr>
                <w:rFonts w:ascii="GHEA Grapalat" w:hAnsi="GHEA Grapalat" w:cs="Calibri"/>
                <w:color w:val="000000"/>
                <w:sz w:val="17"/>
                <w:szCs w:val="17"/>
              </w:rPr>
              <w:br/>
              <w:t>• контролировать все вопросы, связанные с безопасностью строительных работ, и поручить Подрядчику установить знаки, устройства безопасности освещения и другие соответствующие меры;</w:t>
            </w:r>
            <w:r>
              <w:rPr>
                <w:rFonts w:ascii="GHEA Grapalat" w:hAnsi="GHEA Grapalat" w:cs="Calibri"/>
                <w:color w:val="000000"/>
                <w:sz w:val="17"/>
                <w:szCs w:val="17"/>
              </w:rPr>
              <w:br/>
              <w:t>• выполнять необходимые ежедневные записи, необходимые для контроля выполненияконтракта (включая рабочие сертификаты и другие необходимые документы);</w:t>
            </w:r>
            <w:r>
              <w:rPr>
                <w:rFonts w:ascii="GHEA Grapalat" w:hAnsi="GHEA Grapalat" w:cs="Calibri"/>
                <w:color w:val="000000"/>
                <w:sz w:val="17"/>
                <w:szCs w:val="17"/>
              </w:rPr>
              <w:br/>
              <w:t>• проводить измерения объемов работ и участвовать в составлении и утверждении исполнительных документов,</w:t>
            </w:r>
            <w:r>
              <w:rPr>
                <w:rFonts w:ascii="GHEA Grapalat" w:hAnsi="GHEA Grapalat" w:cs="Calibri"/>
                <w:color w:val="000000"/>
                <w:sz w:val="17"/>
                <w:szCs w:val="17"/>
              </w:rPr>
              <w:br/>
              <w:t>• после завершения строительства предоставить Заказчику отчет о выполненных работах, прилагая фотографии, необходимые чертежи, акты закрытых работ, акты испытаний, сертификаты,</w:t>
            </w:r>
            <w:r>
              <w:rPr>
                <w:rFonts w:ascii="GHEA Grapalat" w:hAnsi="GHEA Grapalat" w:cs="Calibri"/>
                <w:color w:val="000000"/>
                <w:sz w:val="17"/>
                <w:szCs w:val="17"/>
              </w:rPr>
              <w:br/>
              <w:t>• измерить работы, которые должны быть выполнены по указанию Заказчика.</w:t>
            </w:r>
            <w:r>
              <w:rPr>
                <w:rFonts w:ascii="GHEA Grapalat" w:hAnsi="GHEA Grapalat" w:cs="Calibri"/>
                <w:color w:val="000000"/>
                <w:sz w:val="17"/>
                <w:szCs w:val="17"/>
              </w:rPr>
              <w:br/>
              <w:t>• обязательно присутствовать при выполнении закрываемых строительно-монтажных работ,предусмотренных в Приложении 1 к «Директиве о выполнении технического контроля качества строительства» приказа министра градостроительства от 28.04.1998 г. № 44 .</w:t>
            </w:r>
            <w:r>
              <w:rPr>
                <w:rFonts w:ascii="GHEA Grapalat" w:hAnsi="GHEA Grapalat" w:cs="Calibri"/>
                <w:color w:val="000000"/>
                <w:sz w:val="17"/>
                <w:szCs w:val="17"/>
              </w:rPr>
              <w:br/>
            </w:r>
            <w:r>
              <w:rPr>
                <w:rFonts w:ascii="GHEA Grapalat" w:hAnsi="GHEA Grapalat" w:cs="Calibri"/>
                <w:b/>
                <w:bCs/>
                <w:color w:val="000000"/>
                <w:sz w:val="17"/>
                <w:szCs w:val="17"/>
              </w:rPr>
              <w:t xml:space="preserve">Требования к отчетности: </w:t>
            </w:r>
            <w:r>
              <w:rPr>
                <w:rFonts w:ascii="GHEA Grapalat" w:hAnsi="GHEA Grapalat" w:cs="Calibri"/>
                <w:color w:val="000000"/>
                <w:sz w:val="17"/>
                <w:szCs w:val="17"/>
              </w:rPr>
              <w:t>Исполнитель обязан предоставить Заказчику текущие и окончательные отчеты, которые являются документами обоснования протоколовприема-сдачи услуг.</w:t>
            </w:r>
            <w:r>
              <w:rPr>
                <w:rFonts w:ascii="GHEA Grapalat" w:hAnsi="GHEA Grapalat" w:cs="Calibri"/>
                <w:color w:val="000000"/>
                <w:sz w:val="17"/>
                <w:szCs w:val="17"/>
              </w:rPr>
              <w:br/>
            </w:r>
            <w:r>
              <w:rPr>
                <w:rFonts w:ascii="GHEA Grapalat" w:hAnsi="GHEA Grapalat" w:cs="Calibri"/>
                <w:b/>
                <w:bCs/>
                <w:color w:val="000000"/>
                <w:sz w:val="17"/>
                <w:szCs w:val="17"/>
              </w:rPr>
              <w:t>Окончательный отчет</w:t>
            </w:r>
            <w:r>
              <w:rPr>
                <w:rFonts w:ascii="GHEA Grapalat" w:hAnsi="GHEA Grapalat" w:cs="Calibri"/>
                <w:color w:val="000000"/>
                <w:sz w:val="17"/>
                <w:szCs w:val="17"/>
              </w:rPr>
              <w:t xml:space="preserve"> должен включать копии следующих документов: окончательные исполнительныедокументы, итоговую описательную справку осуществленных  работ  за весь период строительства, а также  фотографии завершенного строительного объекта.</w:t>
            </w:r>
            <w:r>
              <w:rPr>
                <w:rFonts w:ascii="GHEA Grapalat" w:hAnsi="GHEA Grapalat" w:cs="Calibri"/>
                <w:color w:val="000000"/>
                <w:sz w:val="17"/>
                <w:szCs w:val="17"/>
              </w:rPr>
              <w:br/>
            </w:r>
            <w:r>
              <w:rPr>
                <w:rFonts w:ascii="GHEA Grapalat" w:hAnsi="GHEA Grapalat" w:cs="Calibri"/>
                <w:b/>
                <w:bCs/>
                <w:color w:val="000000"/>
                <w:sz w:val="17"/>
                <w:szCs w:val="17"/>
              </w:rPr>
              <w:t>Текущие отчеты</w:t>
            </w:r>
            <w:r>
              <w:rPr>
                <w:rFonts w:ascii="GHEA Grapalat" w:hAnsi="GHEA Grapalat" w:cs="Calibri"/>
                <w:color w:val="000000"/>
                <w:sz w:val="17"/>
                <w:szCs w:val="17"/>
              </w:rPr>
              <w:t xml:space="preserve"> также представляются в течение пяти рабочих дней после подписания Поставщиком услуг  каждого исполнительного протокола вместе с протоколами приема-сдачи услуг. </w:t>
            </w:r>
            <w:r>
              <w:rPr>
                <w:rFonts w:ascii="GHEA Grapalat" w:hAnsi="GHEA Grapalat" w:cs="Calibri"/>
                <w:color w:val="000000"/>
                <w:sz w:val="17"/>
                <w:szCs w:val="17"/>
              </w:rPr>
              <w:br/>
            </w:r>
            <w:r>
              <w:rPr>
                <w:rFonts w:ascii="GHEA Grapalat" w:hAnsi="GHEA Grapalat" w:cs="Calibri"/>
                <w:b/>
                <w:bCs/>
                <w:color w:val="000000"/>
                <w:sz w:val="17"/>
                <w:szCs w:val="17"/>
              </w:rPr>
              <w:t>Окончательный отчет</w:t>
            </w:r>
            <w:r>
              <w:rPr>
                <w:rFonts w:ascii="GHEA Grapalat" w:hAnsi="GHEA Grapalat" w:cs="Calibri"/>
                <w:color w:val="000000"/>
                <w:sz w:val="17"/>
                <w:szCs w:val="17"/>
              </w:rPr>
              <w:t xml:space="preserve"> представляется в течение пяти рабочих дней после подписания Поставщиком услуг окончательного отчета об исполнении строительных работ.</w:t>
            </w:r>
            <w:r>
              <w:rPr>
                <w:rFonts w:ascii="GHEA Grapalat" w:hAnsi="GHEA Grapalat" w:cs="Calibri"/>
                <w:b/>
                <w:bCs/>
                <w:color w:val="000000"/>
                <w:sz w:val="18"/>
                <w:szCs w:val="18"/>
              </w:rPr>
              <w:t xml:space="preserve"> </w:t>
            </w:r>
            <w:r>
              <w:rPr>
                <w:rFonts w:ascii="GHEA Grapalat" w:hAnsi="GHEA Grapalat" w:cs="Calibri"/>
                <w:b/>
                <w:bCs/>
                <w:color w:val="000000"/>
                <w:sz w:val="18"/>
                <w:szCs w:val="18"/>
              </w:rPr>
              <w:lastRenderedPageBreak/>
              <w:t>Техническое описание</w:t>
            </w:r>
            <w:r>
              <w:rPr>
                <w:rFonts w:ascii="GHEA Grapalat" w:hAnsi="GHEA Grapalat" w:cs="Calibri"/>
                <w:b/>
                <w:bCs/>
                <w:color w:val="000000"/>
                <w:sz w:val="18"/>
                <w:szCs w:val="18"/>
              </w:rPr>
              <w:br/>
              <w:t>Общих требований к обслуживанию:</w:t>
            </w:r>
            <w:r>
              <w:rPr>
                <w:rFonts w:ascii="GHEA Grapalat" w:hAnsi="GHEA Grapalat" w:cs="Calibri"/>
                <w:color w:val="000000"/>
                <w:sz w:val="18"/>
                <w:szCs w:val="18"/>
              </w:rPr>
              <w:br/>
              <w:t>1. Технический надзор осуществляется на основании проектно-сметной документации, предоставленной Заказчиком, и обеспечивает выполнение ремонтных работ  с необходимым качеством и  в соответствии с инженерными проектами, техническими особенностями и   другими договорными документами.</w:t>
            </w:r>
            <w:r>
              <w:rPr>
                <w:rFonts w:ascii="GHEA Grapalat" w:hAnsi="GHEA Grapalat" w:cs="Calibri"/>
                <w:color w:val="000000"/>
                <w:sz w:val="18"/>
                <w:szCs w:val="18"/>
              </w:rPr>
              <w:br/>
              <w:t>2. Услуги технического надзора осуществляются в соответствии с Директивой о контроле качества строительства, утвержденной приказом министра градостроительства N44 от 28.04.1998 года, и в пределах ответственности Заказчика.</w:t>
            </w:r>
            <w:r>
              <w:rPr>
                <w:rFonts w:ascii="GHEA Grapalat" w:hAnsi="GHEA Grapalat" w:cs="Calibri"/>
                <w:color w:val="000000"/>
                <w:sz w:val="18"/>
                <w:szCs w:val="18"/>
              </w:rPr>
              <w:br/>
              <w:t>3. Основными обязанностями исполнителя технического надзора  являются:</w:t>
            </w:r>
            <w:r>
              <w:rPr>
                <w:rFonts w:ascii="GHEA Grapalat" w:hAnsi="GHEA Grapalat" w:cs="Calibri"/>
                <w:color w:val="000000"/>
                <w:sz w:val="18"/>
                <w:szCs w:val="18"/>
              </w:rPr>
              <w:br/>
              <w:t>• периодически фотографировать состояние объекта строительства от начала до конца строительства;</w:t>
            </w:r>
            <w:r>
              <w:rPr>
                <w:rFonts w:ascii="GHEA Grapalat" w:hAnsi="GHEA Grapalat" w:cs="Calibri"/>
                <w:color w:val="000000"/>
                <w:sz w:val="18"/>
                <w:szCs w:val="18"/>
              </w:rPr>
              <w:br/>
              <w:t>• обеспечить соответствие  выполняемых  работ  условиям контрактного соглашения, строительным нормам и правилам,</w:t>
            </w:r>
            <w:r>
              <w:rPr>
                <w:rFonts w:ascii="GHEA Grapalat" w:hAnsi="GHEA Grapalat" w:cs="Calibri"/>
                <w:color w:val="000000"/>
                <w:sz w:val="18"/>
                <w:szCs w:val="18"/>
              </w:rPr>
              <w:br/>
              <w:t xml:space="preserve">• немедленно сообщить Заказчику о любом нарушении договорных обязательств со стороны Подрядчика, прилагая соответствующее обоснование; </w:t>
            </w:r>
            <w:r>
              <w:rPr>
                <w:rFonts w:ascii="GHEA Grapalat" w:hAnsi="GHEA Grapalat" w:cs="Calibri"/>
                <w:color w:val="000000"/>
                <w:sz w:val="18"/>
                <w:szCs w:val="18"/>
              </w:rPr>
              <w:br/>
              <w:t>• проверять и утверждать рабочие и исполнительные документы, подготовленные Подрядчиком,</w:t>
            </w:r>
            <w:r>
              <w:rPr>
                <w:rFonts w:ascii="GHEA Grapalat" w:hAnsi="GHEA Grapalat" w:cs="Calibri"/>
                <w:color w:val="000000"/>
                <w:sz w:val="18"/>
                <w:szCs w:val="18"/>
              </w:rPr>
              <w:br/>
              <w:t>• проверять и контролировать качество материалов и ход строительных работ для обеспечения соответствия техническим условиям и другим договорным документам. Запрещать или заменять материалы, которые не соответствуют необходимым условиям;</w:t>
            </w:r>
            <w:r>
              <w:rPr>
                <w:rFonts w:ascii="GHEA Grapalat" w:hAnsi="GHEA Grapalat" w:cs="Calibri"/>
                <w:color w:val="000000"/>
                <w:sz w:val="18"/>
                <w:szCs w:val="18"/>
              </w:rPr>
              <w:br/>
              <w:t>• контролировать и оценивать процесс строительства, чтобы обеспечить завершение строительства в соответствии с графиком, указанным в контракте;</w:t>
            </w:r>
            <w:r>
              <w:rPr>
                <w:rFonts w:ascii="GHEA Grapalat" w:hAnsi="GHEA Grapalat" w:cs="Calibri"/>
                <w:color w:val="000000"/>
                <w:sz w:val="18"/>
                <w:szCs w:val="18"/>
              </w:rPr>
              <w:br/>
              <w:t xml:space="preserve">• проверить результаты всех испытаний, которые необходимы для обеспечения качества. Проверьте все </w:t>
            </w:r>
            <w:r>
              <w:rPr>
                <w:rFonts w:ascii="GHEA Grapalat" w:hAnsi="GHEA Grapalat" w:cs="Calibri"/>
                <w:color w:val="000000"/>
                <w:sz w:val="18"/>
                <w:szCs w:val="18"/>
              </w:rPr>
              <w:lastRenderedPageBreak/>
              <w:t>документы (включая все объемные размеры и расчеты), необходимые для осуществления соответствующих платежей,</w:t>
            </w:r>
            <w:r>
              <w:rPr>
                <w:rFonts w:ascii="GHEA Grapalat" w:hAnsi="GHEA Grapalat" w:cs="Calibri"/>
                <w:color w:val="000000"/>
                <w:sz w:val="18"/>
                <w:szCs w:val="18"/>
              </w:rPr>
              <w:br/>
              <w:t>• проводить ежедневный контроль качества и количественную проверку (осуществляя соответствующие записи в журнале), необходимые проверки работ, выполняемых в рамках договорного соглашения,</w:t>
            </w:r>
            <w:r>
              <w:rPr>
                <w:rFonts w:ascii="GHEA Grapalat" w:hAnsi="GHEA Grapalat" w:cs="Calibri"/>
                <w:color w:val="000000"/>
                <w:sz w:val="17"/>
                <w:szCs w:val="17"/>
              </w:rPr>
              <w:t xml:space="preserve"> • предлагать те действия, которые будут необходимы для сохранения рабочего графика в случае возникновения проблем во время строительства;</w:t>
            </w:r>
            <w:r>
              <w:rPr>
                <w:rFonts w:ascii="GHEA Grapalat" w:hAnsi="GHEA Grapalat" w:cs="Calibri"/>
                <w:color w:val="000000"/>
                <w:sz w:val="17"/>
                <w:szCs w:val="17"/>
              </w:rPr>
              <w:br/>
              <w:t>• контролировать все вопросы, связанные с безопасностью строительных работ, и поручить Подрядчику установить знаки, устройства безопасности освещения и другие соответствующие меры;</w:t>
            </w:r>
            <w:r>
              <w:rPr>
                <w:rFonts w:ascii="GHEA Grapalat" w:hAnsi="GHEA Grapalat" w:cs="Calibri"/>
                <w:color w:val="000000"/>
                <w:sz w:val="17"/>
                <w:szCs w:val="17"/>
              </w:rPr>
              <w:br/>
              <w:t>• выполнять необходимые ежедневные записи, необходимые для контроля выполненияконтракта (включая рабочие сертификаты и другие необходимые документы);</w:t>
            </w:r>
            <w:r>
              <w:rPr>
                <w:rFonts w:ascii="GHEA Grapalat" w:hAnsi="GHEA Grapalat" w:cs="Calibri"/>
                <w:color w:val="000000"/>
                <w:sz w:val="17"/>
                <w:szCs w:val="17"/>
              </w:rPr>
              <w:br/>
              <w:t>• проводить измерения объемов работ и участвовать в составлении и утверждении исполнительных документов,</w:t>
            </w:r>
            <w:r>
              <w:rPr>
                <w:rFonts w:ascii="GHEA Grapalat" w:hAnsi="GHEA Grapalat" w:cs="Calibri"/>
                <w:color w:val="000000"/>
                <w:sz w:val="17"/>
                <w:szCs w:val="17"/>
              </w:rPr>
              <w:br/>
              <w:t>• после завершения строительства предоставить Заказчику отчет о выполненных работах, прилагая фотографии, необходимые чертежи, акты закрытых работ, акты испытаний, сертификаты,</w:t>
            </w:r>
            <w:r>
              <w:rPr>
                <w:rFonts w:ascii="GHEA Grapalat" w:hAnsi="GHEA Grapalat" w:cs="Calibri"/>
                <w:color w:val="000000"/>
                <w:sz w:val="17"/>
                <w:szCs w:val="17"/>
              </w:rPr>
              <w:br/>
              <w:t>• измерить работы, которые должны быть выполнены по указанию Заказчика.</w:t>
            </w:r>
            <w:r>
              <w:rPr>
                <w:rFonts w:ascii="GHEA Grapalat" w:hAnsi="GHEA Grapalat" w:cs="Calibri"/>
                <w:color w:val="000000"/>
                <w:sz w:val="17"/>
                <w:szCs w:val="17"/>
              </w:rPr>
              <w:br/>
              <w:t>• обязательно присутствовать при выполнении закрываемых строительно-монтажных работ,предусмотренных в Приложении 1 к «Директиве о выполнении технического контроля качества строительства» приказа министра градостроительства от 28.04.1998 г. № 44 .</w:t>
            </w:r>
            <w:r>
              <w:rPr>
                <w:rFonts w:ascii="GHEA Grapalat" w:hAnsi="GHEA Grapalat" w:cs="Calibri"/>
                <w:color w:val="000000"/>
                <w:sz w:val="17"/>
                <w:szCs w:val="17"/>
              </w:rPr>
              <w:br/>
            </w:r>
            <w:r>
              <w:rPr>
                <w:rFonts w:ascii="GHEA Grapalat" w:hAnsi="GHEA Grapalat" w:cs="Calibri"/>
                <w:b/>
                <w:bCs/>
                <w:color w:val="000000"/>
                <w:sz w:val="17"/>
                <w:szCs w:val="17"/>
              </w:rPr>
              <w:t xml:space="preserve">Требования к отчетности: </w:t>
            </w:r>
            <w:r>
              <w:rPr>
                <w:rFonts w:ascii="GHEA Grapalat" w:hAnsi="GHEA Grapalat" w:cs="Calibri"/>
                <w:color w:val="000000"/>
                <w:sz w:val="17"/>
                <w:szCs w:val="17"/>
              </w:rPr>
              <w:t>Исполнитель обязан предоставить Заказчику текущие и окончательные отчеты, которые являются документами обоснования протоколовприема-сдачи услуг.</w:t>
            </w:r>
            <w:r>
              <w:rPr>
                <w:rFonts w:ascii="GHEA Grapalat" w:hAnsi="GHEA Grapalat" w:cs="Calibri"/>
                <w:color w:val="000000"/>
                <w:sz w:val="17"/>
                <w:szCs w:val="17"/>
              </w:rPr>
              <w:br/>
            </w:r>
            <w:r>
              <w:rPr>
                <w:rFonts w:ascii="GHEA Grapalat" w:hAnsi="GHEA Grapalat" w:cs="Calibri"/>
                <w:b/>
                <w:bCs/>
                <w:color w:val="000000"/>
                <w:sz w:val="17"/>
                <w:szCs w:val="17"/>
              </w:rPr>
              <w:t>Окончательный отчет</w:t>
            </w:r>
            <w:r>
              <w:rPr>
                <w:rFonts w:ascii="GHEA Grapalat" w:hAnsi="GHEA Grapalat" w:cs="Calibri"/>
                <w:color w:val="000000"/>
                <w:sz w:val="17"/>
                <w:szCs w:val="17"/>
              </w:rPr>
              <w:t xml:space="preserve"> должен включать копии следующих документов: окончательные исполнительныедокументы, </w:t>
            </w:r>
            <w:r>
              <w:rPr>
                <w:rFonts w:ascii="GHEA Grapalat" w:hAnsi="GHEA Grapalat" w:cs="Calibri"/>
                <w:color w:val="000000"/>
                <w:sz w:val="17"/>
                <w:szCs w:val="17"/>
              </w:rPr>
              <w:lastRenderedPageBreak/>
              <w:t>итоговую описательную справку осуществленных  работ  за весь период строительства, а также  фотографии завершенного строительного объекта.</w:t>
            </w:r>
            <w:r>
              <w:rPr>
                <w:rFonts w:ascii="GHEA Grapalat" w:hAnsi="GHEA Grapalat" w:cs="Calibri"/>
                <w:color w:val="000000"/>
                <w:sz w:val="17"/>
                <w:szCs w:val="17"/>
              </w:rPr>
              <w:br/>
            </w:r>
            <w:r>
              <w:rPr>
                <w:rFonts w:ascii="GHEA Grapalat" w:hAnsi="GHEA Grapalat" w:cs="Calibri"/>
                <w:b/>
                <w:bCs/>
                <w:color w:val="000000"/>
                <w:sz w:val="17"/>
                <w:szCs w:val="17"/>
              </w:rPr>
              <w:t>Текущие отчеты</w:t>
            </w:r>
            <w:r>
              <w:rPr>
                <w:rFonts w:ascii="GHEA Grapalat" w:hAnsi="GHEA Grapalat" w:cs="Calibri"/>
                <w:color w:val="000000"/>
                <w:sz w:val="17"/>
                <w:szCs w:val="17"/>
              </w:rPr>
              <w:t xml:space="preserve"> также представляются в течение пяти рабочих дней после подписания Поставщиком услуг  каждого исполнительного протокола вместе с протоколами приема-сдачи услуг. </w:t>
            </w:r>
            <w:r>
              <w:rPr>
                <w:rFonts w:ascii="GHEA Grapalat" w:hAnsi="GHEA Grapalat" w:cs="Calibri"/>
                <w:color w:val="000000"/>
                <w:sz w:val="17"/>
                <w:szCs w:val="17"/>
              </w:rPr>
              <w:br/>
            </w:r>
            <w:r>
              <w:rPr>
                <w:rFonts w:ascii="GHEA Grapalat" w:hAnsi="GHEA Grapalat" w:cs="Calibri"/>
                <w:b/>
                <w:bCs/>
                <w:color w:val="000000"/>
                <w:sz w:val="17"/>
                <w:szCs w:val="17"/>
              </w:rPr>
              <w:t>Окончательный отчет</w:t>
            </w:r>
            <w:r>
              <w:rPr>
                <w:rFonts w:ascii="GHEA Grapalat" w:hAnsi="GHEA Grapalat" w:cs="Calibri"/>
                <w:color w:val="000000"/>
                <w:sz w:val="17"/>
                <w:szCs w:val="17"/>
              </w:rPr>
              <w:t xml:space="preserve"> представляется в течение пяти рабочих дней после подписания Поставщиком услуг окончательного отчета об исполнении строительных работ.</w:t>
            </w:r>
          </w:p>
          <w:p w14:paraId="7CE3D20C" w14:textId="77777777" w:rsidR="00DB3D4A" w:rsidRPr="000046CD" w:rsidRDefault="00DB3D4A" w:rsidP="00DB3D4A">
            <w:pPr>
              <w:pStyle w:val="HTMLPreformatted"/>
              <w:shd w:val="clear" w:color="auto" w:fill="F8F9FA"/>
              <w:spacing w:line="256" w:lineRule="auto"/>
              <w:rPr>
                <w:rStyle w:val="y2iqfc"/>
                <w:rFonts w:ascii="Sylfaen" w:hAnsi="Sylfaen"/>
                <w:color w:val="1F1F1F"/>
                <w:sz w:val="18"/>
                <w:szCs w:val="18"/>
                <w:lang w:val="ru-RU"/>
              </w:rPr>
            </w:pPr>
            <w:r w:rsidRPr="000046CD">
              <w:rPr>
                <w:rStyle w:val="y2iqfc"/>
                <w:rFonts w:ascii="Sylfaen" w:hAnsi="Sylfaen"/>
                <w:color w:val="1F1F1F"/>
                <w:sz w:val="18"/>
                <w:szCs w:val="18"/>
                <w:lang w:val="ru-RU"/>
              </w:rPr>
              <w:t>Участник должен иметь лицензии 2-го класса на осуществление деятельности по техническому контролю качества в следующих областях градостроительства</w:t>
            </w:r>
          </w:p>
          <w:p w14:paraId="4AFE0195" w14:textId="77777777" w:rsidR="00DB3D4A" w:rsidRPr="000046CD" w:rsidRDefault="00DB3D4A" w:rsidP="00DB3D4A">
            <w:pPr>
              <w:pStyle w:val="HTMLPreformatted"/>
              <w:shd w:val="clear" w:color="auto" w:fill="F8F9FA"/>
              <w:spacing w:line="256" w:lineRule="auto"/>
              <w:rPr>
                <w:rStyle w:val="y2iqfc"/>
                <w:rFonts w:ascii="Sylfaen" w:hAnsi="Sylfaen"/>
                <w:color w:val="1F1F1F"/>
                <w:sz w:val="18"/>
                <w:szCs w:val="18"/>
                <w:lang w:val="ru-RU"/>
              </w:rPr>
            </w:pPr>
            <w:r w:rsidRPr="000046CD">
              <w:rPr>
                <w:rStyle w:val="y2iqfc"/>
                <w:rFonts w:ascii="Sylfaen" w:hAnsi="Sylfaen"/>
                <w:color w:val="1F1F1F"/>
                <w:sz w:val="18"/>
                <w:szCs w:val="18"/>
                <w:lang w:val="ru-RU"/>
              </w:rPr>
              <w:t>1. жилые, общественные и промышленные здания,</w:t>
            </w:r>
          </w:p>
          <w:p w14:paraId="0D8F8846" w14:textId="77777777" w:rsidR="00DB3D4A" w:rsidRPr="000046CD" w:rsidRDefault="00DB3D4A" w:rsidP="00DB3D4A">
            <w:pPr>
              <w:pStyle w:val="HTMLPreformatted"/>
              <w:shd w:val="clear" w:color="auto" w:fill="F8F9FA"/>
              <w:spacing w:line="256" w:lineRule="auto"/>
              <w:rPr>
                <w:rStyle w:val="y2iqfc"/>
                <w:rFonts w:ascii="Sylfaen" w:hAnsi="Sylfaen"/>
                <w:color w:val="1F1F1F"/>
                <w:sz w:val="18"/>
                <w:szCs w:val="18"/>
                <w:lang w:val="ru-RU"/>
              </w:rPr>
            </w:pPr>
            <w:r w:rsidRPr="000046CD">
              <w:rPr>
                <w:rStyle w:val="y2iqfc"/>
                <w:rFonts w:ascii="Sylfaen" w:hAnsi="Sylfaen"/>
                <w:color w:val="1F1F1F"/>
                <w:sz w:val="18"/>
                <w:szCs w:val="18"/>
                <w:lang w:val="ru-RU"/>
              </w:rPr>
              <w:t>2. электроснабжение /внутреннее и внешнее электроснабжение, сети освещения, системы электроснабжения, фотоэлектрические и ветровые электростанции/,</w:t>
            </w:r>
          </w:p>
          <w:p w14:paraId="566BA26C" w14:textId="77777777" w:rsidR="00DB3D4A" w:rsidRPr="000046CD" w:rsidRDefault="00DB3D4A" w:rsidP="00DB3D4A">
            <w:pPr>
              <w:pStyle w:val="HTMLPreformatted"/>
              <w:shd w:val="clear" w:color="auto" w:fill="F8F9FA"/>
              <w:spacing w:line="256" w:lineRule="auto"/>
              <w:rPr>
                <w:lang w:val="ru-RU"/>
              </w:rPr>
            </w:pPr>
            <w:r w:rsidRPr="000046CD">
              <w:rPr>
                <w:rStyle w:val="y2iqfc"/>
                <w:rFonts w:ascii="Sylfaen" w:hAnsi="Sylfaen"/>
                <w:color w:val="1F1F1F"/>
                <w:sz w:val="18"/>
                <w:szCs w:val="18"/>
                <w:lang w:val="ru-RU"/>
              </w:rPr>
              <w:t>3. Водоснабжение и водоотведение (внутренние и наружные сети водопровода и водоотведения, гидромелиорация):</w:t>
            </w:r>
          </w:p>
          <w:p w14:paraId="7A42DD87" w14:textId="77777777" w:rsidR="00DB3D4A" w:rsidRDefault="00DB3D4A" w:rsidP="00DB3D4A">
            <w:pPr>
              <w:pStyle w:val="HTMLPreformatted"/>
              <w:shd w:val="clear" w:color="auto" w:fill="F8F9FA"/>
              <w:spacing w:line="256" w:lineRule="auto"/>
              <w:rPr>
                <w:rFonts w:ascii="Sylfaen" w:hAnsi="Sylfaen"/>
                <w:color w:val="1F1F1F"/>
                <w:sz w:val="18"/>
                <w:szCs w:val="18"/>
                <w:lang w:val="ru-RU"/>
              </w:rPr>
            </w:pPr>
          </w:p>
          <w:p w14:paraId="04D4012E" w14:textId="77777777" w:rsidR="00DB3D4A" w:rsidRDefault="00DB3D4A" w:rsidP="00DB3D4A">
            <w:pPr>
              <w:pStyle w:val="HTMLPreformatted"/>
              <w:shd w:val="clear" w:color="auto" w:fill="F8F9FA"/>
              <w:spacing w:line="256" w:lineRule="auto"/>
              <w:rPr>
                <w:rFonts w:ascii="GHEA Grapalat" w:hAnsi="GHEA Grapalat" w:cs="Calibri"/>
                <w:b/>
                <w:bCs/>
                <w:color w:val="000000"/>
                <w:sz w:val="18"/>
                <w:szCs w:val="18"/>
                <w:lang w:val="ru-RU"/>
              </w:rPr>
            </w:pPr>
          </w:p>
        </w:tc>
        <w:tc>
          <w:tcPr>
            <w:tcW w:w="1179" w:type="dxa"/>
            <w:tcBorders>
              <w:top w:val="single" w:sz="4" w:space="0" w:color="auto"/>
              <w:left w:val="single" w:sz="4" w:space="0" w:color="auto"/>
              <w:bottom w:val="single" w:sz="4" w:space="0" w:color="auto"/>
              <w:right w:val="single" w:sz="4" w:space="0" w:color="auto"/>
            </w:tcBorders>
            <w:vAlign w:val="center"/>
          </w:tcPr>
          <w:p w14:paraId="543DE633" w14:textId="035A94ED" w:rsidR="00DB3D4A" w:rsidRPr="0067689E" w:rsidRDefault="00DB3D4A" w:rsidP="00DB3D4A">
            <w:pPr>
              <w:widowControl w:val="0"/>
              <w:spacing w:after="120"/>
              <w:jc w:val="center"/>
              <w:rPr>
                <w:rFonts w:ascii="GHEA Grapalat" w:hAnsi="GHEA Grapalat"/>
                <w:iCs/>
                <w:sz w:val="16"/>
                <w:szCs w:val="18"/>
                <w:lang w:val="hy-AM"/>
              </w:rPr>
            </w:pPr>
            <w:r w:rsidRPr="0067689E">
              <w:rPr>
                <w:rFonts w:ascii="GHEA Grapalat" w:hAnsi="GHEA Grapalat"/>
                <w:iCs/>
                <w:sz w:val="16"/>
                <w:szCs w:val="18"/>
                <w:lang w:val="hy-AM"/>
              </w:rPr>
              <w:lastRenderedPageBreak/>
              <w:t>драм</w:t>
            </w:r>
          </w:p>
        </w:tc>
        <w:tc>
          <w:tcPr>
            <w:tcW w:w="1360" w:type="dxa"/>
            <w:tcBorders>
              <w:top w:val="single" w:sz="4" w:space="0" w:color="auto"/>
              <w:left w:val="single" w:sz="4" w:space="0" w:color="auto"/>
              <w:bottom w:val="single" w:sz="4" w:space="0" w:color="auto"/>
              <w:right w:val="single" w:sz="4" w:space="0" w:color="auto"/>
            </w:tcBorders>
            <w:vAlign w:val="center"/>
          </w:tcPr>
          <w:p w14:paraId="65B51DF9" w14:textId="77777777" w:rsidR="00DB3D4A" w:rsidRPr="00E40AC8" w:rsidRDefault="00DB3D4A" w:rsidP="00DB3D4A">
            <w:pPr>
              <w:widowControl w:val="0"/>
              <w:spacing w:after="120"/>
              <w:jc w:val="center"/>
              <w:rPr>
                <w:rFonts w:ascii="GHEA Grapalat" w:hAnsi="GHEA Grapalat"/>
                <w:sz w:val="20"/>
              </w:rPr>
            </w:pPr>
          </w:p>
        </w:tc>
        <w:tc>
          <w:tcPr>
            <w:tcW w:w="824" w:type="dxa"/>
            <w:tcBorders>
              <w:top w:val="single" w:sz="4" w:space="0" w:color="auto"/>
              <w:left w:val="single" w:sz="4" w:space="0" w:color="auto"/>
              <w:bottom w:val="single" w:sz="4" w:space="0" w:color="auto"/>
              <w:right w:val="single" w:sz="4" w:space="0" w:color="auto"/>
            </w:tcBorders>
            <w:vAlign w:val="center"/>
          </w:tcPr>
          <w:p w14:paraId="704BC56D" w14:textId="450FF461" w:rsidR="00DB3D4A" w:rsidRDefault="00DB3D4A" w:rsidP="00DB3D4A">
            <w:pPr>
              <w:widowControl w:val="0"/>
              <w:spacing w:after="120"/>
              <w:jc w:val="center"/>
              <w:rPr>
                <w:rFonts w:ascii="GHEA Grapalat" w:hAnsi="GHEA Grapalat"/>
                <w:sz w:val="20"/>
              </w:rPr>
            </w:pPr>
            <w:r>
              <w:rPr>
                <w:rFonts w:ascii="GHEA Grapalat" w:hAnsi="GHEA Grapalat"/>
                <w:sz w:val="20"/>
              </w:rPr>
              <w:t>1</w:t>
            </w:r>
          </w:p>
        </w:tc>
        <w:tc>
          <w:tcPr>
            <w:tcW w:w="1820" w:type="dxa"/>
            <w:tcBorders>
              <w:top w:val="single" w:sz="4" w:space="0" w:color="auto"/>
              <w:left w:val="single" w:sz="4" w:space="0" w:color="auto"/>
              <w:bottom w:val="single" w:sz="4" w:space="0" w:color="auto"/>
              <w:right w:val="single" w:sz="4" w:space="0" w:color="auto"/>
            </w:tcBorders>
            <w:shd w:val="clear" w:color="auto" w:fill="auto"/>
            <w:vAlign w:val="center"/>
          </w:tcPr>
          <w:p w14:paraId="25E1DCFC" w14:textId="5D527CB2" w:rsidR="00DB3D4A" w:rsidRPr="00B86D70" w:rsidRDefault="002C32F1" w:rsidP="00DB3D4A">
            <w:pPr>
              <w:widowControl w:val="0"/>
              <w:spacing w:after="120"/>
              <w:jc w:val="center"/>
              <w:rPr>
                <w:rFonts w:ascii="GHEA Grapalat" w:hAnsi="GHEA Grapalat"/>
                <w:sz w:val="14"/>
                <w:szCs w:val="14"/>
                <w:lang w:val="hy-AM"/>
              </w:rPr>
            </w:pPr>
            <w:r w:rsidRPr="002C32F1">
              <w:rPr>
                <w:rFonts w:ascii="GHEA Grapalat" w:hAnsi="GHEA Grapalat"/>
                <w:sz w:val="18"/>
              </w:rPr>
              <w:t>Давташенский административный район</w:t>
            </w:r>
            <w:r w:rsidRPr="002C32F1">
              <w:rPr>
                <w:rFonts w:ascii="GHEA Grapalat" w:hAnsi="GHEA Grapalat"/>
                <w:sz w:val="18"/>
                <w:lang w:val="hy-AM"/>
              </w:rPr>
              <w:t xml:space="preserve"> 3-</w:t>
            </w:r>
            <w:r w:rsidRPr="002C32F1">
              <w:rPr>
                <w:rFonts w:ascii="GHEA Grapalat" w:hAnsi="GHEA Grapalat"/>
                <w:sz w:val="18"/>
              </w:rPr>
              <w:t>ий квартал 23/1ч</w:t>
            </w:r>
          </w:p>
        </w:tc>
        <w:tc>
          <w:tcPr>
            <w:tcW w:w="1887" w:type="dxa"/>
            <w:tcBorders>
              <w:top w:val="single" w:sz="4" w:space="0" w:color="auto"/>
              <w:left w:val="nil"/>
              <w:bottom w:val="single" w:sz="4" w:space="0" w:color="auto"/>
              <w:right w:val="single" w:sz="4" w:space="0" w:color="auto"/>
            </w:tcBorders>
            <w:shd w:val="clear" w:color="auto" w:fill="auto"/>
            <w:vAlign w:val="center"/>
          </w:tcPr>
          <w:p w14:paraId="64E78916" w14:textId="17751729" w:rsidR="00DB3D4A" w:rsidRPr="00B86D70" w:rsidRDefault="00DB3D4A" w:rsidP="00DB3D4A">
            <w:pPr>
              <w:widowControl w:val="0"/>
              <w:spacing w:after="120"/>
              <w:jc w:val="center"/>
              <w:rPr>
                <w:rFonts w:ascii="GHEA Grapalat" w:hAnsi="GHEA Grapalat"/>
                <w:sz w:val="14"/>
                <w:szCs w:val="14"/>
                <w:lang w:val="hy-AM"/>
              </w:rPr>
            </w:pPr>
            <w:r>
              <w:rPr>
                <w:rFonts w:ascii="GHEA Grapalat" w:hAnsi="GHEA Grapalat" w:cs="Calibri"/>
                <w:color w:val="000000"/>
                <w:sz w:val="16"/>
                <w:szCs w:val="16"/>
              </w:rPr>
              <w:t>Контракт вступает в силу с даты утверждения договора на приобретение строительных работ и действует одновременно со строительными работами.</w:t>
            </w:r>
          </w:p>
        </w:tc>
      </w:tr>
      <w:tr w:rsidR="00DB3D4A" w:rsidRPr="00E40AC8" w14:paraId="6BBEBFFB" w14:textId="77777777" w:rsidTr="001247B6">
        <w:trPr>
          <w:trHeight w:val="501"/>
          <w:jc w:val="center"/>
        </w:trPr>
        <w:tc>
          <w:tcPr>
            <w:tcW w:w="1880" w:type="dxa"/>
            <w:vAlign w:val="center"/>
          </w:tcPr>
          <w:p w14:paraId="599F65D3" w14:textId="057001BA" w:rsidR="00DB3D4A" w:rsidRDefault="00DB3D4A" w:rsidP="00DB3D4A">
            <w:pPr>
              <w:jc w:val="center"/>
              <w:rPr>
                <w:rFonts w:ascii="GHEA Grapalat" w:hAnsi="GHEA Grapalat"/>
                <w:sz w:val="20"/>
                <w:lang w:val="hy-AM"/>
              </w:rPr>
            </w:pPr>
            <w:r>
              <w:rPr>
                <w:rFonts w:ascii="GHEA Grapalat" w:hAnsi="GHEA Grapalat"/>
                <w:sz w:val="20"/>
                <w:lang w:val="hy-AM"/>
              </w:rPr>
              <w:lastRenderedPageBreak/>
              <w:t>3</w:t>
            </w:r>
          </w:p>
        </w:tc>
        <w:tc>
          <w:tcPr>
            <w:tcW w:w="1846" w:type="dxa"/>
            <w:shd w:val="clear" w:color="auto" w:fill="auto"/>
            <w:vAlign w:val="center"/>
          </w:tcPr>
          <w:p w14:paraId="53124297" w14:textId="1B8E13BC" w:rsidR="00DB3D4A" w:rsidRDefault="00DB3D4A" w:rsidP="00DB3D4A">
            <w:pPr>
              <w:ind w:left="145" w:hanging="145"/>
              <w:jc w:val="center"/>
              <w:rPr>
                <w:rFonts w:ascii="GHEA Grapalat" w:hAnsi="GHEA Grapalat" w:cs="Calibri"/>
                <w:color w:val="000000"/>
                <w:sz w:val="20"/>
                <w:szCs w:val="20"/>
              </w:rPr>
            </w:pPr>
            <w:r>
              <w:rPr>
                <w:rFonts w:ascii="GHEA Grapalat" w:hAnsi="GHEA Grapalat" w:cs="Calibri"/>
                <w:color w:val="000000"/>
                <w:sz w:val="20"/>
                <w:szCs w:val="20"/>
              </w:rPr>
              <w:t>71351540/82</w:t>
            </w:r>
          </w:p>
        </w:tc>
        <w:tc>
          <w:tcPr>
            <w:tcW w:w="5049" w:type="dxa"/>
            <w:tcBorders>
              <w:top w:val="single" w:sz="4" w:space="0" w:color="auto"/>
              <w:left w:val="single" w:sz="4" w:space="0" w:color="auto"/>
              <w:right w:val="single" w:sz="4" w:space="0" w:color="auto"/>
            </w:tcBorders>
            <w:shd w:val="clear" w:color="auto" w:fill="auto"/>
          </w:tcPr>
          <w:p w14:paraId="3497D2FD" w14:textId="77777777" w:rsidR="00DB3D4A" w:rsidRDefault="00DB3D4A" w:rsidP="00DB3D4A">
            <w:pPr>
              <w:pStyle w:val="HTMLPreformatted"/>
              <w:shd w:val="clear" w:color="auto" w:fill="F8F9FA"/>
              <w:spacing w:line="256" w:lineRule="auto"/>
              <w:rPr>
                <w:rFonts w:ascii="GHEA Grapalat" w:hAnsi="GHEA Grapalat" w:cs="Calibri"/>
                <w:b/>
                <w:bCs/>
                <w:color w:val="000000"/>
                <w:sz w:val="18"/>
                <w:szCs w:val="18"/>
                <w:lang w:val="ru-RU"/>
              </w:rPr>
            </w:pPr>
            <w:r>
              <w:rPr>
                <w:rFonts w:ascii="GHEA Grapalat" w:hAnsi="GHEA Grapalat" w:cs="Calibri"/>
                <w:b/>
                <w:bCs/>
                <w:color w:val="000000"/>
                <w:sz w:val="18"/>
                <w:szCs w:val="18"/>
                <w:lang w:val="ru-RU"/>
              </w:rPr>
              <w:t>Техническое описание</w:t>
            </w:r>
            <w:r>
              <w:rPr>
                <w:rFonts w:ascii="GHEA Grapalat" w:hAnsi="GHEA Grapalat" w:cs="Calibri"/>
                <w:b/>
                <w:bCs/>
                <w:color w:val="000000"/>
                <w:sz w:val="18"/>
                <w:szCs w:val="18"/>
                <w:lang w:val="ru-RU"/>
              </w:rPr>
              <w:br/>
            </w:r>
          </w:p>
          <w:p w14:paraId="3F85F686" w14:textId="77777777" w:rsidR="00DB3D4A" w:rsidRDefault="00DB3D4A" w:rsidP="00DB3D4A">
            <w:pPr>
              <w:pStyle w:val="HTMLPreformatted"/>
              <w:shd w:val="clear" w:color="auto" w:fill="F8F9FA"/>
              <w:spacing w:line="256" w:lineRule="auto"/>
              <w:rPr>
                <w:rFonts w:ascii="GHEA Grapalat" w:hAnsi="GHEA Grapalat" w:cs="Calibri"/>
                <w:color w:val="000000"/>
                <w:sz w:val="18"/>
                <w:szCs w:val="18"/>
                <w:lang w:val="ru-RU"/>
              </w:rPr>
            </w:pPr>
            <w:r>
              <w:rPr>
                <w:rFonts w:ascii="GHEA Grapalat" w:hAnsi="GHEA Grapalat" w:cs="Calibri"/>
                <w:b/>
                <w:bCs/>
                <w:color w:val="000000"/>
                <w:sz w:val="18"/>
                <w:szCs w:val="18"/>
                <w:lang w:val="ru-RU"/>
              </w:rPr>
              <w:t>Общих требований к обслуживанию:</w:t>
            </w:r>
            <w:r>
              <w:rPr>
                <w:rFonts w:ascii="GHEA Grapalat" w:hAnsi="GHEA Grapalat" w:cs="Calibri"/>
                <w:color w:val="000000"/>
                <w:sz w:val="18"/>
                <w:szCs w:val="18"/>
                <w:lang w:val="ru-RU"/>
              </w:rPr>
              <w:br/>
            </w:r>
          </w:p>
          <w:p w14:paraId="114F3884" w14:textId="77777777" w:rsidR="00DB3D4A" w:rsidRDefault="00DB3D4A" w:rsidP="00DB3D4A">
            <w:pPr>
              <w:pStyle w:val="HTMLPreformatted"/>
              <w:shd w:val="clear" w:color="auto" w:fill="F8F9FA"/>
              <w:spacing w:line="256" w:lineRule="auto"/>
              <w:rPr>
                <w:rFonts w:ascii="GHEA Grapalat" w:hAnsi="GHEA Grapalat" w:cs="Calibri"/>
                <w:color w:val="000000"/>
                <w:sz w:val="18"/>
                <w:szCs w:val="18"/>
                <w:lang w:val="ru-RU"/>
              </w:rPr>
            </w:pPr>
            <w:r>
              <w:rPr>
                <w:rFonts w:ascii="GHEA Grapalat" w:hAnsi="GHEA Grapalat" w:cs="Calibri"/>
                <w:color w:val="000000"/>
                <w:sz w:val="18"/>
                <w:szCs w:val="18"/>
                <w:lang w:val="ru-RU"/>
              </w:rPr>
              <w:t>1. Технический надзор осуществляется на основании проектно-сметной документации, предоставленной Заказчиком, и обеспечивает выполнение ремонтных работ  с необходимым качеством и  в соответствии с инженерными проектами, техническими особенностями и   другими договорными документами.</w:t>
            </w:r>
            <w:r>
              <w:rPr>
                <w:rFonts w:ascii="GHEA Grapalat" w:hAnsi="GHEA Grapalat" w:cs="Calibri"/>
                <w:color w:val="000000"/>
                <w:sz w:val="18"/>
                <w:szCs w:val="18"/>
                <w:lang w:val="ru-RU"/>
              </w:rPr>
              <w:br/>
            </w:r>
          </w:p>
          <w:p w14:paraId="2737DE85" w14:textId="77777777" w:rsidR="00DB3D4A" w:rsidRDefault="00DB3D4A" w:rsidP="00DB3D4A">
            <w:pPr>
              <w:pStyle w:val="HTMLPreformatted"/>
              <w:shd w:val="clear" w:color="auto" w:fill="F8F9FA"/>
              <w:spacing w:line="256" w:lineRule="auto"/>
              <w:rPr>
                <w:rFonts w:ascii="GHEA Grapalat" w:hAnsi="GHEA Grapalat" w:cs="Calibri"/>
                <w:color w:val="000000"/>
                <w:sz w:val="18"/>
                <w:szCs w:val="18"/>
                <w:lang w:val="ru-RU"/>
              </w:rPr>
            </w:pPr>
            <w:r>
              <w:rPr>
                <w:rFonts w:ascii="GHEA Grapalat" w:hAnsi="GHEA Grapalat" w:cs="Calibri"/>
                <w:color w:val="000000"/>
                <w:sz w:val="18"/>
                <w:szCs w:val="18"/>
                <w:lang w:val="ru-RU"/>
              </w:rPr>
              <w:t xml:space="preserve">2. Услуги технического надзора осуществляются в </w:t>
            </w:r>
            <w:r>
              <w:rPr>
                <w:rFonts w:ascii="GHEA Grapalat" w:hAnsi="GHEA Grapalat" w:cs="Calibri"/>
                <w:color w:val="000000"/>
                <w:sz w:val="18"/>
                <w:szCs w:val="18"/>
                <w:lang w:val="ru-RU"/>
              </w:rPr>
              <w:lastRenderedPageBreak/>
              <w:t>соответствии с Директивой о контроле качества строительства, утвержденной приказом министра градостроительства N44 от 28.04.1998 года, и в пределах ответственности Заказчика.</w:t>
            </w:r>
            <w:r>
              <w:rPr>
                <w:rFonts w:ascii="GHEA Grapalat" w:hAnsi="GHEA Grapalat" w:cs="Calibri"/>
                <w:color w:val="000000"/>
                <w:sz w:val="18"/>
                <w:szCs w:val="18"/>
                <w:lang w:val="ru-RU"/>
              </w:rPr>
              <w:br/>
            </w:r>
          </w:p>
          <w:p w14:paraId="2560617F" w14:textId="77777777" w:rsidR="00DB3D4A" w:rsidRDefault="00DB3D4A" w:rsidP="00DB3D4A">
            <w:pPr>
              <w:pStyle w:val="HTMLPreformatted"/>
              <w:shd w:val="clear" w:color="auto" w:fill="F8F9FA"/>
              <w:spacing w:line="256" w:lineRule="auto"/>
              <w:rPr>
                <w:rFonts w:ascii="GHEA Grapalat" w:hAnsi="GHEA Grapalat" w:cs="Calibri"/>
                <w:color w:val="000000"/>
                <w:sz w:val="18"/>
                <w:szCs w:val="18"/>
                <w:lang w:val="ru-RU"/>
              </w:rPr>
            </w:pPr>
            <w:r>
              <w:rPr>
                <w:rFonts w:ascii="GHEA Grapalat" w:hAnsi="GHEA Grapalat" w:cs="Calibri"/>
                <w:color w:val="000000"/>
                <w:sz w:val="18"/>
                <w:szCs w:val="18"/>
                <w:lang w:val="ru-RU"/>
              </w:rPr>
              <w:t>3. Основными обязанностями исполнителя технического надзора являются:</w:t>
            </w:r>
            <w:r>
              <w:rPr>
                <w:rFonts w:ascii="GHEA Grapalat" w:hAnsi="GHEA Grapalat" w:cs="Calibri"/>
                <w:color w:val="000000"/>
                <w:sz w:val="18"/>
                <w:szCs w:val="18"/>
                <w:lang w:val="ru-RU"/>
              </w:rPr>
              <w:br/>
            </w:r>
          </w:p>
          <w:p w14:paraId="7D88FC0E" w14:textId="77777777" w:rsidR="00DB3D4A" w:rsidRDefault="00DB3D4A" w:rsidP="00DB3D4A">
            <w:pPr>
              <w:pStyle w:val="HTMLPreformatted"/>
              <w:shd w:val="clear" w:color="auto" w:fill="F8F9FA"/>
              <w:spacing w:line="256" w:lineRule="auto"/>
              <w:rPr>
                <w:rFonts w:ascii="GHEA Grapalat" w:hAnsi="GHEA Grapalat" w:cs="Calibri"/>
                <w:color w:val="000000"/>
                <w:sz w:val="18"/>
                <w:szCs w:val="18"/>
                <w:lang w:val="ru-RU"/>
              </w:rPr>
            </w:pPr>
            <w:r>
              <w:rPr>
                <w:rFonts w:ascii="GHEA Grapalat" w:hAnsi="GHEA Grapalat" w:cs="Calibri"/>
                <w:color w:val="000000"/>
                <w:sz w:val="18"/>
                <w:szCs w:val="18"/>
                <w:lang w:val="ru-RU"/>
              </w:rPr>
              <w:t>• периодически фотографировать состояние объекта строительства от начала до конца строительства;</w:t>
            </w:r>
            <w:r>
              <w:rPr>
                <w:rFonts w:ascii="GHEA Grapalat" w:hAnsi="GHEA Grapalat" w:cs="Calibri"/>
                <w:color w:val="000000"/>
                <w:sz w:val="18"/>
                <w:szCs w:val="18"/>
                <w:lang w:val="ru-RU"/>
              </w:rPr>
              <w:br/>
            </w:r>
          </w:p>
          <w:p w14:paraId="0B3AAAC3" w14:textId="77777777" w:rsidR="00DB3D4A" w:rsidRDefault="00DB3D4A" w:rsidP="00DB3D4A">
            <w:pPr>
              <w:pStyle w:val="HTMLPreformatted"/>
              <w:shd w:val="clear" w:color="auto" w:fill="F8F9FA"/>
              <w:spacing w:line="256" w:lineRule="auto"/>
              <w:rPr>
                <w:rFonts w:ascii="GHEA Grapalat" w:hAnsi="GHEA Grapalat" w:cs="Calibri"/>
                <w:color w:val="000000"/>
                <w:sz w:val="18"/>
                <w:szCs w:val="18"/>
                <w:lang w:val="ru-RU"/>
              </w:rPr>
            </w:pPr>
            <w:r>
              <w:rPr>
                <w:rFonts w:ascii="GHEA Grapalat" w:hAnsi="GHEA Grapalat" w:cs="Calibri"/>
                <w:color w:val="000000"/>
                <w:sz w:val="18"/>
                <w:szCs w:val="18"/>
                <w:lang w:val="ru-RU"/>
              </w:rPr>
              <w:t>• обеспечить соответствие  выполняемых  работ  условиям контрактного соглашения, строительным нормам и правилам,</w:t>
            </w:r>
            <w:r>
              <w:rPr>
                <w:rFonts w:ascii="GHEA Grapalat" w:hAnsi="GHEA Grapalat" w:cs="Calibri"/>
                <w:color w:val="000000"/>
                <w:sz w:val="18"/>
                <w:szCs w:val="18"/>
                <w:lang w:val="ru-RU"/>
              </w:rPr>
              <w:br/>
            </w:r>
          </w:p>
          <w:p w14:paraId="64B5B01D" w14:textId="77777777" w:rsidR="00DB3D4A" w:rsidRDefault="00DB3D4A" w:rsidP="00DB3D4A">
            <w:pPr>
              <w:pStyle w:val="HTMLPreformatted"/>
              <w:shd w:val="clear" w:color="auto" w:fill="F8F9FA"/>
              <w:spacing w:line="256" w:lineRule="auto"/>
              <w:rPr>
                <w:rFonts w:ascii="GHEA Grapalat" w:hAnsi="GHEA Grapalat" w:cs="Calibri"/>
                <w:color w:val="000000"/>
                <w:sz w:val="18"/>
                <w:szCs w:val="18"/>
                <w:lang w:val="ru-RU"/>
              </w:rPr>
            </w:pPr>
            <w:r>
              <w:rPr>
                <w:rFonts w:ascii="GHEA Grapalat" w:hAnsi="GHEA Grapalat" w:cs="Calibri"/>
                <w:color w:val="000000"/>
                <w:sz w:val="18"/>
                <w:szCs w:val="18"/>
                <w:lang w:val="ru-RU"/>
              </w:rPr>
              <w:t xml:space="preserve">• немедленно сообщить Заказчику о любом нарушении договорных обязательств со стороны Подрядчика, прилагая соответствующее обоснование; </w:t>
            </w:r>
            <w:r>
              <w:rPr>
                <w:rFonts w:ascii="GHEA Grapalat" w:hAnsi="GHEA Grapalat" w:cs="Calibri"/>
                <w:color w:val="000000"/>
                <w:sz w:val="18"/>
                <w:szCs w:val="18"/>
                <w:lang w:val="ru-RU"/>
              </w:rPr>
              <w:br/>
            </w:r>
          </w:p>
          <w:p w14:paraId="293227FF" w14:textId="77777777" w:rsidR="00DB3D4A" w:rsidRDefault="00DB3D4A" w:rsidP="00DB3D4A">
            <w:pPr>
              <w:pStyle w:val="HTMLPreformatted"/>
              <w:shd w:val="clear" w:color="auto" w:fill="F8F9FA"/>
              <w:spacing w:line="256" w:lineRule="auto"/>
              <w:rPr>
                <w:rFonts w:ascii="GHEA Grapalat" w:hAnsi="GHEA Grapalat" w:cs="Calibri"/>
                <w:color w:val="000000"/>
                <w:sz w:val="18"/>
                <w:szCs w:val="18"/>
                <w:lang w:val="ru-RU"/>
              </w:rPr>
            </w:pPr>
            <w:r>
              <w:rPr>
                <w:rFonts w:ascii="GHEA Grapalat" w:hAnsi="GHEA Grapalat" w:cs="Calibri"/>
                <w:color w:val="000000"/>
                <w:sz w:val="18"/>
                <w:szCs w:val="18"/>
                <w:lang w:val="ru-RU"/>
              </w:rPr>
              <w:t>• проверять и утверждать рабочие и исполнительные документы, подготовленные Подрядчиком,</w:t>
            </w:r>
            <w:r>
              <w:rPr>
                <w:rFonts w:ascii="GHEA Grapalat" w:hAnsi="GHEA Grapalat" w:cs="Calibri"/>
                <w:color w:val="000000"/>
                <w:sz w:val="18"/>
                <w:szCs w:val="18"/>
                <w:lang w:val="ru-RU"/>
              </w:rPr>
              <w:br/>
            </w:r>
          </w:p>
          <w:p w14:paraId="043524DA" w14:textId="77777777" w:rsidR="00DB3D4A" w:rsidRDefault="00DB3D4A" w:rsidP="00DB3D4A">
            <w:pPr>
              <w:pStyle w:val="HTMLPreformatted"/>
              <w:shd w:val="clear" w:color="auto" w:fill="F8F9FA"/>
              <w:spacing w:line="256" w:lineRule="auto"/>
              <w:rPr>
                <w:rFonts w:ascii="GHEA Grapalat" w:hAnsi="GHEA Grapalat" w:cs="Calibri"/>
                <w:color w:val="000000"/>
                <w:sz w:val="18"/>
                <w:szCs w:val="18"/>
                <w:lang w:val="ru-RU"/>
              </w:rPr>
            </w:pPr>
            <w:r>
              <w:rPr>
                <w:rFonts w:ascii="GHEA Grapalat" w:hAnsi="GHEA Grapalat" w:cs="Calibri"/>
                <w:color w:val="000000"/>
                <w:sz w:val="18"/>
                <w:szCs w:val="18"/>
                <w:lang w:val="ru-RU"/>
              </w:rPr>
              <w:t>• проверять и контролировать качество материалов и ход строительных работ для обеспечения соответствия техническим условиям и другим договорным документам. Запрещать или заменять материалы, которые не соответствуют необходимым условиям;</w:t>
            </w:r>
            <w:r>
              <w:rPr>
                <w:rFonts w:ascii="GHEA Grapalat" w:hAnsi="GHEA Grapalat" w:cs="Calibri"/>
                <w:color w:val="000000"/>
                <w:sz w:val="18"/>
                <w:szCs w:val="18"/>
                <w:lang w:val="ru-RU"/>
              </w:rPr>
              <w:br/>
            </w:r>
          </w:p>
          <w:p w14:paraId="05D3700D" w14:textId="77777777" w:rsidR="00DB3D4A" w:rsidRDefault="00DB3D4A" w:rsidP="00DB3D4A">
            <w:pPr>
              <w:pStyle w:val="HTMLPreformatted"/>
              <w:shd w:val="clear" w:color="auto" w:fill="F8F9FA"/>
              <w:spacing w:line="256" w:lineRule="auto"/>
              <w:rPr>
                <w:rFonts w:ascii="GHEA Grapalat" w:hAnsi="GHEA Grapalat" w:cs="Calibri"/>
                <w:color w:val="000000"/>
                <w:sz w:val="18"/>
                <w:szCs w:val="18"/>
                <w:lang w:val="ru-RU"/>
              </w:rPr>
            </w:pPr>
            <w:r>
              <w:rPr>
                <w:rFonts w:ascii="GHEA Grapalat" w:hAnsi="GHEA Grapalat" w:cs="Calibri"/>
                <w:color w:val="000000"/>
                <w:sz w:val="18"/>
                <w:szCs w:val="18"/>
                <w:lang w:val="ru-RU"/>
              </w:rPr>
              <w:t>• контролировать и оценивать процесс строительства, чтобы обеспечить завершение строительства в соответствии с графиком, указанным в контракте;</w:t>
            </w:r>
            <w:r>
              <w:rPr>
                <w:rFonts w:ascii="GHEA Grapalat" w:hAnsi="GHEA Grapalat" w:cs="Calibri"/>
                <w:color w:val="000000"/>
                <w:sz w:val="18"/>
                <w:szCs w:val="18"/>
                <w:lang w:val="ru-RU"/>
              </w:rPr>
              <w:br/>
            </w:r>
          </w:p>
          <w:p w14:paraId="1B7E66AF" w14:textId="77777777" w:rsidR="00DB3D4A" w:rsidRDefault="00DB3D4A" w:rsidP="00DB3D4A">
            <w:pPr>
              <w:pStyle w:val="HTMLPreformatted"/>
              <w:shd w:val="clear" w:color="auto" w:fill="F8F9FA"/>
              <w:spacing w:line="256" w:lineRule="auto"/>
              <w:rPr>
                <w:rFonts w:ascii="GHEA Grapalat" w:hAnsi="GHEA Grapalat" w:cs="Calibri"/>
                <w:color w:val="000000"/>
                <w:sz w:val="18"/>
                <w:szCs w:val="18"/>
                <w:lang w:val="ru-RU"/>
              </w:rPr>
            </w:pPr>
            <w:r>
              <w:rPr>
                <w:rFonts w:ascii="GHEA Grapalat" w:hAnsi="GHEA Grapalat" w:cs="Calibri"/>
                <w:color w:val="000000"/>
                <w:sz w:val="18"/>
                <w:szCs w:val="18"/>
                <w:lang w:val="ru-RU"/>
              </w:rPr>
              <w:t xml:space="preserve">• проверить результаты всех испытаний, которые необходимы для обеспечения качества. Проверьте все документы (включая все объемные размеры и расчеты), </w:t>
            </w:r>
            <w:r>
              <w:rPr>
                <w:rFonts w:ascii="GHEA Grapalat" w:hAnsi="GHEA Grapalat" w:cs="Calibri"/>
                <w:color w:val="000000"/>
                <w:sz w:val="18"/>
                <w:szCs w:val="18"/>
                <w:lang w:val="ru-RU"/>
              </w:rPr>
              <w:lastRenderedPageBreak/>
              <w:t>необходимые для осуществления соответствующих платежей,</w:t>
            </w:r>
            <w:r>
              <w:rPr>
                <w:rFonts w:ascii="GHEA Grapalat" w:hAnsi="GHEA Grapalat" w:cs="Calibri"/>
                <w:color w:val="000000"/>
                <w:sz w:val="18"/>
                <w:szCs w:val="18"/>
                <w:lang w:val="ru-RU"/>
              </w:rPr>
              <w:br/>
            </w:r>
          </w:p>
          <w:p w14:paraId="5B3617BF" w14:textId="77777777" w:rsidR="00DB3D4A" w:rsidRDefault="00DB3D4A" w:rsidP="00DB3D4A">
            <w:pPr>
              <w:pStyle w:val="HTMLPreformatted"/>
              <w:shd w:val="clear" w:color="auto" w:fill="F8F9FA"/>
              <w:spacing w:line="256" w:lineRule="auto"/>
              <w:rPr>
                <w:rFonts w:ascii="GHEA Grapalat" w:hAnsi="GHEA Grapalat" w:cs="Calibri"/>
                <w:color w:val="000000"/>
                <w:sz w:val="17"/>
                <w:szCs w:val="17"/>
                <w:lang w:val="ru-RU"/>
              </w:rPr>
            </w:pPr>
            <w:r>
              <w:rPr>
                <w:rFonts w:ascii="GHEA Grapalat" w:hAnsi="GHEA Grapalat" w:cs="Calibri"/>
                <w:color w:val="000000"/>
                <w:sz w:val="18"/>
                <w:szCs w:val="18"/>
                <w:lang w:val="ru-RU"/>
              </w:rPr>
              <w:t>• проводить ежедневный контроль качества и количественную проверку (осуществляя соответствующие записи в журнале), необходимые проверки работ, выполняемых в рамках договорного соглашения,</w:t>
            </w:r>
            <w:r>
              <w:rPr>
                <w:rFonts w:ascii="GHEA Grapalat" w:hAnsi="GHEA Grapalat" w:cs="Calibri"/>
                <w:color w:val="000000"/>
                <w:sz w:val="17"/>
                <w:szCs w:val="17"/>
                <w:lang w:val="ru-RU"/>
              </w:rPr>
              <w:t xml:space="preserve"> • предлагать те действия, которые будут необходимы для сохранения рабочего графика в случае возникновения проблем во время строительства;</w:t>
            </w:r>
            <w:r>
              <w:rPr>
                <w:rFonts w:ascii="GHEA Grapalat" w:hAnsi="GHEA Grapalat" w:cs="Calibri"/>
                <w:color w:val="000000"/>
                <w:sz w:val="17"/>
                <w:szCs w:val="17"/>
                <w:lang w:val="ru-RU"/>
              </w:rPr>
              <w:br/>
            </w:r>
          </w:p>
          <w:p w14:paraId="4539E1DD" w14:textId="77777777" w:rsidR="00DB3D4A" w:rsidRDefault="00DB3D4A" w:rsidP="00DB3D4A">
            <w:pPr>
              <w:pStyle w:val="HTMLPreformatted"/>
              <w:shd w:val="clear" w:color="auto" w:fill="F8F9FA"/>
              <w:spacing w:line="256" w:lineRule="auto"/>
              <w:rPr>
                <w:rFonts w:ascii="GHEA Grapalat" w:hAnsi="GHEA Grapalat" w:cs="Calibri"/>
                <w:color w:val="000000"/>
                <w:sz w:val="17"/>
                <w:szCs w:val="17"/>
                <w:lang w:val="ru-RU"/>
              </w:rPr>
            </w:pPr>
            <w:r>
              <w:rPr>
                <w:rFonts w:ascii="GHEA Grapalat" w:hAnsi="GHEA Grapalat" w:cs="Calibri"/>
                <w:color w:val="000000"/>
                <w:sz w:val="17"/>
                <w:szCs w:val="17"/>
                <w:lang w:val="ru-RU"/>
              </w:rPr>
              <w:t>• контролировать все вопросы, связанные с безопасностью строительных работ, и поручить Подрядчику установить знаки, устройства безопасности освещения и другие соответствующие меры;</w:t>
            </w:r>
            <w:r>
              <w:rPr>
                <w:rFonts w:ascii="GHEA Grapalat" w:hAnsi="GHEA Grapalat" w:cs="Calibri"/>
                <w:color w:val="000000"/>
                <w:sz w:val="17"/>
                <w:szCs w:val="17"/>
                <w:lang w:val="ru-RU"/>
              </w:rPr>
              <w:br/>
            </w:r>
          </w:p>
          <w:p w14:paraId="589AAF34" w14:textId="77777777" w:rsidR="00DB3D4A" w:rsidRDefault="00DB3D4A" w:rsidP="00DB3D4A">
            <w:pPr>
              <w:pStyle w:val="HTMLPreformatted"/>
              <w:shd w:val="clear" w:color="auto" w:fill="F8F9FA"/>
              <w:spacing w:line="256" w:lineRule="auto"/>
              <w:rPr>
                <w:rFonts w:ascii="GHEA Grapalat" w:hAnsi="GHEA Grapalat" w:cs="Calibri"/>
                <w:color w:val="000000"/>
                <w:sz w:val="17"/>
                <w:szCs w:val="17"/>
                <w:lang w:val="ru-RU"/>
              </w:rPr>
            </w:pPr>
            <w:r>
              <w:rPr>
                <w:rFonts w:ascii="GHEA Grapalat" w:hAnsi="GHEA Grapalat" w:cs="Calibri"/>
                <w:color w:val="000000"/>
                <w:sz w:val="17"/>
                <w:szCs w:val="17"/>
                <w:lang w:val="ru-RU"/>
              </w:rPr>
              <w:t>• выполнять необходимые ежедневные записи, необходимые для контроля выполненияконтракта (включая рабочие сертификаты и другие необходимые документы);</w:t>
            </w:r>
            <w:r>
              <w:rPr>
                <w:rFonts w:ascii="GHEA Grapalat" w:hAnsi="GHEA Grapalat" w:cs="Calibri"/>
                <w:color w:val="000000"/>
                <w:sz w:val="17"/>
                <w:szCs w:val="17"/>
                <w:lang w:val="ru-RU"/>
              </w:rPr>
              <w:br/>
            </w:r>
          </w:p>
          <w:p w14:paraId="41404884" w14:textId="77777777" w:rsidR="00DB3D4A" w:rsidRDefault="00DB3D4A" w:rsidP="00DB3D4A">
            <w:pPr>
              <w:pStyle w:val="HTMLPreformatted"/>
              <w:shd w:val="clear" w:color="auto" w:fill="F8F9FA"/>
              <w:spacing w:line="256" w:lineRule="auto"/>
              <w:rPr>
                <w:rFonts w:ascii="GHEA Grapalat" w:hAnsi="GHEA Grapalat" w:cs="Calibri"/>
                <w:color w:val="000000"/>
                <w:sz w:val="17"/>
                <w:szCs w:val="17"/>
                <w:lang w:val="ru-RU"/>
              </w:rPr>
            </w:pPr>
            <w:r>
              <w:rPr>
                <w:rFonts w:ascii="GHEA Grapalat" w:hAnsi="GHEA Grapalat" w:cs="Calibri"/>
                <w:color w:val="000000"/>
                <w:sz w:val="17"/>
                <w:szCs w:val="17"/>
                <w:lang w:val="ru-RU"/>
              </w:rPr>
              <w:t>• проводить измерения объемов работ и участвовать в составлении и утверждении исполнительных документов,</w:t>
            </w:r>
            <w:r>
              <w:rPr>
                <w:rFonts w:ascii="GHEA Grapalat" w:hAnsi="GHEA Grapalat" w:cs="Calibri"/>
                <w:color w:val="000000"/>
                <w:sz w:val="17"/>
                <w:szCs w:val="17"/>
                <w:lang w:val="ru-RU"/>
              </w:rPr>
              <w:br/>
            </w:r>
          </w:p>
          <w:p w14:paraId="5A2AB5A3" w14:textId="77777777" w:rsidR="00DB3D4A" w:rsidRDefault="00DB3D4A" w:rsidP="00DB3D4A">
            <w:pPr>
              <w:pStyle w:val="HTMLPreformatted"/>
              <w:shd w:val="clear" w:color="auto" w:fill="F8F9FA"/>
              <w:spacing w:line="256" w:lineRule="auto"/>
              <w:rPr>
                <w:rFonts w:ascii="GHEA Grapalat" w:hAnsi="GHEA Grapalat" w:cs="Calibri"/>
                <w:color w:val="000000"/>
                <w:sz w:val="17"/>
                <w:szCs w:val="17"/>
                <w:lang w:val="ru-RU"/>
              </w:rPr>
            </w:pPr>
            <w:r>
              <w:rPr>
                <w:rFonts w:ascii="GHEA Grapalat" w:hAnsi="GHEA Grapalat" w:cs="Calibri"/>
                <w:color w:val="000000"/>
                <w:sz w:val="17"/>
                <w:szCs w:val="17"/>
                <w:lang w:val="ru-RU"/>
              </w:rPr>
              <w:t>• после завершения строительства предоставить Заказчику отчет о выполненных работах, прилагая фотографии, необходимые чертежи, акты закрытых работ, акты испытаний, сертификаты,</w:t>
            </w:r>
            <w:r>
              <w:rPr>
                <w:rFonts w:ascii="GHEA Grapalat" w:hAnsi="GHEA Grapalat" w:cs="Calibri"/>
                <w:color w:val="000000"/>
                <w:sz w:val="17"/>
                <w:szCs w:val="17"/>
                <w:lang w:val="ru-RU"/>
              </w:rPr>
              <w:br/>
            </w:r>
          </w:p>
          <w:p w14:paraId="33870535" w14:textId="77777777" w:rsidR="00DB3D4A" w:rsidRDefault="00DB3D4A" w:rsidP="00DB3D4A">
            <w:pPr>
              <w:pStyle w:val="HTMLPreformatted"/>
              <w:shd w:val="clear" w:color="auto" w:fill="F8F9FA"/>
              <w:spacing w:line="256" w:lineRule="auto"/>
              <w:rPr>
                <w:rFonts w:ascii="GHEA Grapalat" w:hAnsi="GHEA Grapalat" w:cs="Calibri"/>
                <w:color w:val="000000"/>
                <w:sz w:val="17"/>
                <w:szCs w:val="17"/>
                <w:lang w:val="ru-RU"/>
              </w:rPr>
            </w:pPr>
            <w:r>
              <w:rPr>
                <w:rFonts w:ascii="GHEA Grapalat" w:hAnsi="GHEA Grapalat" w:cs="Calibri"/>
                <w:color w:val="000000"/>
                <w:sz w:val="17"/>
                <w:szCs w:val="17"/>
                <w:lang w:val="ru-RU"/>
              </w:rPr>
              <w:t>• измерить работы, которые должны быть выполнены по указанию Заказчика.</w:t>
            </w:r>
            <w:r>
              <w:rPr>
                <w:rFonts w:ascii="GHEA Grapalat" w:hAnsi="GHEA Grapalat" w:cs="Calibri"/>
                <w:color w:val="000000"/>
                <w:sz w:val="17"/>
                <w:szCs w:val="17"/>
                <w:lang w:val="ru-RU"/>
              </w:rPr>
              <w:br/>
            </w:r>
          </w:p>
          <w:p w14:paraId="5DDF97AC" w14:textId="77777777" w:rsidR="00DB3D4A" w:rsidRDefault="00DB3D4A" w:rsidP="00DB3D4A">
            <w:pPr>
              <w:pStyle w:val="HTMLPreformatted"/>
              <w:shd w:val="clear" w:color="auto" w:fill="F8F9FA"/>
              <w:spacing w:line="256" w:lineRule="auto"/>
              <w:rPr>
                <w:rFonts w:ascii="GHEA Grapalat" w:hAnsi="GHEA Grapalat" w:cs="Calibri"/>
                <w:color w:val="000000"/>
                <w:sz w:val="17"/>
                <w:szCs w:val="17"/>
                <w:lang w:val="ru-RU"/>
              </w:rPr>
            </w:pPr>
            <w:r>
              <w:rPr>
                <w:rFonts w:ascii="GHEA Grapalat" w:hAnsi="GHEA Grapalat" w:cs="Calibri"/>
                <w:color w:val="000000"/>
                <w:sz w:val="17"/>
                <w:szCs w:val="17"/>
                <w:lang w:val="ru-RU"/>
              </w:rPr>
              <w:t>• обязательно присутствовать при выполнении закрываемых строительно-монтажных работ,предусмотренных в Приложении 1 к «Директиве о выполнении технического контроля качества строительства» приказа министра градостроительства от 28.04.1998 г. № 44 .</w:t>
            </w:r>
            <w:r>
              <w:rPr>
                <w:rFonts w:ascii="GHEA Grapalat" w:hAnsi="GHEA Grapalat" w:cs="Calibri"/>
                <w:color w:val="000000"/>
                <w:sz w:val="17"/>
                <w:szCs w:val="17"/>
                <w:lang w:val="ru-RU"/>
              </w:rPr>
              <w:br/>
            </w:r>
          </w:p>
          <w:p w14:paraId="65CA7E05" w14:textId="77777777" w:rsidR="00DB3D4A" w:rsidRDefault="00DB3D4A" w:rsidP="00DB3D4A">
            <w:pPr>
              <w:pStyle w:val="HTMLPreformatted"/>
              <w:shd w:val="clear" w:color="auto" w:fill="F8F9FA"/>
              <w:spacing w:line="256" w:lineRule="auto"/>
              <w:rPr>
                <w:rFonts w:ascii="GHEA Grapalat" w:hAnsi="GHEA Grapalat" w:cs="Calibri"/>
                <w:color w:val="000000"/>
                <w:sz w:val="17"/>
                <w:szCs w:val="17"/>
                <w:lang w:val="ru-RU"/>
              </w:rPr>
            </w:pPr>
            <w:r>
              <w:rPr>
                <w:rFonts w:ascii="GHEA Grapalat" w:hAnsi="GHEA Grapalat" w:cs="Calibri"/>
                <w:color w:val="000000"/>
                <w:sz w:val="17"/>
                <w:szCs w:val="17"/>
                <w:lang w:val="ru-RU"/>
              </w:rPr>
              <w:t xml:space="preserve">  </w:t>
            </w:r>
            <w:r>
              <w:rPr>
                <w:rFonts w:ascii="GHEA Grapalat" w:hAnsi="GHEA Grapalat" w:cs="Calibri"/>
                <w:b/>
                <w:bCs/>
                <w:color w:val="000000"/>
                <w:sz w:val="17"/>
                <w:szCs w:val="17"/>
                <w:lang w:val="ru-RU"/>
              </w:rPr>
              <w:t xml:space="preserve">Требования к отчетности: </w:t>
            </w:r>
            <w:r>
              <w:rPr>
                <w:rFonts w:ascii="GHEA Grapalat" w:hAnsi="GHEA Grapalat" w:cs="Calibri"/>
                <w:color w:val="000000"/>
                <w:sz w:val="17"/>
                <w:szCs w:val="17"/>
                <w:lang w:val="ru-RU"/>
              </w:rPr>
              <w:t>Исполнитель обязан предоставить Заказчику текущие и окончательные отчеты, которые являются документами обоснования протоколовприема-сдачи услуг.</w:t>
            </w:r>
            <w:r>
              <w:rPr>
                <w:rFonts w:ascii="GHEA Grapalat" w:hAnsi="GHEA Grapalat" w:cs="Calibri"/>
                <w:color w:val="000000"/>
                <w:sz w:val="17"/>
                <w:szCs w:val="17"/>
                <w:lang w:val="ru-RU"/>
              </w:rPr>
              <w:br/>
            </w:r>
          </w:p>
          <w:p w14:paraId="24516C2C" w14:textId="77777777" w:rsidR="00DB3D4A" w:rsidRDefault="00DB3D4A" w:rsidP="00DB3D4A">
            <w:pPr>
              <w:pStyle w:val="HTMLPreformatted"/>
              <w:shd w:val="clear" w:color="auto" w:fill="F8F9FA"/>
              <w:spacing w:line="256" w:lineRule="auto"/>
              <w:rPr>
                <w:rFonts w:ascii="GHEA Grapalat" w:hAnsi="GHEA Grapalat" w:cs="Calibri"/>
                <w:color w:val="000000"/>
                <w:sz w:val="17"/>
                <w:szCs w:val="17"/>
                <w:lang w:val="ru-RU"/>
              </w:rPr>
            </w:pPr>
            <w:r>
              <w:rPr>
                <w:rFonts w:ascii="GHEA Grapalat" w:hAnsi="GHEA Grapalat" w:cs="Calibri"/>
                <w:color w:val="000000"/>
                <w:sz w:val="17"/>
                <w:szCs w:val="17"/>
                <w:lang w:val="ru-RU"/>
              </w:rPr>
              <w:t xml:space="preserve">  </w:t>
            </w:r>
            <w:r>
              <w:rPr>
                <w:rFonts w:ascii="GHEA Grapalat" w:hAnsi="GHEA Grapalat" w:cs="Calibri"/>
                <w:b/>
                <w:bCs/>
                <w:color w:val="000000"/>
                <w:sz w:val="17"/>
                <w:szCs w:val="17"/>
                <w:lang w:val="ru-RU"/>
              </w:rPr>
              <w:t>Окончательный отчет</w:t>
            </w:r>
            <w:r>
              <w:rPr>
                <w:rFonts w:ascii="GHEA Grapalat" w:hAnsi="GHEA Grapalat" w:cs="Calibri"/>
                <w:color w:val="000000"/>
                <w:sz w:val="17"/>
                <w:szCs w:val="17"/>
                <w:lang w:val="ru-RU"/>
              </w:rPr>
              <w:t xml:space="preserve"> должен включать копии следующих документов: окончательные исполнительныедокументы, итоговую описательную справку осуществленных  работ  за весь период строительства, а также  фотографии завершенного строительного объекта.</w:t>
            </w:r>
            <w:r>
              <w:rPr>
                <w:rFonts w:ascii="GHEA Grapalat" w:hAnsi="GHEA Grapalat" w:cs="Calibri"/>
                <w:color w:val="000000"/>
                <w:sz w:val="17"/>
                <w:szCs w:val="17"/>
                <w:lang w:val="ru-RU"/>
              </w:rPr>
              <w:br/>
            </w:r>
          </w:p>
          <w:p w14:paraId="62AF8C1B" w14:textId="77777777" w:rsidR="00DB3D4A" w:rsidRDefault="00DB3D4A" w:rsidP="00DB3D4A">
            <w:pPr>
              <w:pStyle w:val="HTMLPreformatted"/>
              <w:shd w:val="clear" w:color="auto" w:fill="F8F9FA"/>
              <w:spacing w:line="256" w:lineRule="auto"/>
              <w:rPr>
                <w:rFonts w:ascii="GHEA Grapalat" w:hAnsi="GHEA Grapalat" w:cs="Calibri"/>
                <w:color w:val="000000"/>
                <w:sz w:val="17"/>
                <w:szCs w:val="17"/>
                <w:lang w:val="ru-RU"/>
              </w:rPr>
            </w:pPr>
            <w:r>
              <w:rPr>
                <w:rFonts w:ascii="GHEA Grapalat" w:hAnsi="GHEA Grapalat" w:cs="Calibri"/>
                <w:color w:val="000000"/>
                <w:sz w:val="17"/>
                <w:szCs w:val="17"/>
                <w:lang w:val="ru-RU"/>
              </w:rPr>
              <w:t xml:space="preserve">  </w:t>
            </w:r>
            <w:r>
              <w:rPr>
                <w:rFonts w:ascii="GHEA Grapalat" w:hAnsi="GHEA Grapalat" w:cs="Calibri"/>
                <w:b/>
                <w:bCs/>
                <w:color w:val="000000"/>
                <w:sz w:val="17"/>
                <w:szCs w:val="17"/>
                <w:lang w:val="ru-RU"/>
              </w:rPr>
              <w:t>Текущие отчеты</w:t>
            </w:r>
            <w:r>
              <w:rPr>
                <w:rFonts w:ascii="GHEA Grapalat" w:hAnsi="GHEA Grapalat" w:cs="Calibri"/>
                <w:color w:val="000000"/>
                <w:sz w:val="17"/>
                <w:szCs w:val="17"/>
                <w:lang w:val="ru-RU"/>
              </w:rPr>
              <w:t xml:space="preserve"> также представляются в течение пяти рабочих дней после подписания Поставщиком услуг  каждого исполнительного протокола вместе с протоколами приема-сдачи услуг. </w:t>
            </w:r>
            <w:r>
              <w:rPr>
                <w:rFonts w:ascii="GHEA Grapalat" w:hAnsi="GHEA Grapalat" w:cs="Calibri"/>
                <w:color w:val="000000"/>
                <w:sz w:val="17"/>
                <w:szCs w:val="17"/>
                <w:lang w:val="ru-RU"/>
              </w:rPr>
              <w:br/>
            </w:r>
          </w:p>
          <w:p w14:paraId="039EC386" w14:textId="77777777" w:rsidR="00DB3D4A" w:rsidRDefault="00DB3D4A" w:rsidP="00DB3D4A">
            <w:pPr>
              <w:pStyle w:val="HTMLPreformatted"/>
              <w:shd w:val="clear" w:color="auto" w:fill="F8F9FA"/>
              <w:spacing w:line="256" w:lineRule="auto"/>
              <w:rPr>
                <w:rFonts w:ascii="GHEA Grapalat" w:hAnsi="GHEA Grapalat" w:cs="Calibri"/>
                <w:b/>
                <w:bCs/>
                <w:color w:val="000000"/>
                <w:sz w:val="18"/>
                <w:szCs w:val="18"/>
                <w:lang w:val="ru-RU"/>
              </w:rPr>
            </w:pPr>
            <w:r>
              <w:rPr>
                <w:rFonts w:ascii="GHEA Grapalat" w:hAnsi="GHEA Grapalat" w:cs="Calibri"/>
                <w:color w:val="000000"/>
                <w:sz w:val="17"/>
                <w:szCs w:val="17"/>
                <w:lang w:val="ru-RU"/>
              </w:rPr>
              <w:t xml:space="preserve">  </w:t>
            </w:r>
            <w:r>
              <w:rPr>
                <w:rFonts w:ascii="GHEA Grapalat" w:hAnsi="GHEA Grapalat" w:cs="Calibri"/>
                <w:b/>
                <w:bCs/>
                <w:color w:val="000000"/>
                <w:sz w:val="17"/>
                <w:szCs w:val="17"/>
                <w:lang w:val="ru-RU"/>
              </w:rPr>
              <w:t>Окончательный отчет</w:t>
            </w:r>
            <w:r>
              <w:rPr>
                <w:rFonts w:ascii="GHEA Grapalat" w:hAnsi="GHEA Grapalat" w:cs="Calibri"/>
                <w:color w:val="000000"/>
                <w:sz w:val="17"/>
                <w:szCs w:val="17"/>
                <w:lang w:val="ru-RU"/>
              </w:rPr>
              <w:t xml:space="preserve"> представляется в течение пяти рабочих дней после подписания Поставщиком услуг окончательного отчета об исполнении строительных работ.</w:t>
            </w:r>
            <w:r>
              <w:rPr>
                <w:rFonts w:ascii="GHEA Grapalat" w:hAnsi="GHEA Grapalat" w:cs="Calibri"/>
                <w:b/>
                <w:bCs/>
                <w:color w:val="000000"/>
                <w:sz w:val="18"/>
                <w:szCs w:val="18"/>
                <w:lang w:val="ru-RU"/>
              </w:rPr>
              <w:t xml:space="preserve"> Техническое описание</w:t>
            </w:r>
            <w:r>
              <w:rPr>
                <w:rFonts w:ascii="GHEA Grapalat" w:hAnsi="GHEA Grapalat" w:cs="Calibri"/>
                <w:b/>
                <w:bCs/>
                <w:color w:val="000000"/>
                <w:sz w:val="18"/>
                <w:szCs w:val="18"/>
                <w:lang w:val="ru-RU"/>
              </w:rPr>
              <w:br/>
            </w:r>
          </w:p>
          <w:p w14:paraId="7CBFABBD" w14:textId="77777777" w:rsidR="00DB3D4A" w:rsidRDefault="00DB3D4A" w:rsidP="00DB3D4A">
            <w:pPr>
              <w:pStyle w:val="HTMLPreformatted"/>
              <w:shd w:val="clear" w:color="auto" w:fill="F8F9FA"/>
              <w:spacing w:line="256" w:lineRule="auto"/>
              <w:rPr>
                <w:rFonts w:ascii="GHEA Grapalat" w:hAnsi="GHEA Grapalat" w:cs="Calibri"/>
                <w:color w:val="000000"/>
                <w:sz w:val="18"/>
                <w:szCs w:val="18"/>
                <w:lang w:val="ru-RU"/>
              </w:rPr>
            </w:pPr>
            <w:r>
              <w:rPr>
                <w:rFonts w:ascii="GHEA Grapalat" w:hAnsi="GHEA Grapalat" w:cs="Calibri"/>
                <w:b/>
                <w:bCs/>
                <w:color w:val="000000"/>
                <w:sz w:val="18"/>
                <w:szCs w:val="18"/>
                <w:lang w:val="ru-RU"/>
              </w:rPr>
              <w:t>Общих требований к обслуживанию:</w:t>
            </w:r>
            <w:r>
              <w:rPr>
                <w:rFonts w:ascii="GHEA Grapalat" w:hAnsi="GHEA Grapalat" w:cs="Calibri"/>
                <w:color w:val="000000"/>
                <w:sz w:val="18"/>
                <w:szCs w:val="18"/>
                <w:lang w:val="ru-RU"/>
              </w:rPr>
              <w:br/>
            </w:r>
          </w:p>
          <w:p w14:paraId="602C7D7A" w14:textId="77777777" w:rsidR="00DB3D4A" w:rsidRDefault="00DB3D4A" w:rsidP="00DB3D4A">
            <w:pPr>
              <w:pStyle w:val="HTMLPreformatted"/>
              <w:shd w:val="clear" w:color="auto" w:fill="F8F9FA"/>
              <w:spacing w:line="256" w:lineRule="auto"/>
              <w:rPr>
                <w:rFonts w:ascii="GHEA Grapalat" w:hAnsi="GHEA Grapalat" w:cs="Calibri"/>
                <w:color w:val="000000"/>
                <w:sz w:val="18"/>
                <w:szCs w:val="18"/>
                <w:lang w:val="ru-RU"/>
              </w:rPr>
            </w:pPr>
            <w:r>
              <w:rPr>
                <w:rFonts w:ascii="GHEA Grapalat" w:hAnsi="GHEA Grapalat" w:cs="Calibri"/>
                <w:color w:val="000000"/>
                <w:sz w:val="18"/>
                <w:szCs w:val="18"/>
                <w:lang w:val="ru-RU"/>
              </w:rPr>
              <w:t>1. Технический надзор осуществляется на основании проектно-сметной документации, предоставленной Заказчиком, и обеспечивает выполнение ремонтных работ  с необходимым качеством и  в соответствии с инженерными проектами, техническими особенностями и   другими договорными документами.</w:t>
            </w:r>
            <w:r>
              <w:rPr>
                <w:rFonts w:ascii="GHEA Grapalat" w:hAnsi="GHEA Grapalat" w:cs="Calibri"/>
                <w:color w:val="000000"/>
                <w:sz w:val="18"/>
                <w:szCs w:val="18"/>
                <w:lang w:val="ru-RU"/>
              </w:rPr>
              <w:br/>
            </w:r>
          </w:p>
          <w:p w14:paraId="25D68910" w14:textId="77777777" w:rsidR="00DB3D4A" w:rsidRDefault="00DB3D4A" w:rsidP="00DB3D4A">
            <w:pPr>
              <w:pStyle w:val="HTMLPreformatted"/>
              <w:shd w:val="clear" w:color="auto" w:fill="F8F9FA"/>
              <w:spacing w:line="256" w:lineRule="auto"/>
              <w:rPr>
                <w:rFonts w:ascii="GHEA Grapalat" w:hAnsi="GHEA Grapalat" w:cs="Calibri"/>
                <w:color w:val="000000"/>
                <w:sz w:val="18"/>
                <w:szCs w:val="18"/>
                <w:lang w:val="ru-RU"/>
              </w:rPr>
            </w:pPr>
            <w:r>
              <w:rPr>
                <w:rFonts w:ascii="GHEA Grapalat" w:hAnsi="GHEA Grapalat" w:cs="Calibri"/>
                <w:color w:val="000000"/>
                <w:sz w:val="18"/>
                <w:szCs w:val="18"/>
                <w:lang w:val="ru-RU"/>
              </w:rPr>
              <w:t>2. Услуги технического надзора осуществляются в соответствии с Директивой о контроле качества строительства, утвержденной приказом министра градостроительства N44 от 28.04.1998 года, и в пределах ответственности Заказчика.</w:t>
            </w:r>
            <w:r>
              <w:rPr>
                <w:rFonts w:ascii="GHEA Grapalat" w:hAnsi="GHEA Grapalat" w:cs="Calibri"/>
                <w:color w:val="000000"/>
                <w:sz w:val="18"/>
                <w:szCs w:val="18"/>
                <w:lang w:val="ru-RU"/>
              </w:rPr>
              <w:br/>
            </w:r>
          </w:p>
          <w:p w14:paraId="3254F930" w14:textId="77777777" w:rsidR="00DB3D4A" w:rsidRDefault="00DB3D4A" w:rsidP="00DB3D4A">
            <w:pPr>
              <w:pStyle w:val="HTMLPreformatted"/>
              <w:shd w:val="clear" w:color="auto" w:fill="F8F9FA"/>
              <w:spacing w:line="256" w:lineRule="auto"/>
              <w:rPr>
                <w:rFonts w:ascii="GHEA Grapalat" w:hAnsi="GHEA Grapalat" w:cs="Calibri"/>
                <w:color w:val="000000"/>
                <w:sz w:val="18"/>
                <w:szCs w:val="18"/>
                <w:lang w:val="ru-RU"/>
              </w:rPr>
            </w:pPr>
            <w:r>
              <w:rPr>
                <w:rFonts w:ascii="GHEA Grapalat" w:hAnsi="GHEA Grapalat" w:cs="Calibri"/>
                <w:color w:val="000000"/>
                <w:sz w:val="18"/>
                <w:szCs w:val="18"/>
                <w:lang w:val="ru-RU"/>
              </w:rPr>
              <w:t>3. Основными обязанностями исполнителя технического надзора  являются:</w:t>
            </w:r>
            <w:r>
              <w:rPr>
                <w:rFonts w:ascii="GHEA Grapalat" w:hAnsi="GHEA Grapalat" w:cs="Calibri"/>
                <w:color w:val="000000"/>
                <w:sz w:val="18"/>
                <w:szCs w:val="18"/>
                <w:lang w:val="ru-RU"/>
              </w:rPr>
              <w:br/>
            </w:r>
          </w:p>
          <w:p w14:paraId="00E88021" w14:textId="77777777" w:rsidR="00DB3D4A" w:rsidRDefault="00DB3D4A" w:rsidP="00DB3D4A">
            <w:pPr>
              <w:pStyle w:val="HTMLPreformatted"/>
              <w:shd w:val="clear" w:color="auto" w:fill="F8F9FA"/>
              <w:spacing w:line="256" w:lineRule="auto"/>
              <w:rPr>
                <w:rFonts w:ascii="GHEA Grapalat" w:hAnsi="GHEA Grapalat" w:cs="Calibri"/>
                <w:color w:val="000000"/>
                <w:sz w:val="18"/>
                <w:szCs w:val="18"/>
                <w:lang w:val="ru-RU"/>
              </w:rPr>
            </w:pPr>
            <w:r>
              <w:rPr>
                <w:rFonts w:ascii="GHEA Grapalat" w:hAnsi="GHEA Grapalat" w:cs="Calibri"/>
                <w:color w:val="000000"/>
                <w:sz w:val="18"/>
                <w:szCs w:val="18"/>
                <w:lang w:val="ru-RU"/>
              </w:rPr>
              <w:t>• периодически фотографировать состояние объекта строительства от начала до конца строительства;</w:t>
            </w:r>
            <w:r>
              <w:rPr>
                <w:rFonts w:ascii="GHEA Grapalat" w:hAnsi="GHEA Grapalat" w:cs="Calibri"/>
                <w:color w:val="000000"/>
                <w:sz w:val="18"/>
                <w:szCs w:val="18"/>
                <w:lang w:val="ru-RU"/>
              </w:rPr>
              <w:br/>
            </w:r>
          </w:p>
          <w:p w14:paraId="728835B8" w14:textId="77777777" w:rsidR="00DB3D4A" w:rsidRDefault="00DB3D4A" w:rsidP="00DB3D4A">
            <w:pPr>
              <w:pStyle w:val="HTMLPreformatted"/>
              <w:shd w:val="clear" w:color="auto" w:fill="F8F9FA"/>
              <w:spacing w:line="256" w:lineRule="auto"/>
              <w:rPr>
                <w:rFonts w:ascii="GHEA Grapalat" w:hAnsi="GHEA Grapalat" w:cs="Calibri"/>
                <w:color w:val="000000"/>
                <w:sz w:val="18"/>
                <w:szCs w:val="18"/>
                <w:lang w:val="ru-RU"/>
              </w:rPr>
            </w:pPr>
            <w:r>
              <w:rPr>
                <w:rFonts w:ascii="GHEA Grapalat" w:hAnsi="GHEA Grapalat" w:cs="Calibri"/>
                <w:color w:val="000000"/>
                <w:sz w:val="18"/>
                <w:szCs w:val="18"/>
                <w:lang w:val="ru-RU"/>
              </w:rPr>
              <w:t>• обеспечить соответствие  выполняемых  работ  условиям контрактного соглашения, строительным нормам и правилам,</w:t>
            </w:r>
            <w:r>
              <w:rPr>
                <w:rFonts w:ascii="GHEA Grapalat" w:hAnsi="GHEA Grapalat" w:cs="Calibri"/>
                <w:color w:val="000000"/>
                <w:sz w:val="18"/>
                <w:szCs w:val="18"/>
                <w:lang w:val="ru-RU"/>
              </w:rPr>
              <w:br/>
            </w:r>
          </w:p>
          <w:p w14:paraId="6E81DBD6" w14:textId="77777777" w:rsidR="00DB3D4A" w:rsidRDefault="00DB3D4A" w:rsidP="00DB3D4A">
            <w:pPr>
              <w:pStyle w:val="HTMLPreformatted"/>
              <w:shd w:val="clear" w:color="auto" w:fill="F8F9FA"/>
              <w:spacing w:line="256" w:lineRule="auto"/>
              <w:rPr>
                <w:rFonts w:ascii="GHEA Grapalat" w:hAnsi="GHEA Grapalat" w:cs="Calibri"/>
                <w:color w:val="000000"/>
                <w:sz w:val="18"/>
                <w:szCs w:val="18"/>
                <w:lang w:val="ru-RU"/>
              </w:rPr>
            </w:pPr>
            <w:r>
              <w:rPr>
                <w:rFonts w:ascii="GHEA Grapalat" w:hAnsi="GHEA Grapalat" w:cs="Calibri"/>
                <w:color w:val="000000"/>
                <w:sz w:val="18"/>
                <w:szCs w:val="18"/>
                <w:lang w:val="ru-RU"/>
              </w:rPr>
              <w:t xml:space="preserve">• немедленно сообщить Заказчику о любом нарушении договорных обязательств со стороны Подрядчика, прилагая соответствующее обоснование; </w:t>
            </w:r>
            <w:r>
              <w:rPr>
                <w:rFonts w:ascii="GHEA Grapalat" w:hAnsi="GHEA Grapalat" w:cs="Calibri"/>
                <w:color w:val="000000"/>
                <w:sz w:val="18"/>
                <w:szCs w:val="18"/>
                <w:lang w:val="ru-RU"/>
              </w:rPr>
              <w:br/>
            </w:r>
          </w:p>
          <w:p w14:paraId="06DBA033" w14:textId="77777777" w:rsidR="00DB3D4A" w:rsidRDefault="00DB3D4A" w:rsidP="00DB3D4A">
            <w:pPr>
              <w:pStyle w:val="HTMLPreformatted"/>
              <w:shd w:val="clear" w:color="auto" w:fill="F8F9FA"/>
              <w:spacing w:line="256" w:lineRule="auto"/>
              <w:rPr>
                <w:rFonts w:ascii="GHEA Grapalat" w:hAnsi="GHEA Grapalat" w:cs="Calibri"/>
                <w:color w:val="000000"/>
                <w:sz w:val="18"/>
                <w:szCs w:val="18"/>
                <w:lang w:val="ru-RU"/>
              </w:rPr>
            </w:pPr>
            <w:r>
              <w:rPr>
                <w:rFonts w:ascii="GHEA Grapalat" w:hAnsi="GHEA Grapalat" w:cs="Calibri"/>
                <w:color w:val="000000"/>
                <w:sz w:val="18"/>
                <w:szCs w:val="18"/>
                <w:lang w:val="ru-RU"/>
              </w:rPr>
              <w:t>• проверять и утверждать рабочие и исполнительные документы, подготовленные Подрядчиком,</w:t>
            </w:r>
            <w:r>
              <w:rPr>
                <w:rFonts w:ascii="GHEA Grapalat" w:hAnsi="GHEA Grapalat" w:cs="Calibri"/>
                <w:color w:val="000000"/>
                <w:sz w:val="18"/>
                <w:szCs w:val="18"/>
                <w:lang w:val="ru-RU"/>
              </w:rPr>
              <w:br/>
            </w:r>
          </w:p>
          <w:p w14:paraId="329D76F5" w14:textId="77777777" w:rsidR="00DB3D4A" w:rsidRDefault="00DB3D4A" w:rsidP="00DB3D4A">
            <w:pPr>
              <w:pStyle w:val="HTMLPreformatted"/>
              <w:shd w:val="clear" w:color="auto" w:fill="F8F9FA"/>
              <w:spacing w:line="256" w:lineRule="auto"/>
              <w:rPr>
                <w:rFonts w:ascii="GHEA Grapalat" w:hAnsi="GHEA Grapalat" w:cs="Calibri"/>
                <w:color w:val="000000"/>
                <w:sz w:val="18"/>
                <w:szCs w:val="18"/>
                <w:lang w:val="ru-RU"/>
              </w:rPr>
            </w:pPr>
            <w:r>
              <w:rPr>
                <w:rFonts w:ascii="GHEA Grapalat" w:hAnsi="GHEA Grapalat" w:cs="Calibri"/>
                <w:color w:val="000000"/>
                <w:sz w:val="18"/>
                <w:szCs w:val="18"/>
                <w:lang w:val="ru-RU"/>
              </w:rPr>
              <w:t>• проверять и контролировать качество материалов и ход строительных работ для обеспечения соответствия техническим условиям и другим договорным документам. Запрещать или заменять материалы, которые не соответствуют необходимым условиям;</w:t>
            </w:r>
            <w:r>
              <w:rPr>
                <w:rFonts w:ascii="GHEA Grapalat" w:hAnsi="GHEA Grapalat" w:cs="Calibri"/>
                <w:color w:val="000000"/>
                <w:sz w:val="18"/>
                <w:szCs w:val="18"/>
                <w:lang w:val="ru-RU"/>
              </w:rPr>
              <w:br/>
            </w:r>
          </w:p>
          <w:p w14:paraId="5DE951D8" w14:textId="77777777" w:rsidR="00DB3D4A" w:rsidRDefault="00DB3D4A" w:rsidP="00DB3D4A">
            <w:pPr>
              <w:pStyle w:val="HTMLPreformatted"/>
              <w:shd w:val="clear" w:color="auto" w:fill="F8F9FA"/>
              <w:spacing w:line="256" w:lineRule="auto"/>
              <w:rPr>
                <w:rFonts w:ascii="GHEA Grapalat" w:hAnsi="GHEA Grapalat" w:cs="Calibri"/>
                <w:color w:val="000000"/>
                <w:sz w:val="18"/>
                <w:szCs w:val="18"/>
                <w:lang w:val="ru-RU"/>
              </w:rPr>
            </w:pPr>
            <w:r>
              <w:rPr>
                <w:rFonts w:ascii="GHEA Grapalat" w:hAnsi="GHEA Grapalat" w:cs="Calibri"/>
                <w:color w:val="000000"/>
                <w:sz w:val="18"/>
                <w:szCs w:val="18"/>
                <w:lang w:val="ru-RU"/>
              </w:rPr>
              <w:t>• контролировать и оценивать процесс строительства, чтобы обеспечить завершение строительства в соответствии с графиком, указанным в контракте;</w:t>
            </w:r>
            <w:r>
              <w:rPr>
                <w:rFonts w:ascii="GHEA Grapalat" w:hAnsi="GHEA Grapalat" w:cs="Calibri"/>
                <w:color w:val="000000"/>
                <w:sz w:val="18"/>
                <w:szCs w:val="18"/>
                <w:lang w:val="ru-RU"/>
              </w:rPr>
              <w:br/>
            </w:r>
          </w:p>
          <w:p w14:paraId="5AF5B830" w14:textId="77777777" w:rsidR="00DB3D4A" w:rsidRDefault="00DB3D4A" w:rsidP="00DB3D4A">
            <w:pPr>
              <w:pStyle w:val="HTMLPreformatted"/>
              <w:shd w:val="clear" w:color="auto" w:fill="F8F9FA"/>
              <w:spacing w:line="256" w:lineRule="auto"/>
              <w:rPr>
                <w:rFonts w:ascii="GHEA Grapalat" w:hAnsi="GHEA Grapalat" w:cs="Calibri"/>
                <w:color w:val="000000"/>
                <w:sz w:val="18"/>
                <w:szCs w:val="18"/>
                <w:lang w:val="ru-RU"/>
              </w:rPr>
            </w:pPr>
            <w:r>
              <w:rPr>
                <w:rFonts w:ascii="GHEA Grapalat" w:hAnsi="GHEA Grapalat" w:cs="Calibri"/>
                <w:color w:val="000000"/>
                <w:sz w:val="18"/>
                <w:szCs w:val="18"/>
                <w:lang w:val="ru-RU"/>
              </w:rPr>
              <w:t>• проверить результаты всех испытаний, которые необходимы для обеспечения качества. Проверьте все документы (включая все объемные размеры и расчеты), необходимые для осуществления соответствующих платежей,</w:t>
            </w:r>
            <w:r>
              <w:rPr>
                <w:rFonts w:ascii="GHEA Grapalat" w:hAnsi="GHEA Grapalat" w:cs="Calibri"/>
                <w:color w:val="000000"/>
                <w:sz w:val="18"/>
                <w:szCs w:val="18"/>
                <w:lang w:val="ru-RU"/>
              </w:rPr>
              <w:br/>
            </w:r>
          </w:p>
          <w:p w14:paraId="1FA7F8C9" w14:textId="77777777" w:rsidR="00DB3D4A" w:rsidRDefault="00DB3D4A" w:rsidP="00DB3D4A">
            <w:pPr>
              <w:pStyle w:val="HTMLPreformatted"/>
              <w:shd w:val="clear" w:color="auto" w:fill="F8F9FA"/>
              <w:spacing w:line="256" w:lineRule="auto"/>
              <w:rPr>
                <w:rFonts w:ascii="GHEA Grapalat" w:hAnsi="GHEA Grapalat" w:cs="Calibri"/>
                <w:color w:val="000000"/>
                <w:sz w:val="17"/>
                <w:szCs w:val="17"/>
                <w:lang w:val="ru-RU"/>
              </w:rPr>
            </w:pPr>
            <w:r>
              <w:rPr>
                <w:rFonts w:ascii="GHEA Grapalat" w:hAnsi="GHEA Grapalat" w:cs="Calibri"/>
                <w:color w:val="000000"/>
                <w:sz w:val="18"/>
                <w:szCs w:val="18"/>
                <w:lang w:val="ru-RU"/>
              </w:rPr>
              <w:t xml:space="preserve">• проводить ежедневный контроль качества и </w:t>
            </w:r>
            <w:r>
              <w:rPr>
                <w:rFonts w:ascii="GHEA Grapalat" w:hAnsi="GHEA Grapalat" w:cs="Calibri"/>
                <w:color w:val="000000"/>
                <w:sz w:val="18"/>
                <w:szCs w:val="18"/>
                <w:lang w:val="ru-RU"/>
              </w:rPr>
              <w:lastRenderedPageBreak/>
              <w:t>количественную проверку (осуществляя соответствующие записи в журнале), необходимые проверки работ, выполняемых в рамках договорного соглашения,</w:t>
            </w:r>
            <w:r>
              <w:rPr>
                <w:rFonts w:ascii="GHEA Grapalat" w:hAnsi="GHEA Grapalat" w:cs="Calibri"/>
                <w:color w:val="000000"/>
                <w:sz w:val="17"/>
                <w:szCs w:val="17"/>
                <w:lang w:val="ru-RU"/>
              </w:rPr>
              <w:t xml:space="preserve"> • предлагать те действия, которые будут необходимы для сохранения рабочего графика в случае возникновения проблем во время строительства;</w:t>
            </w:r>
            <w:r>
              <w:rPr>
                <w:rFonts w:ascii="GHEA Grapalat" w:hAnsi="GHEA Grapalat" w:cs="Calibri"/>
                <w:color w:val="000000"/>
                <w:sz w:val="17"/>
                <w:szCs w:val="17"/>
                <w:lang w:val="ru-RU"/>
              </w:rPr>
              <w:br/>
            </w:r>
          </w:p>
          <w:p w14:paraId="09FFE75A" w14:textId="77777777" w:rsidR="00DB3D4A" w:rsidRDefault="00DB3D4A" w:rsidP="00DB3D4A">
            <w:pPr>
              <w:pStyle w:val="HTMLPreformatted"/>
              <w:shd w:val="clear" w:color="auto" w:fill="F8F9FA"/>
              <w:spacing w:line="256" w:lineRule="auto"/>
              <w:rPr>
                <w:rFonts w:ascii="GHEA Grapalat" w:hAnsi="GHEA Grapalat" w:cs="Calibri"/>
                <w:color w:val="000000"/>
                <w:sz w:val="17"/>
                <w:szCs w:val="17"/>
                <w:lang w:val="ru-RU"/>
              </w:rPr>
            </w:pPr>
            <w:r>
              <w:rPr>
                <w:rFonts w:ascii="GHEA Grapalat" w:hAnsi="GHEA Grapalat" w:cs="Calibri"/>
                <w:color w:val="000000"/>
                <w:sz w:val="17"/>
                <w:szCs w:val="17"/>
                <w:lang w:val="ru-RU"/>
              </w:rPr>
              <w:t>• контролировать все вопросы, связанные с безопасностью строительных работ, и поручить Подрядчику установить знаки, устройства безопасности освещения и другие соответствующие меры;</w:t>
            </w:r>
            <w:r>
              <w:rPr>
                <w:rFonts w:ascii="GHEA Grapalat" w:hAnsi="GHEA Grapalat" w:cs="Calibri"/>
                <w:color w:val="000000"/>
                <w:sz w:val="17"/>
                <w:szCs w:val="17"/>
                <w:lang w:val="ru-RU"/>
              </w:rPr>
              <w:br/>
            </w:r>
          </w:p>
          <w:p w14:paraId="395B213E" w14:textId="77777777" w:rsidR="00DB3D4A" w:rsidRDefault="00DB3D4A" w:rsidP="00DB3D4A">
            <w:pPr>
              <w:pStyle w:val="HTMLPreformatted"/>
              <w:shd w:val="clear" w:color="auto" w:fill="F8F9FA"/>
              <w:spacing w:line="256" w:lineRule="auto"/>
              <w:rPr>
                <w:rFonts w:ascii="GHEA Grapalat" w:hAnsi="GHEA Grapalat" w:cs="Calibri"/>
                <w:color w:val="000000"/>
                <w:sz w:val="17"/>
                <w:szCs w:val="17"/>
                <w:lang w:val="ru-RU"/>
              </w:rPr>
            </w:pPr>
            <w:r>
              <w:rPr>
                <w:rFonts w:ascii="GHEA Grapalat" w:hAnsi="GHEA Grapalat" w:cs="Calibri"/>
                <w:color w:val="000000"/>
                <w:sz w:val="17"/>
                <w:szCs w:val="17"/>
                <w:lang w:val="ru-RU"/>
              </w:rPr>
              <w:t>• выполнять необходимые ежедневные записи, необходимые для контроля выполненияконтракта (включая рабочие сертификаты и другие необходимые документы);</w:t>
            </w:r>
            <w:r>
              <w:rPr>
                <w:rFonts w:ascii="GHEA Grapalat" w:hAnsi="GHEA Grapalat" w:cs="Calibri"/>
                <w:color w:val="000000"/>
                <w:sz w:val="17"/>
                <w:szCs w:val="17"/>
                <w:lang w:val="ru-RU"/>
              </w:rPr>
              <w:br/>
            </w:r>
          </w:p>
          <w:p w14:paraId="78170E2D" w14:textId="77777777" w:rsidR="00DB3D4A" w:rsidRDefault="00DB3D4A" w:rsidP="00DB3D4A">
            <w:pPr>
              <w:pStyle w:val="HTMLPreformatted"/>
              <w:shd w:val="clear" w:color="auto" w:fill="F8F9FA"/>
              <w:spacing w:line="256" w:lineRule="auto"/>
              <w:rPr>
                <w:rFonts w:ascii="GHEA Grapalat" w:hAnsi="GHEA Grapalat" w:cs="Calibri"/>
                <w:color w:val="000000"/>
                <w:sz w:val="17"/>
                <w:szCs w:val="17"/>
                <w:lang w:val="ru-RU"/>
              </w:rPr>
            </w:pPr>
            <w:r>
              <w:rPr>
                <w:rFonts w:ascii="GHEA Grapalat" w:hAnsi="GHEA Grapalat" w:cs="Calibri"/>
                <w:color w:val="000000"/>
                <w:sz w:val="17"/>
                <w:szCs w:val="17"/>
                <w:lang w:val="ru-RU"/>
              </w:rPr>
              <w:t>• проводить измерения объемов работ и участвовать в составлении и утверждении исполнительных документов,</w:t>
            </w:r>
            <w:r>
              <w:rPr>
                <w:rFonts w:ascii="GHEA Grapalat" w:hAnsi="GHEA Grapalat" w:cs="Calibri"/>
                <w:color w:val="000000"/>
                <w:sz w:val="17"/>
                <w:szCs w:val="17"/>
                <w:lang w:val="ru-RU"/>
              </w:rPr>
              <w:br/>
            </w:r>
          </w:p>
          <w:p w14:paraId="2787DF91" w14:textId="77777777" w:rsidR="00DB3D4A" w:rsidRDefault="00DB3D4A" w:rsidP="00DB3D4A">
            <w:pPr>
              <w:pStyle w:val="HTMLPreformatted"/>
              <w:shd w:val="clear" w:color="auto" w:fill="F8F9FA"/>
              <w:spacing w:line="256" w:lineRule="auto"/>
              <w:rPr>
                <w:rFonts w:ascii="GHEA Grapalat" w:hAnsi="GHEA Grapalat" w:cs="Calibri"/>
                <w:color w:val="000000"/>
                <w:sz w:val="17"/>
                <w:szCs w:val="17"/>
                <w:lang w:val="ru-RU"/>
              </w:rPr>
            </w:pPr>
            <w:r>
              <w:rPr>
                <w:rFonts w:ascii="GHEA Grapalat" w:hAnsi="GHEA Grapalat" w:cs="Calibri"/>
                <w:color w:val="000000"/>
                <w:sz w:val="17"/>
                <w:szCs w:val="17"/>
                <w:lang w:val="ru-RU"/>
              </w:rPr>
              <w:t>• после завершения строительства предоставить Заказчику отчет о выполненных работах, прилагая фотографии, необходимые чертежи, акты закрытых работ, акты испытаний, сертификаты,</w:t>
            </w:r>
            <w:r>
              <w:rPr>
                <w:rFonts w:ascii="GHEA Grapalat" w:hAnsi="GHEA Grapalat" w:cs="Calibri"/>
                <w:color w:val="000000"/>
                <w:sz w:val="17"/>
                <w:szCs w:val="17"/>
                <w:lang w:val="ru-RU"/>
              </w:rPr>
              <w:br/>
            </w:r>
          </w:p>
          <w:p w14:paraId="22988409" w14:textId="77777777" w:rsidR="00DB3D4A" w:rsidRDefault="00DB3D4A" w:rsidP="00DB3D4A">
            <w:pPr>
              <w:pStyle w:val="HTMLPreformatted"/>
              <w:shd w:val="clear" w:color="auto" w:fill="F8F9FA"/>
              <w:spacing w:line="256" w:lineRule="auto"/>
              <w:rPr>
                <w:rFonts w:ascii="GHEA Grapalat" w:hAnsi="GHEA Grapalat" w:cs="Calibri"/>
                <w:color w:val="000000"/>
                <w:sz w:val="17"/>
                <w:szCs w:val="17"/>
                <w:lang w:val="ru-RU"/>
              </w:rPr>
            </w:pPr>
            <w:r>
              <w:rPr>
                <w:rFonts w:ascii="GHEA Grapalat" w:hAnsi="GHEA Grapalat" w:cs="Calibri"/>
                <w:color w:val="000000"/>
                <w:sz w:val="17"/>
                <w:szCs w:val="17"/>
                <w:lang w:val="ru-RU"/>
              </w:rPr>
              <w:t>• измерить работы, которые должны быть выполнены по указанию Заказчика.</w:t>
            </w:r>
            <w:r>
              <w:rPr>
                <w:rFonts w:ascii="GHEA Grapalat" w:hAnsi="GHEA Grapalat" w:cs="Calibri"/>
                <w:color w:val="000000"/>
                <w:sz w:val="17"/>
                <w:szCs w:val="17"/>
                <w:lang w:val="ru-RU"/>
              </w:rPr>
              <w:br/>
            </w:r>
          </w:p>
          <w:p w14:paraId="500E1640" w14:textId="77777777" w:rsidR="00DB3D4A" w:rsidRDefault="00DB3D4A" w:rsidP="00DB3D4A">
            <w:pPr>
              <w:pStyle w:val="HTMLPreformatted"/>
              <w:shd w:val="clear" w:color="auto" w:fill="F8F9FA"/>
              <w:spacing w:line="256" w:lineRule="auto"/>
              <w:rPr>
                <w:rFonts w:ascii="GHEA Grapalat" w:hAnsi="GHEA Grapalat" w:cs="Calibri"/>
                <w:color w:val="000000"/>
                <w:sz w:val="17"/>
                <w:szCs w:val="17"/>
                <w:lang w:val="ru-RU"/>
              </w:rPr>
            </w:pPr>
            <w:r>
              <w:rPr>
                <w:rFonts w:ascii="GHEA Grapalat" w:hAnsi="GHEA Grapalat" w:cs="Calibri"/>
                <w:color w:val="000000"/>
                <w:sz w:val="17"/>
                <w:szCs w:val="17"/>
                <w:lang w:val="ru-RU"/>
              </w:rPr>
              <w:t>• обязательно присутствовать при выполнении закрываемых строительно-монтажных работ,предусмотренных в Приложении 1 к «Директиве о выполнении технического контроля качества строительства» приказа министра градостроительства от 28.04.1998 г. № 44 .</w:t>
            </w:r>
            <w:r>
              <w:rPr>
                <w:rFonts w:ascii="GHEA Grapalat" w:hAnsi="GHEA Grapalat" w:cs="Calibri"/>
                <w:color w:val="000000"/>
                <w:sz w:val="17"/>
                <w:szCs w:val="17"/>
                <w:lang w:val="ru-RU"/>
              </w:rPr>
              <w:br/>
            </w:r>
          </w:p>
          <w:p w14:paraId="47786BF1" w14:textId="77777777" w:rsidR="00DB3D4A" w:rsidRDefault="00DB3D4A" w:rsidP="00DB3D4A">
            <w:pPr>
              <w:pStyle w:val="HTMLPreformatted"/>
              <w:shd w:val="clear" w:color="auto" w:fill="F8F9FA"/>
              <w:spacing w:line="256" w:lineRule="auto"/>
              <w:rPr>
                <w:rFonts w:ascii="GHEA Grapalat" w:hAnsi="GHEA Grapalat" w:cs="Calibri"/>
                <w:color w:val="000000"/>
                <w:sz w:val="17"/>
                <w:szCs w:val="17"/>
                <w:lang w:val="ru-RU"/>
              </w:rPr>
            </w:pPr>
            <w:r>
              <w:rPr>
                <w:rFonts w:ascii="GHEA Grapalat" w:hAnsi="GHEA Grapalat" w:cs="Calibri"/>
                <w:color w:val="000000"/>
                <w:sz w:val="17"/>
                <w:szCs w:val="17"/>
                <w:lang w:val="ru-RU"/>
              </w:rPr>
              <w:t xml:space="preserve">  </w:t>
            </w:r>
            <w:r>
              <w:rPr>
                <w:rFonts w:ascii="GHEA Grapalat" w:hAnsi="GHEA Grapalat" w:cs="Calibri"/>
                <w:b/>
                <w:bCs/>
                <w:color w:val="000000"/>
                <w:sz w:val="17"/>
                <w:szCs w:val="17"/>
                <w:lang w:val="ru-RU"/>
              </w:rPr>
              <w:t xml:space="preserve">Требования к отчетности: </w:t>
            </w:r>
            <w:r>
              <w:rPr>
                <w:rFonts w:ascii="GHEA Grapalat" w:hAnsi="GHEA Grapalat" w:cs="Calibri"/>
                <w:color w:val="000000"/>
                <w:sz w:val="17"/>
                <w:szCs w:val="17"/>
                <w:lang w:val="ru-RU"/>
              </w:rPr>
              <w:t>Исполнитель обязан предоставить Заказчику текущие и окончательные отчеты, которые являются документами обоснования протоколовприема-сдачи услуг.</w:t>
            </w:r>
            <w:r>
              <w:rPr>
                <w:rFonts w:ascii="GHEA Grapalat" w:hAnsi="GHEA Grapalat" w:cs="Calibri"/>
                <w:color w:val="000000"/>
                <w:sz w:val="17"/>
                <w:szCs w:val="17"/>
                <w:lang w:val="ru-RU"/>
              </w:rPr>
              <w:br/>
            </w:r>
          </w:p>
          <w:p w14:paraId="71D1DC75" w14:textId="77777777" w:rsidR="00DB3D4A" w:rsidRDefault="00DB3D4A" w:rsidP="00DB3D4A">
            <w:pPr>
              <w:pStyle w:val="HTMLPreformatted"/>
              <w:shd w:val="clear" w:color="auto" w:fill="F8F9FA"/>
              <w:spacing w:line="256" w:lineRule="auto"/>
              <w:rPr>
                <w:rFonts w:ascii="GHEA Grapalat" w:hAnsi="GHEA Grapalat" w:cs="Calibri"/>
                <w:color w:val="000000"/>
                <w:sz w:val="17"/>
                <w:szCs w:val="17"/>
                <w:lang w:val="ru-RU"/>
              </w:rPr>
            </w:pPr>
            <w:r>
              <w:rPr>
                <w:rFonts w:ascii="GHEA Grapalat" w:hAnsi="GHEA Grapalat" w:cs="Calibri"/>
                <w:color w:val="000000"/>
                <w:sz w:val="17"/>
                <w:szCs w:val="17"/>
                <w:lang w:val="ru-RU"/>
              </w:rPr>
              <w:t xml:space="preserve">  </w:t>
            </w:r>
            <w:r>
              <w:rPr>
                <w:rFonts w:ascii="GHEA Grapalat" w:hAnsi="GHEA Grapalat" w:cs="Calibri"/>
                <w:b/>
                <w:bCs/>
                <w:color w:val="000000"/>
                <w:sz w:val="17"/>
                <w:szCs w:val="17"/>
                <w:lang w:val="ru-RU"/>
              </w:rPr>
              <w:t>Окончательный отчет</w:t>
            </w:r>
            <w:r>
              <w:rPr>
                <w:rFonts w:ascii="GHEA Grapalat" w:hAnsi="GHEA Grapalat" w:cs="Calibri"/>
                <w:color w:val="000000"/>
                <w:sz w:val="17"/>
                <w:szCs w:val="17"/>
                <w:lang w:val="ru-RU"/>
              </w:rPr>
              <w:t xml:space="preserve"> должен включать копии следующих документов: окончательные исполнительныедокументы, итоговую описательную справку осуществленных  работ  за весь период строительства, а также  фотографии завершенного строительного объекта.</w:t>
            </w:r>
            <w:r>
              <w:rPr>
                <w:rFonts w:ascii="GHEA Grapalat" w:hAnsi="GHEA Grapalat" w:cs="Calibri"/>
                <w:color w:val="000000"/>
                <w:sz w:val="17"/>
                <w:szCs w:val="17"/>
                <w:lang w:val="ru-RU"/>
              </w:rPr>
              <w:br/>
            </w:r>
          </w:p>
          <w:p w14:paraId="1B036187" w14:textId="77777777" w:rsidR="00DB3D4A" w:rsidRDefault="00DB3D4A" w:rsidP="00DB3D4A">
            <w:pPr>
              <w:pStyle w:val="HTMLPreformatted"/>
              <w:shd w:val="clear" w:color="auto" w:fill="F8F9FA"/>
              <w:spacing w:line="256" w:lineRule="auto"/>
              <w:rPr>
                <w:rFonts w:ascii="GHEA Grapalat" w:hAnsi="GHEA Grapalat" w:cs="Calibri"/>
                <w:color w:val="000000"/>
                <w:sz w:val="17"/>
                <w:szCs w:val="17"/>
                <w:lang w:val="ru-RU"/>
              </w:rPr>
            </w:pPr>
            <w:r>
              <w:rPr>
                <w:rFonts w:ascii="GHEA Grapalat" w:hAnsi="GHEA Grapalat" w:cs="Calibri"/>
                <w:color w:val="000000"/>
                <w:sz w:val="17"/>
                <w:szCs w:val="17"/>
                <w:lang w:val="ru-RU"/>
              </w:rPr>
              <w:t xml:space="preserve">  </w:t>
            </w:r>
            <w:r>
              <w:rPr>
                <w:rFonts w:ascii="GHEA Grapalat" w:hAnsi="GHEA Grapalat" w:cs="Calibri"/>
                <w:b/>
                <w:bCs/>
                <w:color w:val="000000"/>
                <w:sz w:val="17"/>
                <w:szCs w:val="17"/>
                <w:lang w:val="ru-RU"/>
              </w:rPr>
              <w:t>Текущие отчеты</w:t>
            </w:r>
            <w:r>
              <w:rPr>
                <w:rFonts w:ascii="GHEA Grapalat" w:hAnsi="GHEA Grapalat" w:cs="Calibri"/>
                <w:color w:val="000000"/>
                <w:sz w:val="17"/>
                <w:szCs w:val="17"/>
                <w:lang w:val="ru-RU"/>
              </w:rPr>
              <w:t xml:space="preserve"> также представляются в течение пяти рабочих дней после подписания Поставщиком услуг  каждого исполнительного протокола вместе с протоколами приема-сдачи услуг. </w:t>
            </w:r>
            <w:r>
              <w:rPr>
                <w:rFonts w:ascii="GHEA Grapalat" w:hAnsi="GHEA Grapalat" w:cs="Calibri"/>
                <w:color w:val="000000"/>
                <w:sz w:val="17"/>
                <w:szCs w:val="17"/>
                <w:lang w:val="ru-RU"/>
              </w:rPr>
              <w:br/>
            </w:r>
          </w:p>
          <w:p w14:paraId="6BC1369B" w14:textId="77777777" w:rsidR="00DB3D4A" w:rsidRDefault="00DB3D4A" w:rsidP="00DB3D4A">
            <w:pPr>
              <w:pStyle w:val="HTMLPreformatted"/>
              <w:shd w:val="clear" w:color="auto" w:fill="F8F9FA"/>
              <w:spacing w:line="256" w:lineRule="auto"/>
              <w:rPr>
                <w:rFonts w:ascii="GHEA Grapalat" w:hAnsi="GHEA Grapalat" w:cs="Calibri"/>
                <w:color w:val="000000"/>
                <w:sz w:val="17"/>
                <w:szCs w:val="17"/>
                <w:lang w:val="ru-RU"/>
              </w:rPr>
            </w:pPr>
            <w:r>
              <w:rPr>
                <w:rFonts w:ascii="GHEA Grapalat" w:hAnsi="GHEA Grapalat" w:cs="Calibri"/>
                <w:color w:val="000000"/>
                <w:sz w:val="17"/>
                <w:szCs w:val="17"/>
                <w:lang w:val="ru-RU"/>
              </w:rPr>
              <w:t xml:space="preserve">  </w:t>
            </w:r>
            <w:r>
              <w:rPr>
                <w:rFonts w:ascii="GHEA Grapalat" w:hAnsi="GHEA Grapalat" w:cs="Calibri"/>
                <w:b/>
                <w:bCs/>
                <w:color w:val="000000"/>
                <w:sz w:val="17"/>
                <w:szCs w:val="17"/>
                <w:lang w:val="ru-RU"/>
              </w:rPr>
              <w:t>Окончательный отчет</w:t>
            </w:r>
            <w:r>
              <w:rPr>
                <w:rFonts w:ascii="GHEA Grapalat" w:hAnsi="GHEA Grapalat" w:cs="Calibri"/>
                <w:color w:val="000000"/>
                <w:sz w:val="17"/>
                <w:szCs w:val="17"/>
                <w:lang w:val="ru-RU"/>
              </w:rPr>
              <w:t xml:space="preserve"> представляется в течение пяти рабочих дней после подписания Поставщиком услуг окончательного отчета об исполнении строительных работ</w:t>
            </w:r>
            <w:r>
              <w:rPr>
                <w:lang w:val="ru-RU"/>
              </w:rPr>
              <w:t xml:space="preserve"> </w:t>
            </w:r>
            <w:r>
              <w:rPr>
                <w:rFonts w:ascii="GHEA Grapalat" w:hAnsi="GHEA Grapalat" w:cs="Calibri"/>
                <w:color w:val="000000"/>
                <w:sz w:val="17"/>
                <w:szCs w:val="17"/>
                <w:lang w:val="ru-RU"/>
              </w:rPr>
              <w:t>Участник должен иметь лицензии 2-го класса на осуществление деятельности по техническому контролю качества в следующих областях градостроительства:</w:t>
            </w:r>
          </w:p>
          <w:p w14:paraId="6E58CBD8" w14:textId="77777777" w:rsidR="00DB3D4A" w:rsidRDefault="00DB3D4A" w:rsidP="00DB3D4A">
            <w:pPr>
              <w:pStyle w:val="HTMLPreformatted"/>
              <w:shd w:val="clear" w:color="auto" w:fill="F8F9FA"/>
              <w:spacing w:line="256" w:lineRule="auto"/>
              <w:rPr>
                <w:rFonts w:ascii="GHEA Grapalat" w:hAnsi="GHEA Grapalat" w:cs="Calibri"/>
                <w:color w:val="000000"/>
                <w:sz w:val="17"/>
                <w:szCs w:val="17"/>
                <w:lang w:val="ru-RU"/>
              </w:rPr>
            </w:pPr>
            <w:r>
              <w:rPr>
                <w:rFonts w:ascii="GHEA Grapalat" w:hAnsi="GHEA Grapalat" w:cs="Calibri"/>
                <w:color w:val="000000"/>
                <w:sz w:val="17"/>
                <w:szCs w:val="17"/>
                <w:lang w:val="ru-RU"/>
              </w:rPr>
              <w:t>1) Жилые (за исключением индивидуальных жилых домов, гаражей, подсобных зданий, возведенных в некоммерческих целях), общественные и промышленные здания.</w:t>
            </w:r>
          </w:p>
          <w:p w14:paraId="5F912144" w14:textId="77777777" w:rsidR="00DB3D4A" w:rsidRDefault="00DB3D4A" w:rsidP="00DB3D4A">
            <w:pPr>
              <w:pStyle w:val="HTMLPreformatted"/>
              <w:shd w:val="clear" w:color="auto" w:fill="F8F9FA"/>
              <w:spacing w:line="256" w:lineRule="auto"/>
              <w:rPr>
                <w:rFonts w:ascii="GHEA Grapalat" w:hAnsi="GHEA Grapalat" w:cs="Calibri"/>
                <w:color w:val="000000"/>
                <w:sz w:val="17"/>
                <w:szCs w:val="17"/>
                <w:lang w:val="ru-RU"/>
              </w:rPr>
            </w:pPr>
            <w:r>
              <w:rPr>
                <w:rFonts w:ascii="GHEA Grapalat" w:hAnsi="GHEA Grapalat" w:cs="Calibri"/>
                <w:color w:val="000000"/>
                <w:sz w:val="17"/>
                <w:szCs w:val="17"/>
                <w:lang w:val="ru-RU"/>
              </w:rPr>
              <w:t>2) водоснабжение и водоотведение (внутренние и наружные сети водопровода и водоотведения, гидромелиорация)</w:t>
            </w:r>
          </w:p>
          <w:p w14:paraId="7E918D1E" w14:textId="5DB61B06" w:rsidR="00DB3D4A" w:rsidRDefault="00DB3D4A" w:rsidP="00DB3D4A">
            <w:pPr>
              <w:pStyle w:val="HTMLPreformatted"/>
              <w:shd w:val="clear" w:color="auto" w:fill="F8F9FA"/>
              <w:spacing w:line="256" w:lineRule="auto"/>
              <w:rPr>
                <w:rFonts w:ascii="GHEA Grapalat" w:hAnsi="GHEA Grapalat" w:cs="Calibri"/>
                <w:b/>
                <w:bCs/>
                <w:color w:val="000000"/>
                <w:sz w:val="18"/>
                <w:szCs w:val="18"/>
                <w:lang w:val="ru-RU"/>
              </w:rPr>
            </w:pPr>
            <w:r>
              <w:rPr>
                <w:rFonts w:ascii="GHEA Grapalat" w:hAnsi="GHEA Grapalat" w:cs="Calibri"/>
                <w:color w:val="000000"/>
                <w:sz w:val="17"/>
                <w:szCs w:val="17"/>
                <w:lang w:val="ru-RU"/>
              </w:rPr>
              <w:t>3) гидротехнические сооружения (гидравлические системы, гидроэнергетические сооружения).</w:t>
            </w:r>
          </w:p>
        </w:tc>
        <w:tc>
          <w:tcPr>
            <w:tcW w:w="1179" w:type="dxa"/>
            <w:tcBorders>
              <w:top w:val="single" w:sz="4" w:space="0" w:color="auto"/>
              <w:left w:val="single" w:sz="4" w:space="0" w:color="auto"/>
              <w:bottom w:val="single" w:sz="4" w:space="0" w:color="auto"/>
              <w:right w:val="single" w:sz="4" w:space="0" w:color="auto"/>
            </w:tcBorders>
            <w:vAlign w:val="center"/>
          </w:tcPr>
          <w:p w14:paraId="30DFB82D" w14:textId="1660FAED" w:rsidR="00DB3D4A" w:rsidRPr="0067689E" w:rsidRDefault="00DB3D4A" w:rsidP="00DB3D4A">
            <w:pPr>
              <w:widowControl w:val="0"/>
              <w:spacing w:after="120"/>
              <w:jc w:val="center"/>
              <w:rPr>
                <w:rFonts w:ascii="GHEA Grapalat" w:hAnsi="GHEA Grapalat"/>
                <w:iCs/>
                <w:sz w:val="16"/>
                <w:szCs w:val="18"/>
                <w:lang w:val="hy-AM"/>
              </w:rPr>
            </w:pPr>
            <w:r w:rsidRPr="0067689E">
              <w:rPr>
                <w:rFonts w:ascii="GHEA Grapalat" w:hAnsi="GHEA Grapalat"/>
                <w:iCs/>
                <w:sz w:val="16"/>
                <w:szCs w:val="18"/>
                <w:lang w:val="hy-AM"/>
              </w:rPr>
              <w:lastRenderedPageBreak/>
              <w:t>драм</w:t>
            </w:r>
          </w:p>
        </w:tc>
        <w:tc>
          <w:tcPr>
            <w:tcW w:w="1360" w:type="dxa"/>
            <w:tcBorders>
              <w:top w:val="single" w:sz="4" w:space="0" w:color="auto"/>
              <w:left w:val="single" w:sz="4" w:space="0" w:color="auto"/>
              <w:bottom w:val="single" w:sz="4" w:space="0" w:color="auto"/>
              <w:right w:val="single" w:sz="4" w:space="0" w:color="auto"/>
            </w:tcBorders>
            <w:vAlign w:val="center"/>
          </w:tcPr>
          <w:p w14:paraId="11A96EFE" w14:textId="77777777" w:rsidR="00DB3D4A" w:rsidRPr="00E40AC8" w:rsidRDefault="00DB3D4A" w:rsidP="00DB3D4A">
            <w:pPr>
              <w:widowControl w:val="0"/>
              <w:spacing w:after="120"/>
              <w:jc w:val="center"/>
              <w:rPr>
                <w:rFonts w:ascii="GHEA Grapalat" w:hAnsi="GHEA Grapalat"/>
                <w:sz w:val="20"/>
              </w:rPr>
            </w:pPr>
          </w:p>
        </w:tc>
        <w:tc>
          <w:tcPr>
            <w:tcW w:w="824" w:type="dxa"/>
            <w:tcBorders>
              <w:top w:val="single" w:sz="4" w:space="0" w:color="auto"/>
              <w:left w:val="single" w:sz="4" w:space="0" w:color="auto"/>
              <w:bottom w:val="single" w:sz="4" w:space="0" w:color="auto"/>
              <w:right w:val="single" w:sz="4" w:space="0" w:color="auto"/>
            </w:tcBorders>
            <w:vAlign w:val="center"/>
          </w:tcPr>
          <w:p w14:paraId="2C13B52E" w14:textId="21871497" w:rsidR="00DB3D4A" w:rsidRDefault="00DB3D4A" w:rsidP="00DB3D4A">
            <w:pPr>
              <w:widowControl w:val="0"/>
              <w:spacing w:after="120"/>
              <w:jc w:val="center"/>
              <w:rPr>
                <w:rFonts w:ascii="GHEA Grapalat" w:hAnsi="GHEA Grapalat"/>
                <w:sz w:val="20"/>
              </w:rPr>
            </w:pPr>
            <w:r>
              <w:rPr>
                <w:rFonts w:ascii="GHEA Grapalat" w:hAnsi="GHEA Grapalat"/>
                <w:sz w:val="20"/>
              </w:rPr>
              <w:t>1</w:t>
            </w:r>
          </w:p>
        </w:tc>
        <w:tc>
          <w:tcPr>
            <w:tcW w:w="1820" w:type="dxa"/>
            <w:tcBorders>
              <w:top w:val="single" w:sz="4" w:space="0" w:color="auto"/>
              <w:left w:val="single" w:sz="4" w:space="0" w:color="auto"/>
              <w:bottom w:val="single" w:sz="4" w:space="0" w:color="auto"/>
              <w:right w:val="single" w:sz="4" w:space="0" w:color="auto"/>
            </w:tcBorders>
            <w:shd w:val="clear" w:color="auto" w:fill="auto"/>
            <w:vAlign w:val="center"/>
          </w:tcPr>
          <w:p w14:paraId="6C63BCA4" w14:textId="77777777" w:rsidR="002C32F1" w:rsidRDefault="002C32F1" w:rsidP="002C32F1">
            <w:pPr>
              <w:spacing w:line="256" w:lineRule="auto"/>
              <w:jc w:val="center"/>
              <w:rPr>
                <w:rFonts w:ascii="GHEA Grapalat" w:hAnsi="GHEA Grapalat"/>
                <w:sz w:val="18"/>
              </w:rPr>
            </w:pPr>
            <w:r>
              <w:rPr>
                <w:rFonts w:ascii="GHEA Grapalat" w:hAnsi="GHEA Grapalat"/>
                <w:sz w:val="18"/>
              </w:rPr>
              <w:t>Давташенский административный район</w:t>
            </w:r>
          </w:p>
          <w:p w14:paraId="0B1A7450" w14:textId="362AA191" w:rsidR="00DB3D4A" w:rsidRPr="00B86D70" w:rsidRDefault="00DB3D4A" w:rsidP="00DB3D4A">
            <w:pPr>
              <w:widowControl w:val="0"/>
              <w:spacing w:after="120"/>
              <w:jc w:val="center"/>
              <w:rPr>
                <w:rFonts w:ascii="GHEA Grapalat" w:hAnsi="GHEA Grapalat"/>
                <w:sz w:val="14"/>
                <w:szCs w:val="14"/>
                <w:lang w:val="hy-AM"/>
              </w:rPr>
            </w:pPr>
          </w:p>
        </w:tc>
        <w:tc>
          <w:tcPr>
            <w:tcW w:w="1887" w:type="dxa"/>
            <w:tcBorders>
              <w:top w:val="single" w:sz="4" w:space="0" w:color="auto"/>
              <w:left w:val="nil"/>
              <w:right w:val="single" w:sz="4" w:space="0" w:color="auto"/>
            </w:tcBorders>
            <w:shd w:val="clear" w:color="auto" w:fill="auto"/>
            <w:vAlign w:val="center"/>
          </w:tcPr>
          <w:p w14:paraId="10ECE94C" w14:textId="551DA4E4" w:rsidR="00DB3D4A" w:rsidRPr="00B86D70" w:rsidRDefault="00DB3D4A" w:rsidP="00DB3D4A">
            <w:pPr>
              <w:widowControl w:val="0"/>
              <w:spacing w:after="120"/>
              <w:jc w:val="center"/>
              <w:rPr>
                <w:rFonts w:ascii="GHEA Grapalat" w:hAnsi="GHEA Grapalat"/>
                <w:sz w:val="14"/>
                <w:szCs w:val="14"/>
                <w:lang w:val="hy-AM"/>
              </w:rPr>
            </w:pPr>
            <w:r>
              <w:rPr>
                <w:rFonts w:ascii="GHEA Grapalat" w:hAnsi="GHEA Grapalat" w:cs="Calibri"/>
                <w:color w:val="000000"/>
                <w:sz w:val="16"/>
                <w:szCs w:val="16"/>
              </w:rPr>
              <w:t>Контракт вступает в силу с даты утверждения договора на приобретение строительных работ и действует одновременно со строительными работами.</w:t>
            </w:r>
          </w:p>
        </w:tc>
      </w:tr>
    </w:tbl>
    <w:p w14:paraId="0E136D1A" w14:textId="77777777" w:rsidR="00D54B46" w:rsidRPr="00AD29CE" w:rsidRDefault="00D54B46" w:rsidP="00D54B46">
      <w:pPr>
        <w:widowControl w:val="0"/>
        <w:spacing w:after="160" w:line="360" w:lineRule="auto"/>
        <w:jc w:val="center"/>
        <w:rPr>
          <w:rFonts w:ascii="GHEA Grapalat" w:hAnsi="GHEA Grapalat"/>
        </w:rPr>
      </w:pPr>
    </w:p>
    <w:tbl>
      <w:tblPr>
        <w:tblW w:w="9639" w:type="dxa"/>
        <w:jc w:val="center"/>
        <w:tblLayout w:type="fixed"/>
        <w:tblLook w:val="0000" w:firstRow="0" w:lastRow="0" w:firstColumn="0" w:lastColumn="0" w:noHBand="0" w:noVBand="0"/>
      </w:tblPr>
      <w:tblGrid>
        <w:gridCol w:w="4536"/>
        <w:gridCol w:w="760"/>
        <w:gridCol w:w="4343"/>
      </w:tblGrid>
      <w:tr w:rsidR="00D54B46" w:rsidRPr="00AD29CE" w14:paraId="6EBED91B" w14:textId="77777777" w:rsidTr="00EA35BC">
        <w:trPr>
          <w:jc w:val="center"/>
        </w:trPr>
        <w:tc>
          <w:tcPr>
            <w:tcW w:w="4536" w:type="dxa"/>
          </w:tcPr>
          <w:p w14:paraId="1A4D48A0" w14:textId="77777777" w:rsidR="00D54B46" w:rsidRPr="00AD29CE" w:rsidRDefault="00D54B46" w:rsidP="00EA35BC">
            <w:pPr>
              <w:widowControl w:val="0"/>
              <w:spacing w:after="160" w:line="360" w:lineRule="auto"/>
              <w:jc w:val="center"/>
              <w:rPr>
                <w:rFonts w:ascii="GHEA Grapalat" w:hAnsi="GHEA Grapalat" w:cs="Sylfaen"/>
                <w:b/>
                <w:bCs/>
              </w:rPr>
            </w:pPr>
            <w:r w:rsidRPr="00AD29CE">
              <w:rPr>
                <w:rFonts w:ascii="GHEA Grapalat" w:hAnsi="GHEA Grapalat"/>
                <w:b/>
              </w:rPr>
              <w:t>ЗАКАЗЧИК</w:t>
            </w:r>
          </w:p>
          <w:p w14:paraId="21E7F539" w14:textId="77777777" w:rsidR="00D54B46" w:rsidRPr="00E40AC8" w:rsidRDefault="00D54B46" w:rsidP="00EA35BC">
            <w:pPr>
              <w:widowControl w:val="0"/>
              <w:jc w:val="center"/>
              <w:rPr>
                <w:rFonts w:ascii="GHEA Grapalat" w:hAnsi="GHEA Grapalat"/>
                <w:lang w:val="en-US"/>
              </w:rPr>
            </w:pPr>
            <w:r>
              <w:rPr>
                <w:rFonts w:ascii="GHEA Grapalat" w:hAnsi="GHEA Grapalat"/>
                <w:lang w:val="en-US"/>
              </w:rPr>
              <w:t>___________________________</w:t>
            </w:r>
          </w:p>
          <w:p w14:paraId="5AB7500A" w14:textId="77777777" w:rsidR="00D54B46" w:rsidRPr="00E40AC8" w:rsidRDefault="00D54B46" w:rsidP="00EA35BC">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14:paraId="458682A6" w14:textId="77777777" w:rsidR="00D54B46" w:rsidRPr="00AD29CE" w:rsidRDefault="00D54B46" w:rsidP="00EA35BC">
            <w:pPr>
              <w:widowControl w:val="0"/>
              <w:spacing w:after="160" w:line="360" w:lineRule="auto"/>
              <w:jc w:val="center"/>
              <w:rPr>
                <w:rFonts w:ascii="GHEA Grapalat" w:hAnsi="GHEA Grapalat"/>
              </w:rPr>
            </w:pPr>
            <w:r w:rsidRPr="00AD29CE">
              <w:rPr>
                <w:rFonts w:ascii="GHEA Grapalat" w:hAnsi="GHEA Grapalat"/>
              </w:rPr>
              <w:t>М. П.</w:t>
            </w:r>
          </w:p>
        </w:tc>
        <w:tc>
          <w:tcPr>
            <w:tcW w:w="760" w:type="dxa"/>
          </w:tcPr>
          <w:p w14:paraId="544EED2D" w14:textId="77777777" w:rsidR="00D54B46" w:rsidRPr="00AD29CE" w:rsidRDefault="00D54B46" w:rsidP="00EA35BC">
            <w:pPr>
              <w:widowControl w:val="0"/>
              <w:spacing w:after="160" w:line="360" w:lineRule="auto"/>
              <w:jc w:val="center"/>
              <w:rPr>
                <w:rFonts w:ascii="GHEA Grapalat" w:hAnsi="GHEA Grapalat"/>
              </w:rPr>
            </w:pPr>
          </w:p>
        </w:tc>
        <w:tc>
          <w:tcPr>
            <w:tcW w:w="4343" w:type="dxa"/>
          </w:tcPr>
          <w:p w14:paraId="72EDAD23" w14:textId="77777777" w:rsidR="00D54B46" w:rsidRPr="00AD29CE" w:rsidRDefault="00D54B46" w:rsidP="00EA35BC">
            <w:pPr>
              <w:widowControl w:val="0"/>
              <w:spacing w:after="160" w:line="360" w:lineRule="auto"/>
              <w:jc w:val="center"/>
              <w:rPr>
                <w:rFonts w:ascii="GHEA Grapalat" w:hAnsi="GHEA Grapalat" w:cs="Sylfaen"/>
                <w:b/>
                <w:bCs/>
              </w:rPr>
            </w:pPr>
            <w:r w:rsidRPr="00AD29CE">
              <w:rPr>
                <w:rFonts w:ascii="GHEA Grapalat" w:hAnsi="GHEA Grapalat"/>
                <w:b/>
              </w:rPr>
              <w:t>ИСПОЛНИТЕЛЬ</w:t>
            </w:r>
          </w:p>
          <w:p w14:paraId="23181718" w14:textId="77777777" w:rsidR="00D54B46" w:rsidRPr="00E40AC8" w:rsidRDefault="00D54B46" w:rsidP="00EA35BC">
            <w:pPr>
              <w:widowControl w:val="0"/>
              <w:jc w:val="center"/>
              <w:rPr>
                <w:rFonts w:ascii="GHEA Grapalat" w:hAnsi="GHEA Grapalat"/>
                <w:lang w:val="en-US"/>
              </w:rPr>
            </w:pPr>
            <w:r>
              <w:rPr>
                <w:rFonts w:ascii="GHEA Grapalat" w:hAnsi="GHEA Grapalat"/>
                <w:lang w:val="en-US"/>
              </w:rPr>
              <w:t>__________________________</w:t>
            </w:r>
          </w:p>
          <w:p w14:paraId="6E3AC577" w14:textId="77777777" w:rsidR="00D54B46" w:rsidRPr="00E40AC8" w:rsidRDefault="00D54B46" w:rsidP="00EA35BC">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14:paraId="5FB64696" w14:textId="77777777" w:rsidR="00D54B46" w:rsidRPr="00AD29CE" w:rsidRDefault="00D54B46" w:rsidP="00EA35BC">
            <w:pPr>
              <w:widowControl w:val="0"/>
              <w:spacing w:after="160" w:line="360" w:lineRule="auto"/>
              <w:jc w:val="center"/>
              <w:rPr>
                <w:rFonts w:ascii="GHEA Grapalat" w:hAnsi="GHEA Grapalat"/>
              </w:rPr>
            </w:pPr>
            <w:r w:rsidRPr="00AD29CE">
              <w:rPr>
                <w:rFonts w:ascii="GHEA Grapalat" w:hAnsi="GHEA Grapalat"/>
              </w:rPr>
              <w:t>М. П.</w:t>
            </w:r>
          </w:p>
        </w:tc>
      </w:tr>
    </w:tbl>
    <w:p w14:paraId="2A9BE13D" w14:textId="77777777" w:rsidR="00D54B46" w:rsidRPr="00AD29CE" w:rsidRDefault="00D54B46" w:rsidP="00D54B46">
      <w:pPr>
        <w:widowControl w:val="0"/>
        <w:spacing w:after="160" w:line="360" w:lineRule="auto"/>
        <w:jc w:val="center"/>
        <w:rPr>
          <w:rFonts w:ascii="GHEA Grapalat" w:hAnsi="GHEA Grapalat"/>
        </w:rPr>
      </w:pPr>
      <w:r w:rsidRPr="00B25B31">
        <w:rPr>
          <w:rFonts w:ascii="GHEA Grapalat" w:hAnsi="GHEA Grapalat"/>
        </w:rPr>
        <w:lastRenderedPageBreak/>
        <w:t>* 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sidRPr="00AD29CE">
        <w:rPr>
          <w:rFonts w:ascii="GHEA Grapalat" w:hAnsi="GHEA Grapalat"/>
        </w:rPr>
        <w:br w:type="page"/>
      </w:r>
    </w:p>
    <w:p w14:paraId="391CA186" w14:textId="77777777" w:rsidR="00D54B46" w:rsidRDefault="00D54B46" w:rsidP="00D54B46">
      <w:pPr>
        <w:widowControl w:val="0"/>
        <w:spacing w:after="160" w:line="360" w:lineRule="auto"/>
        <w:ind w:firstLine="567"/>
        <w:jc w:val="right"/>
        <w:rPr>
          <w:rFonts w:ascii="GHEA Grapalat" w:hAnsi="GHEA Grapalat"/>
          <w:i/>
        </w:rPr>
        <w:sectPr w:rsidR="00D54B46" w:rsidSect="00D54B46">
          <w:footnotePr>
            <w:pos w:val="beneathText"/>
          </w:footnotePr>
          <w:pgSz w:w="16840" w:h="11907" w:orient="landscape" w:code="9"/>
          <w:pgMar w:top="1411" w:right="432" w:bottom="1411" w:left="850" w:header="562" w:footer="562" w:gutter="0"/>
          <w:cols w:space="720"/>
          <w:titlePg/>
          <w:docGrid w:linePitch="326"/>
        </w:sectPr>
      </w:pPr>
    </w:p>
    <w:p w14:paraId="1A6D6CA5" w14:textId="77777777" w:rsidR="00D54B46" w:rsidRPr="00AD29CE" w:rsidRDefault="00D54B46" w:rsidP="00D54B46">
      <w:pPr>
        <w:widowControl w:val="0"/>
        <w:spacing w:after="160" w:line="360" w:lineRule="auto"/>
        <w:jc w:val="right"/>
        <w:rPr>
          <w:rFonts w:ascii="GHEA Grapalat" w:hAnsi="GHEA Grapalat"/>
          <w:i/>
        </w:rPr>
      </w:pPr>
      <w:r w:rsidRPr="00AD29CE">
        <w:rPr>
          <w:rFonts w:ascii="GHEA Grapalat" w:hAnsi="GHEA Grapalat"/>
          <w:i/>
        </w:rPr>
        <w:lastRenderedPageBreak/>
        <w:t>Приложение № 2</w:t>
      </w:r>
    </w:p>
    <w:p w14:paraId="72EDBD0C" w14:textId="77777777" w:rsidR="00D54B46" w:rsidRPr="00AD29CE" w:rsidRDefault="00D54B46" w:rsidP="00D54B46">
      <w:pPr>
        <w:widowControl w:val="0"/>
        <w:spacing w:after="160" w:line="360" w:lineRule="auto"/>
        <w:jc w:val="right"/>
        <w:rPr>
          <w:rFonts w:ascii="GHEA Grapalat" w:hAnsi="GHEA Grapalat"/>
          <w:i/>
        </w:rPr>
      </w:pPr>
      <w:r w:rsidRPr="00AD29CE">
        <w:rPr>
          <w:rFonts w:ascii="GHEA Grapalat" w:hAnsi="GHEA Grapalat"/>
          <w:i/>
        </w:rPr>
        <w:t xml:space="preserve">к Договору под кодом </w:t>
      </w:r>
      <w:r w:rsidRPr="00561745">
        <w:rPr>
          <w:rFonts w:ascii="GHEA Grapalat" w:hAnsi="GHEA Grapalat"/>
          <w:i/>
        </w:rPr>
        <w:br/>
      </w:r>
      <w:r>
        <w:rPr>
          <w:rFonts w:ascii="GHEA Grapalat" w:hAnsi="GHEA Grapalat"/>
          <w:i/>
        </w:rPr>
        <w:t xml:space="preserve"> </w:t>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14:paraId="257A5DA9" w14:textId="77777777" w:rsidR="00D54B46" w:rsidRPr="00AD29CE" w:rsidRDefault="00D54B46" w:rsidP="00D54B46">
      <w:pPr>
        <w:widowControl w:val="0"/>
        <w:tabs>
          <w:tab w:val="left" w:pos="9540"/>
        </w:tabs>
        <w:spacing w:after="160" w:line="360" w:lineRule="auto"/>
        <w:jc w:val="center"/>
        <w:rPr>
          <w:rFonts w:ascii="GHEA Grapalat" w:hAnsi="GHEA Grapalat"/>
        </w:rPr>
      </w:pPr>
    </w:p>
    <w:p w14:paraId="6267F03D" w14:textId="77777777" w:rsidR="00D54B46" w:rsidRPr="00CA2754" w:rsidRDefault="00D54B46" w:rsidP="00D54B46">
      <w:pPr>
        <w:widowControl w:val="0"/>
        <w:spacing w:after="160" w:line="360" w:lineRule="auto"/>
        <w:jc w:val="center"/>
        <w:rPr>
          <w:rFonts w:ascii="GHEA Grapalat" w:hAnsi="GHEA Grapalat"/>
          <w:lang w:val="en-US"/>
        </w:rPr>
      </w:pPr>
      <w:r>
        <w:rPr>
          <w:rFonts w:ascii="GHEA Grapalat" w:hAnsi="GHEA Grapalat"/>
        </w:rPr>
        <w:t>ГРАФИК ОПЛАТЫ</w:t>
      </w:r>
      <w:r>
        <w:rPr>
          <w:rStyle w:val="FootnoteReference"/>
          <w:rFonts w:ascii="GHEA Grapalat" w:hAnsi="GHEA Grapalat"/>
        </w:rPr>
        <w:footnoteReference w:customMarkFollows="1" w:id="13"/>
        <w:t>*</w:t>
      </w:r>
    </w:p>
    <w:p w14:paraId="487837D1" w14:textId="77777777" w:rsidR="00D54B46" w:rsidRDefault="00D54B46" w:rsidP="00D54B46">
      <w:pPr>
        <w:widowControl w:val="0"/>
        <w:spacing w:after="160" w:line="360" w:lineRule="auto"/>
        <w:jc w:val="right"/>
        <w:rPr>
          <w:rFonts w:ascii="GHEA Grapalat" w:hAnsi="GHEA Grapalat"/>
        </w:rPr>
      </w:pPr>
      <w:r w:rsidRPr="00AD29CE">
        <w:rPr>
          <w:rFonts w:ascii="GHEA Grapalat" w:hAnsi="GHEA Grapalat"/>
        </w:rPr>
        <w:t>драмов РА</w:t>
      </w:r>
    </w:p>
    <w:tbl>
      <w:tblPr>
        <w:tblW w:w="1434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07"/>
        <w:gridCol w:w="1620"/>
        <w:gridCol w:w="1709"/>
        <w:gridCol w:w="527"/>
        <w:gridCol w:w="233"/>
        <w:gridCol w:w="449"/>
        <w:gridCol w:w="813"/>
        <w:gridCol w:w="563"/>
        <w:gridCol w:w="569"/>
        <w:gridCol w:w="616"/>
        <w:gridCol w:w="644"/>
        <w:gridCol w:w="601"/>
        <w:gridCol w:w="88"/>
        <w:gridCol w:w="523"/>
        <w:gridCol w:w="768"/>
        <w:gridCol w:w="526"/>
        <w:gridCol w:w="824"/>
        <w:gridCol w:w="683"/>
        <w:gridCol w:w="1386"/>
      </w:tblGrid>
      <w:tr w:rsidR="00D54B46" w:rsidRPr="00F412AC" w14:paraId="362EDA8D" w14:textId="77777777" w:rsidTr="00B86D70">
        <w:trPr>
          <w:trHeight w:val="242"/>
          <w:jc w:val="center"/>
        </w:trPr>
        <w:tc>
          <w:tcPr>
            <w:tcW w:w="14349" w:type="dxa"/>
            <w:gridSpan w:val="19"/>
            <w:vAlign w:val="center"/>
          </w:tcPr>
          <w:p w14:paraId="470216BB" w14:textId="77777777" w:rsidR="00D54B46" w:rsidRPr="00F412AC" w:rsidRDefault="00D54B46" w:rsidP="00EA35BC">
            <w:pPr>
              <w:widowControl w:val="0"/>
              <w:spacing w:after="120"/>
              <w:jc w:val="center"/>
              <w:rPr>
                <w:rFonts w:ascii="GHEA Grapalat" w:hAnsi="GHEA Grapalat"/>
                <w:sz w:val="16"/>
              </w:rPr>
            </w:pPr>
            <w:r w:rsidRPr="00F412AC">
              <w:rPr>
                <w:rFonts w:ascii="GHEA Grapalat" w:hAnsi="GHEA Grapalat"/>
                <w:sz w:val="16"/>
              </w:rPr>
              <w:t>Услуги</w:t>
            </w:r>
          </w:p>
        </w:tc>
      </w:tr>
      <w:tr w:rsidR="00CF6583" w:rsidRPr="00F412AC" w14:paraId="4B037055" w14:textId="77777777" w:rsidTr="00B86D70">
        <w:trPr>
          <w:trHeight w:val="620"/>
          <w:jc w:val="center"/>
        </w:trPr>
        <w:tc>
          <w:tcPr>
            <w:tcW w:w="1207" w:type="dxa"/>
            <w:vMerge w:val="restart"/>
            <w:vAlign w:val="center"/>
          </w:tcPr>
          <w:p w14:paraId="3E832C2A" w14:textId="77777777" w:rsidR="00CF6583" w:rsidRPr="00F412AC" w:rsidRDefault="00CF6583" w:rsidP="00EA35BC">
            <w:pPr>
              <w:widowControl w:val="0"/>
              <w:spacing w:after="120"/>
              <w:jc w:val="center"/>
              <w:rPr>
                <w:rFonts w:ascii="GHEA Grapalat" w:hAnsi="GHEA Grapalat"/>
                <w:sz w:val="16"/>
              </w:rPr>
            </w:pPr>
            <w:r w:rsidRPr="00F412AC">
              <w:rPr>
                <w:rFonts w:ascii="GHEA Grapalat" w:hAnsi="GHEA Grapalat"/>
                <w:sz w:val="16"/>
              </w:rPr>
              <w:t>номер предусмотренного приглашением лота</w:t>
            </w:r>
          </w:p>
        </w:tc>
        <w:tc>
          <w:tcPr>
            <w:tcW w:w="1620" w:type="dxa"/>
            <w:vMerge w:val="restart"/>
            <w:vAlign w:val="center"/>
          </w:tcPr>
          <w:p w14:paraId="49421209" w14:textId="77777777" w:rsidR="00CF6583" w:rsidRPr="00F412AC" w:rsidRDefault="00CF6583" w:rsidP="00EA35BC">
            <w:pPr>
              <w:widowControl w:val="0"/>
              <w:spacing w:after="120"/>
              <w:jc w:val="center"/>
              <w:rPr>
                <w:rFonts w:ascii="GHEA Grapalat" w:hAnsi="GHEA Grapalat"/>
                <w:sz w:val="16"/>
              </w:rPr>
            </w:pPr>
            <w:r w:rsidRPr="00F412AC">
              <w:rPr>
                <w:rFonts w:ascii="GHEA Grapalat" w:hAnsi="GHEA Grapalat"/>
                <w:sz w:val="16"/>
              </w:rPr>
              <w:t>промежуточный код, предусмотренный планом закупок по классификации ЕЗК (CPV)</w:t>
            </w:r>
          </w:p>
        </w:tc>
        <w:tc>
          <w:tcPr>
            <w:tcW w:w="2236" w:type="dxa"/>
            <w:gridSpan w:val="2"/>
            <w:vMerge w:val="restart"/>
            <w:vAlign w:val="center"/>
          </w:tcPr>
          <w:p w14:paraId="06BAC7C1" w14:textId="77777777" w:rsidR="00CF6583" w:rsidRPr="00F412AC" w:rsidRDefault="00CF6583" w:rsidP="00EA35BC">
            <w:pPr>
              <w:widowControl w:val="0"/>
              <w:spacing w:after="120"/>
              <w:jc w:val="center"/>
              <w:rPr>
                <w:rFonts w:ascii="GHEA Grapalat" w:hAnsi="GHEA Grapalat"/>
                <w:sz w:val="16"/>
              </w:rPr>
            </w:pPr>
            <w:r w:rsidRPr="00F412AC">
              <w:rPr>
                <w:rFonts w:ascii="GHEA Grapalat" w:hAnsi="GHEA Grapalat"/>
                <w:sz w:val="16"/>
              </w:rPr>
              <w:t>наименование</w:t>
            </w:r>
          </w:p>
        </w:tc>
        <w:tc>
          <w:tcPr>
            <w:tcW w:w="9286" w:type="dxa"/>
            <w:gridSpan w:val="15"/>
            <w:vAlign w:val="center"/>
          </w:tcPr>
          <w:p w14:paraId="468DDA7B" w14:textId="77777777" w:rsidR="00CF6583" w:rsidRPr="00CA2754" w:rsidRDefault="00CF6583" w:rsidP="00EA35BC">
            <w:pPr>
              <w:widowControl w:val="0"/>
              <w:spacing w:after="120"/>
              <w:jc w:val="both"/>
              <w:rPr>
                <w:rFonts w:ascii="GHEA Grapalat" w:hAnsi="GHEA Grapalat"/>
                <w:sz w:val="16"/>
              </w:rPr>
            </w:pPr>
            <w:r w:rsidRPr="00F412AC">
              <w:rPr>
                <w:rFonts w:ascii="GHEA Grapalat" w:hAnsi="GHEA Grapalat"/>
                <w:sz w:val="16"/>
              </w:rPr>
              <w:t xml:space="preserve">Оплату </w:t>
            </w:r>
            <w:r>
              <w:rPr>
                <w:rFonts w:ascii="GHEA Grapalat" w:hAnsi="GHEA Grapalat"/>
                <w:sz w:val="16"/>
              </w:rPr>
              <w:t>услуги</w:t>
            </w:r>
            <w:r w:rsidRPr="00F412AC">
              <w:rPr>
                <w:rFonts w:ascii="GHEA Grapalat" w:hAnsi="GHEA Grapalat"/>
                <w:sz w:val="16"/>
              </w:rPr>
              <w:t xml:space="preserve"> пр</w:t>
            </w:r>
            <w:r>
              <w:rPr>
                <w:rFonts w:ascii="GHEA Grapalat" w:hAnsi="GHEA Grapalat"/>
                <w:sz w:val="16"/>
              </w:rPr>
              <w:t>едусматривается произвести в 202</w:t>
            </w:r>
            <w:r w:rsidRPr="00F412AC">
              <w:rPr>
                <w:rFonts w:ascii="GHEA Grapalat" w:hAnsi="GHEA Grapalat"/>
                <w:sz w:val="16"/>
              </w:rPr>
              <w:tab/>
            </w:r>
            <w:r>
              <w:rPr>
                <w:rFonts w:ascii="GHEA Grapalat" w:hAnsi="GHEA Grapalat"/>
                <w:sz w:val="16"/>
              </w:rPr>
              <w:t>г., по месяцам, в том числе</w:t>
            </w:r>
            <w:r>
              <w:rPr>
                <w:rStyle w:val="FootnoteReference"/>
                <w:rFonts w:ascii="GHEA Grapalat" w:hAnsi="GHEA Grapalat"/>
                <w:sz w:val="16"/>
              </w:rPr>
              <w:footnoteReference w:customMarkFollows="1" w:id="14"/>
              <w:t>**</w:t>
            </w:r>
          </w:p>
        </w:tc>
      </w:tr>
      <w:tr w:rsidR="00CF6583" w:rsidRPr="00F412AC" w14:paraId="3A51ECA1" w14:textId="77777777" w:rsidTr="00B86D70">
        <w:trPr>
          <w:trHeight w:val="742"/>
          <w:jc w:val="center"/>
        </w:trPr>
        <w:tc>
          <w:tcPr>
            <w:tcW w:w="1207" w:type="dxa"/>
            <w:vMerge/>
          </w:tcPr>
          <w:p w14:paraId="5DF949F0" w14:textId="77777777" w:rsidR="00CF6583" w:rsidRPr="00E40AC8" w:rsidRDefault="00CF6583" w:rsidP="00EA35BC">
            <w:pPr>
              <w:widowControl w:val="0"/>
              <w:spacing w:after="120"/>
              <w:jc w:val="center"/>
              <w:rPr>
                <w:rFonts w:ascii="GHEA Grapalat" w:hAnsi="GHEA Grapalat"/>
                <w:sz w:val="20"/>
              </w:rPr>
            </w:pPr>
          </w:p>
        </w:tc>
        <w:tc>
          <w:tcPr>
            <w:tcW w:w="1620" w:type="dxa"/>
            <w:vMerge/>
          </w:tcPr>
          <w:p w14:paraId="3F966CF4" w14:textId="77777777" w:rsidR="00CF6583" w:rsidRPr="00E40AC8" w:rsidRDefault="00CF6583" w:rsidP="00EA35BC">
            <w:pPr>
              <w:widowControl w:val="0"/>
              <w:spacing w:after="120"/>
              <w:jc w:val="center"/>
              <w:rPr>
                <w:rFonts w:ascii="GHEA Grapalat" w:hAnsi="GHEA Grapalat"/>
                <w:sz w:val="20"/>
              </w:rPr>
            </w:pPr>
          </w:p>
        </w:tc>
        <w:tc>
          <w:tcPr>
            <w:tcW w:w="2236" w:type="dxa"/>
            <w:gridSpan w:val="2"/>
            <w:vMerge/>
          </w:tcPr>
          <w:p w14:paraId="08DEB4A5" w14:textId="77777777" w:rsidR="00CF6583" w:rsidRPr="00F412AC" w:rsidRDefault="00CF6583" w:rsidP="00EA35BC">
            <w:pPr>
              <w:widowControl w:val="0"/>
              <w:spacing w:after="120"/>
              <w:jc w:val="center"/>
              <w:rPr>
                <w:rFonts w:ascii="GHEA Grapalat" w:hAnsi="GHEA Grapalat"/>
                <w:sz w:val="16"/>
              </w:rPr>
            </w:pPr>
          </w:p>
        </w:tc>
        <w:tc>
          <w:tcPr>
            <w:tcW w:w="682" w:type="dxa"/>
            <w:gridSpan w:val="2"/>
            <w:vAlign w:val="center"/>
          </w:tcPr>
          <w:p w14:paraId="62C4D5E9" w14:textId="77777777" w:rsidR="00CF6583" w:rsidRPr="00F412AC" w:rsidRDefault="00CF6583" w:rsidP="00EA35BC">
            <w:pPr>
              <w:widowControl w:val="0"/>
              <w:spacing w:after="120"/>
              <w:ind w:left="-161" w:right="-148"/>
              <w:jc w:val="center"/>
              <w:rPr>
                <w:rFonts w:ascii="GHEA Grapalat" w:hAnsi="GHEA Grapalat"/>
                <w:sz w:val="16"/>
              </w:rPr>
            </w:pPr>
            <w:r w:rsidRPr="00F412AC">
              <w:rPr>
                <w:rFonts w:ascii="GHEA Grapalat" w:hAnsi="GHEA Grapalat"/>
                <w:sz w:val="16"/>
              </w:rPr>
              <w:t>январь</w:t>
            </w:r>
          </w:p>
        </w:tc>
        <w:tc>
          <w:tcPr>
            <w:tcW w:w="813" w:type="dxa"/>
            <w:vAlign w:val="center"/>
          </w:tcPr>
          <w:p w14:paraId="344F3FC9" w14:textId="77777777" w:rsidR="00CF6583" w:rsidRPr="00F412AC" w:rsidRDefault="00CF6583" w:rsidP="00EA35BC">
            <w:pPr>
              <w:widowControl w:val="0"/>
              <w:spacing w:after="120"/>
              <w:ind w:left="-68" w:right="-108"/>
              <w:jc w:val="center"/>
              <w:rPr>
                <w:rFonts w:ascii="GHEA Grapalat" w:hAnsi="GHEA Grapalat" w:cs="Sylfaen"/>
                <w:sz w:val="16"/>
              </w:rPr>
            </w:pPr>
            <w:r w:rsidRPr="00F412AC">
              <w:rPr>
                <w:rFonts w:ascii="GHEA Grapalat" w:hAnsi="GHEA Grapalat"/>
                <w:sz w:val="16"/>
              </w:rPr>
              <w:t>февраль</w:t>
            </w:r>
          </w:p>
        </w:tc>
        <w:tc>
          <w:tcPr>
            <w:tcW w:w="563" w:type="dxa"/>
            <w:vAlign w:val="center"/>
          </w:tcPr>
          <w:p w14:paraId="5F4ECA53" w14:textId="77777777" w:rsidR="00CF6583" w:rsidRPr="00F412AC" w:rsidRDefault="00CF6583" w:rsidP="00EA35BC">
            <w:pPr>
              <w:widowControl w:val="0"/>
              <w:spacing w:after="120"/>
              <w:ind w:left="-73" w:right="-73"/>
              <w:jc w:val="center"/>
              <w:rPr>
                <w:rFonts w:ascii="GHEA Grapalat" w:hAnsi="GHEA Grapalat"/>
                <w:sz w:val="16"/>
              </w:rPr>
            </w:pPr>
            <w:r w:rsidRPr="00F412AC">
              <w:rPr>
                <w:rFonts w:ascii="GHEA Grapalat" w:hAnsi="GHEA Grapalat"/>
                <w:sz w:val="16"/>
              </w:rPr>
              <w:t>март</w:t>
            </w:r>
          </w:p>
        </w:tc>
        <w:tc>
          <w:tcPr>
            <w:tcW w:w="569" w:type="dxa"/>
            <w:vAlign w:val="center"/>
          </w:tcPr>
          <w:p w14:paraId="6CB4B6DB" w14:textId="77777777" w:rsidR="00CF6583" w:rsidRPr="00F412AC" w:rsidRDefault="00CF6583" w:rsidP="00EA35BC">
            <w:pPr>
              <w:widowControl w:val="0"/>
              <w:spacing w:after="120"/>
              <w:ind w:left="-94" w:right="-80"/>
              <w:jc w:val="center"/>
              <w:rPr>
                <w:rFonts w:ascii="GHEA Grapalat" w:hAnsi="GHEA Grapalat" w:cs="Sylfaen"/>
                <w:sz w:val="16"/>
              </w:rPr>
            </w:pPr>
            <w:r w:rsidRPr="00F412AC">
              <w:rPr>
                <w:rFonts w:ascii="GHEA Grapalat" w:hAnsi="GHEA Grapalat"/>
                <w:sz w:val="16"/>
              </w:rPr>
              <w:t>апрель</w:t>
            </w:r>
          </w:p>
        </w:tc>
        <w:tc>
          <w:tcPr>
            <w:tcW w:w="616" w:type="dxa"/>
            <w:vAlign w:val="center"/>
          </w:tcPr>
          <w:p w14:paraId="6BD7CE31" w14:textId="77777777" w:rsidR="00CF6583" w:rsidRPr="00F412AC" w:rsidRDefault="00CF6583" w:rsidP="00EA35BC">
            <w:pPr>
              <w:widowControl w:val="0"/>
              <w:spacing w:after="120"/>
              <w:ind w:left="-122" w:right="-94"/>
              <w:jc w:val="center"/>
              <w:rPr>
                <w:rFonts w:ascii="GHEA Grapalat" w:hAnsi="GHEA Grapalat"/>
                <w:sz w:val="16"/>
              </w:rPr>
            </w:pPr>
            <w:r w:rsidRPr="00F412AC">
              <w:rPr>
                <w:rFonts w:ascii="GHEA Grapalat" w:hAnsi="GHEA Grapalat"/>
                <w:sz w:val="16"/>
              </w:rPr>
              <w:t>май</w:t>
            </w:r>
          </w:p>
        </w:tc>
        <w:tc>
          <w:tcPr>
            <w:tcW w:w="644" w:type="dxa"/>
            <w:vAlign w:val="center"/>
          </w:tcPr>
          <w:p w14:paraId="510E1786" w14:textId="77777777" w:rsidR="00CF6583" w:rsidRPr="00F412AC" w:rsidRDefault="00CF6583" w:rsidP="00EA35BC">
            <w:pPr>
              <w:widowControl w:val="0"/>
              <w:spacing w:after="120"/>
              <w:ind w:left="-94" w:right="-128"/>
              <w:jc w:val="center"/>
              <w:rPr>
                <w:rFonts w:ascii="GHEA Grapalat" w:hAnsi="GHEA Grapalat"/>
                <w:sz w:val="16"/>
              </w:rPr>
            </w:pPr>
            <w:r w:rsidRPr="00F412AC">
              <w:rPr>
                <w:rFonts w:ascii="GHEA Grapalat" w:hAnsi="GHEA Grapalat"/>
                <w:sz w:val="16"/>
              </w:rPr>
              <w:t>июнь</w:t>
            </w:r>
          </w:p>
        </w:tc>
        <w:tc>
          <w:tcPr>
            <w:tcW w:w="601" w:type="dxa"/>
            <w:vAlign w:val="center"/>
          </w:tcPr>
          <w:p w14:paraId="24A954E9" w14:textId="77777777" w:rsidR="00CF6583" w:rsidRPr="00F412AC" w:rsidRDefault="00CF6583" w:rsidP="00EA35BC">
            <w:pPr>
              <w:widowControl w:val="0"/>
              <w:spacing w:after="120"/>
              <w:ind w:left="-118" w:right="-122"/>
              <w:jc w:val="center"/>
              <w:rPr>
                <w:rFonts w:ascii="GHEA Grapalat" w:hAnsi="GHEA Grapalat"/>
                <w:sz w:val="16"/>
              </w:rPr>
            </w:pPr>
            <w:r w:rsidRPr="00F412AC">
              <w:rPr>
                <w:rFonts w:ascii="GHEA Grapalat" w:hAnsi="GHEA Grapalat"/>
                <w:sz w:val="16"/>
              </w:rPr>
              <w:t>июль</w:t>
            </w:r>
          </w:p>
        </w:tc>
        <w:tc>
          <w:tcPr>
            <w:tcW w:w="611" w:type="dxa"/>
            <w:gridSpan w:val="2"/>
            <w:vAlign w:val="center"/>
          </w:tcPr>
          <w:p w14:paraId="0F2B3156" w14:textId="77777777" w:rsidR="00CF6583" w:rsidRPr="00F412AC" w:rsidRDefault="00CF6583" w:rsidP="00EA35BC">
            <w:pPr>
              <w:widowControl w:val="0"/>
              <w:spacing w:after="120"/>
              <w:ind w:left="-94" w:right="-124"/>
              <w:jc w:val="center"/>
              <w:rPr>
                <w:rFonts w:ascii="GHEA Grapalat" w:hAnsi="GHEA Grapalat"/>
                <w:sz w:val="16"/>
              </w:rPr>
            </w:pPr>
            <w:r w:rsidRPr="00F412AC">
              <w:rPr>
                <w:rFonts w:ascii="GHEA Grapalat" w:hAnsi="GHEA Grapalat"/>
                <w:sz w:val="16"/>
              </w:rPr>
              <w:t>август</w:t>
            </w:r>
          </w:p>
        </w:tc>
        <w:tc>
          <w:tcPr>
            <w:tcW w:w="768" w:type="dxa"/>
            <w:vAlign w:val="center"/>
          </w:tcPr>
          <w:p w14:paraId="071056AF" w14:textId="77777777" w:rsidR="00CF6583" w:rsidRPr="00F412AC" w:rsidRDefault="00CF6583" w:rsidP="00EA35BC">
            <w:pPr>
              <w:widowControl w:val="0"/>
              <w:spacing w:after="120"/>
              <w:ind w:left="-108" w:right="-119"/>
              <w:jc w:val="center"/>
              <w:rPr>
                <w:rFonts w:ascii="GHEA Grapalat" w:hAnsi="GHEA Grapalat"/>
                <w:sz w:val="16"/>
              </w:rPr>
            </w:pPr>
            <w:r w:rsidRPr="00F412AC">
              <w:rPr>
                <w:rFonts w:ascii="GHEA Grapalat" w:hAnsi="GHEA Grapalat"/>
                <w:sz w:val="16"/>
              </w:rPr>
              <w:t>сентябрь</w:t>
            </w:r>
          </w:p>
        </w:tc>
        <w:tc>
          <w:tcPr>
            <w:tcW w:w="526" w:type="dxa"/>
            <w:vAlign w:val="center"/>
          </w:tcPr>
          <w:p w14:paraId="18DA3205" w14:textId="77777777" w:rsidR="00CF6583" w:rsidRPr="00F412AC" w:rsidRDefault="00CF6583" w:rsidP="00EA35BC">
            <w:pPr>
              <w:widowControl w:val="0"/>
              <w:spacing w:after="120"/>
              <w:ind w:left="-113" w:right="-124"/>
              <w:jc w:val="center"/>
              <w:rPr>
                <w:rFonts w:ascii="GHEA Grapalat" w:hAnsi="GHEA Grapalat"/>
                <w:sz w:val="16"/>
              </w:rPr>
            </w:pPr>
            <w:r w:rsidRPr="00F412AC">
              <w:rPr>
                <w:rFonts w:ascii="GHEA Grapalat" w:hAnsi="GHEA Grapalat"/>
                <w:sz w:val="16"/>
              </w:rPr>
              <w:t>октябрь</w:t>
            </w:r>
          </w:p>
        </w:tc>
        <w:tc>
          <w:tcPr>
            <w:tcW w:w="824" w:type="dxa"/>
            <w:vAlign w:val="center"/>
          </w:tcPr>
          <w:p w14:paraId="05BDB75F" w14:textId="77777777" w:rsidR="00CF6583" w:rsidRPr="00F412AC" w:rsidRDefault="00CF6583" w:rsidP="00EA35BC">
            <w:pPr>
              <w:widowControl w:val="0"/>
              <w:spacing w:after="120"/>
              <w:ind w:left="-94" w:right="-108"/>
              <w:jc w:val="center"/>
              <w:rPr>
                <w:rFonts w:ascii="GHEA Grapalat" w:hAnsi="GHEA Grapalat"/>
                <w:sz w:val="16"/>
              </w:rPr>
            </w:pPr>
            <w:r w:rsidRPr="00F412AC">
              <w:rPr>
                <w:rFonts w:ascii="GHEA Grapalat" w:hAnsi="GHEA Grapalat"/>
                <w:sz w:val="16"/>
              </w:rPr>
              <w:t>ноябрь</w:t>
            </w:r>
          </w:p>
        </w:tc>
        <w:tc>
          <w:tcPr>
            <w:tcW w:w="683" w:type="dxa"/>
            <w:vAlign w:val="center"/>
          </w:tcPr>
          <w:p w14:paraId="5A306AE9" w14:textId="77777777" w:rsidR="00CF6583" w:rsidRPr="00F412AC" w:rsidRDefault="00CF6583" w:rsidP="00EA35BC">
            <w:pPr>
              <w:widowControl w:val="0"/>
              <w:spacing w:after="120"/>
              <w:ind w:left="-136" w:right="-80"/>
              <w:jc w:val="center"/>
              <w:rPr>
                <w:rFonts w:ascii="GHEA Grapalat" w:hAnsi="GHEA Grapalat"/>
                <w:sz w:val="16"/>
              </w:rPr>
            </w:pPr>
            <w:r w:rsidRPr="00F412AC">
              <w:rPr>
                <w:rFonts w:ascii="GHEA Grapalat" w:hAnsi="GHEA Grapalat"/>
                <w:sz w:val="16"/>
              </w:rPr>
              <w:t>декабрь</w:t>
            </w:r>
          </w:p>
        </w:tc>
        <w:tc>
          <w:tcPr>
            <w:tcW w:w="1386" w:type="dxa"/>
            <w:vAlign w:val="center"/>
          </w:tcPr>
          <w:p w14:paraId="0E825DB7" w14:textId="77777777" w:rsidR="00CF6583" w:rsidRPr="00CA2754" w:rsidRDefault="00CF6583" w:rsidP="00EA35BC">
            <w:pPr>
              <w:widowControl w:val="0"/>
              <w:spacing w:after="120"/>
              <w:ind w:right="-1"/>
              <w:jc w:val="center"/>
              <w:rPr>
                <w:rFonts w:ascii="GHEA Grapalat" w:hAnsi="GHEA Grapalat"/>
                <w:sz w:val="16"/>
                <w:lang w:val="en-US"/>
              </w:rPr>
            </w:pPr>
            <w:r w:rsidRPr="00F412AC">
              <w:rPr>
                <w:rFonts w:ascii="GHEA Grapalat" w:hAnsi="GHEA Grapalat"/>
                <w:sz w:val="16"/>
              </w:rPr>
              <w:t>Всего</w:t>
            </w:r>
          </w:p>
        </w:tc>
      </w:tr>
      <w:tr w:rsidR="000A7BB6" w:rsidRPr="00F412AC" w14:paraId="2F969307" w14:textId="77777777" w:rsidTr="007A0439">
        <w:trPr>
          <w:trHeight w:val="363"/>
          <w:jc w:val="center"/>
        </w:trPr>
        <w:tc>
          <w:tcPr>
            <w:tcW w:w="1207" w:type="dxa"/>
            <w:vAlign w:val="center"/>
          </w:tcPr>
          <w:p w14:paraId="4C669AE1" w14:textId="0E9902A5" w:rsidR="000A7BB6" w:rsidRPr="00F566BF" w:rsidRDefault="000A7BB6" w:rsidP="000A7BB6">
            <w:pPr>
              <w:jc w:val="center"/>
              <w:rPr>
                <w:rFonts w:ascii="GHEA Grapalat" w:hAnsi="GHEA Grapalat"/>
                <w:sz w:val="20"/>
                <w:lang w:val="es-ES"/>
              </w:rPr>
            </w:pPr>
            <w:r>
              <w:rPr>
                <w:rFonts w:ascii="GHEA Grapalat" w:hAnsi="GHEA Grapalat"/>
                <w:sz w:val="20"/>
                <w:lang w:val="hy-AM"/>
              </w:rPr>
              <w:t>1</w:t>
            </w:r>
          </w:p>
        </w:tc>
        <w:tc>
          <w:tcPr>
            <w:tcW w:w="1620" w:type="dxa"/>
            <w:shd w:val="clear" w:color="auto" w:fill="auto"/>
            <w:vAlign w:val="center"/>
          </w:tcPr>
          <w:p w14:paraId="468CB9CA" w14:textId="77777777" w:rsidR="000A7BB6" w:rsidRPr="00770983" w:rsidRDefault="000A7BB6" w:rsidP="000A7BB6">
            <w:pPr>
              <w:ind w:left="145" w:hanging="145"/>
              <w:jc w:val="center"/>
              <w:rPr>
                <w:rFonts w:ascii="GHEA Grapalat" w:hAnsi="GHEA Grapalat"/>
                <w:sz w:val="18"/>
                <w:szCs w:val="18"/>
                <w:lang w:val="hy-AM"/>
              </w:rPr>
            </w:pPr>
          </w:p>
          <w:p w14:paraId="17508A79" w14:textId="1FC05593" w:rsidR="000A7BB6" w:rsidRPr="00CF6E8C" w:rsidRDefault="000A7BB6" w:rsidP="000A7BB6">
            <w:pPr>
              <w:jc w:val="center"/>
              <w:rPr>
                <w:rFonts w:ascii="GHEA Grapalat" w:hAnsi="GHEA Grapalat"/>
                <w:sz w:val="20"/>
              </w:rPr>
            </w:pPr>
            <w:r w:rsidRPr="00504374">
              <w:rPr>
                <w:rFonts w:ascii="GHEA Grapalat" w:hAnsi="GHEA Grapalat"/>
                <w:sz w:val="18"/>
                <w:szCs w:val="18"/>
                <w:lang w:val="hy-AM"/>
              </w:rPr>
              <w:t xml:space="preserve">71351540/197 </w:t>
            </w:r>
          </w:p>
        </w:tc>
        <w:tc>
          <w:tcPr>
            <w:tcW w:w="223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7DD0A8B" w14:textId="7F7AC5E9" w:rsidR="000A7BB6" w:rsidRPr="00B86D70" w:rsidRDefault="000A7BB6" w:rsidP="000A7BB6">
            <w:pPr>
              <w:jc w:val="center"/>
              <w:rPr>
                <w:rFonts w:ascii="GHEA Grapalat" w:hAnsi="GHEA Grapalat"/>
                <w:sz w:val="18"/>
                <w:szCs w:val="18"/>
                <w:lang w:val="hy-AM"/>
              </w:rPr>
            </w:pPr>
            <w:r w:rsidRPr="009B4090">
              <w:rPr>
                <w:rFonts w:ascii="GHEA Grapalat" w:hAnsi="GHEA Grapalat"/>
                <w:b/>
                <w:bCs/>
              </w:rPr>
              <w:t xml:space="preserve">КОНСАЛТИНГОВЫХ </w:t>
            </w:r>
            <w:r>
              <w:rPr>
                <w:rFonts w:ascii="GHEA Grapalat" w:hAnsi="GHEA Grapalat"/>
                <w:b/>
                <w:bCs/>
              </w:rPr>
              <w:t xml:space="preserve">УСЛУГИ ПО </w:t>
            </w:r>
            <w:r w:rsidRPr="000046CD">
              <w:rPr>
                <w:rFonts w:ascii="GHEA Grapalat" w:hAnsi="GHEA Grapalat"/>
                <w:b/>
                <w:bCs/>
              </w:rPr>
              <w:t>ТЕХНИЧЕСКИЙ НАДЗОР ЗА ТЕКУЩИМ РЕМОНТОМ ПОДЪЕЗДА В МНОГОКВАРТИР</w:t>
            </w:r>
            <w:r w:rsidRPr="000046CD">
              <w:rPr>
                <w:rFonts w:ascii="GHEA Grapalat" w:hAnsi="GHEA Grapalat"/>
                <w:b/>
                <w:bCs/>
              </w:rPr>
              <w:lastRenderedPageBreak/>
              <w:t>НЫЕ ДОМА В АДМИНИСТРАТИВНОМ РАЙОНЕ ДАВТАШЕН</w:t>
            </w:r>
          </w:p>
        </w:tc>
        <w:tc>
          <w:tcPr>
            <w:tcW w:w="682" w:type="dxa"/>
            <w:gridSpan w:val="2"/>
            <w:textDirection w:val="tbRl"/>
            <w:vAlign w:val="center"/>
          </w:tcPr>
          <w:p w14:paraId="45EA2E05" w14:textId="3F46B0DB" w:rsidR="000A7BB6" w:rsidRPr="00A42C01" w:rsidRDefault="000A7BB6" w:rsidP="000A7BB6">
            <w:pPr>
              <w:widowControl w:val="0"/>
              <w:spacing w:after="120"/>
              <w:jc w:val="center"/>
              <w:rPr>
                <w:rFonts w:ascii="GHEA Grapalat" w:hAnsi="GHEA Grapalat"/>
                <w:sz w:val="20"/>
              </w:rPr>
            </w:pPr>
            <w:r w:rsidRPr="00A55C12">
              <w:rPr>
                <w:rFonts w:ascii="GHEA Grapalat" w:hAnsi="GHEA Grapalat" w:cs="Calibri"/>
                <w:sz w:val="20"/>
                <w:szCs w:val="20"/>
              </w:rPr>
              <w:lastRenderedPageBreak/>
              <w:t>0%</w:t>
            </w:r>
          </w:p>
        </w:tc>
        <w:tc>
          <w:tcPr>
            <w:tcW w:w="813" w:type="dxa"/>
            <w:textDirection w:val="tbRl"/>
            <w:vAlign w:val="center"/>
          </w:tcPr>
          <w:p w14:paraId="43F44025" w14:textId="6D271086" w:rsidR="000A7BB6" w:rsidRPr="00F412AC" w:rsidRDefault="000A7BB6" w:rsidP="000A7BB6">
            <w:pPr>
              <w:widowControl w:val="0"/>
              <w:spacing w:after="120"/>
              <w:jc w:val="center"/>
              <w:rPr>
                <w:rFonts w:ascii="GHEA Grapalat" w:hAnsi="GHEA Grapalat"/>
                <w:sz w:val="16"/>
              </w:rPr>
            </w:pPr>
            <w:r w:rsidRPr="00A55C12">
              <w:rPr>
                <w:rFonts w:ascii="GHEA Grapalat" w:hAnsi="GHEA Grapalat" w:cs="Calibri"/>
                <w:sz w:val="20"/>
                <w:szCs w:val="20"/>
              </w:rPr>
              <w:t>0%</w:t>
            </w:r>
          </w:p>
        </w:tc>
        <w:tc>
          <w:tcPr>
            <w:tcW w:w="563" w:type="dxa"/>
            <w:textDirection w:val="tbRl"/>
            <w:vAlign w:val="center"/>
          </w:tcPr>
          <w:p w14:paraId="0C4DAC7A" w14:textId="5522F7D6" w:rsidR="000A7BB6" w:rsidRPr="00F412AC" w:rsidRDefault="000A7BB6" w:rsidP="000A7BB6">
            <w:pPr>
              <w:widowControl w:val="0"/>
              <w:spacing w:after="120"/>
              <w:jc w:val="center"/>
              <w:rPr>
                <w:rFonts w:ascii="GHEA Grapalat" w:hAnsi="GHEA Grapalat" w:cs="Arial"/>
                <w:sz w:val="16"/>
              </w:rPr>
            </w:pPr>
            <w:r w:rsidRPr="00A55C12">
              <w:rPr>
                <w:rFonts w:ascii="GHEA Grapalat" w:hAnsi="GHEA Grapalat" w:cs="Calibri"/>
                <w:sz w:val="20"/>
                <w:szCs w:val="20"/>
              </w:rPr>
              <w:t>0%</w:t>
            </w:r>
          </w:p>
        </w:tc>
        <w:tc>
          <w:tcPr>
            <w:tcW w:w="569" w:type="dxa"/>
            <w:textDirection w:val="tbRl"/>
            <w:vAlign w:val="center"/>
          </w:tcPr>
          <w:p w14:paraId="1ADE806A" w14:textId="192DBC65" w:rsidR="000A7BB6" w:rsidRPr="00F412AC" w:rsidRDefault="000A7BB6" w:rsidP="000A7BB6">
            <w:pPr>
              <w:widowControl w:val="0"/>
              <w:spacing w:after="120"/>
              <w:jc w:val="center"/>
              <w:rPr>
                <w:rFonts w:ascii="GHEA Grapalat" w:hAnsi="GHEA Grapalat" w:cs="Arial"/>
                <w:sz w:val="16"/>
              </w:rPr>
            </w:pPr>
            <w:r w:rsidRPr="00A55C12">
              <w:rPr>
                <w:rFonts w:ascii="GHEA Grapalat" w:hAnsi="GHEA Grapalat" w:cs="Calibri"/>
                <w:sz w:val="20"/>
                <w:szCs w:val="20"/>
              </w:rPr>
              <w:t>0%</w:t>
            </w:r>
          </w:p>
        </w:tc>
        <w:tc>
          <w:tcPr>
            <w:tcW w:w="616" w:type="dxa"/>
            <w:textDirection w:val="tbRl"/>
            <w:vAlign w:val="center"/>
          </w:tcPr>
          <w:p w14:paraId="64F12FE8" w14:textId="65CA9936" w:rsidR="000A7BB6" w:rsidRPr="00F412AC" w:rsidRDefault="000A7BB6" w:rsidP="000A7BB6">
            <w:pPr>
              <w:widowControl w:val="0"/>
              <w:spacing w:after="120"/>
              <w:jc w:val="center"/>
              <w:rPr>
                <w:rFonts w:ascii="GHEA Grapalat" w:hAnsi="GHEA Grapalat" w:cs="Arial"/>
                <w:sz w:val="16"/>
              </w:rPr>
            </w:pPr>
            <w:r w:rsidRPr="00A55C12">
              <w:rPr>
                <w:rFonts w:ascii="GHEA Grapalat" w:hAnsi="GHEA Grapalat" w:cs="Calibri"/>
                <w:sz w:val="20"/>
                <w:szCs w:val="20"/>
              </w:rPr>
              <w:t>0%</w:t>
            </w:r>
          </w:p>
        </w:tc>
        <w:tc>
          <w:tcPr>
            <w:tcW w:w="644" w:type="dxa"/>
            <w:textDirection w:val="tbRl"/>
            <w:vAlign w:val="center"/>
          </w:tcPr>
          <w:p w14:paraId="13C7C97A" w14:textId="33A0E703" w:rsidR="000A7BB6" w:rsidRPr="00F412AC" w:rsidRDefault="000A7BB6" w:rsidP="000A7BB6">
            <w:pPr>
              <w:widowControl w:val="0"/>
              <w:spacing w:after="120"/>
              <w:jc w:val="center"/>
              <w:rPr>
                <w:rFonts w:ascii="GHEA Grapalat" w:hAnsi="GHEA Grapalat" w:cs="Arial"/>
                <w:sz w:val="16"/>
              </w:rPr>
            </w:pPr>
            <w:r w:rsidRPr="00A55C12">
              <w:rPr>
                <w:rFonts w:ascii="GHEA Grapalat" w:hAnsi="GHEA Grapalat" w:cs="Calibri"/>
                <w:sz w:val="20"/>
                <w:szCs w:val="20"/>
              </w:rPr>
              <w:t>0%</w:t>
            </w:r>
          </w:p>
        </w:tc>
        <w:tc>
          <w:tcPr>
            <w:tcW w:w="601" w:type="dxa"/>
            <w:textDirection w:val="btLr"/>
          </w:tcPr>
          <w:p w14:paraId="7288F9E6" w14:textId="154D15B7" w:rsidR="000A7BB6" w:rsidRPr="00F412AC" w:rsidRDefault="000A7BB6" w:rsidP="000A7BB6">
            <w:pPr>
              <w:widowControl w:val="0"/>
              <w:spacing w:after="120"/>
              <w:jc w:val="center"/>
              <w:rPr>
                <w:rFonts w:ascii="GHEA Grapalat" w:hAnsi="GHEA Grapalat" w:cs="Arial"/>
                <w:sz w:val="16"/>
              </w:rPr>
            </w:pPr>
            <w:r>
              <w:rPr>
                <w:rFonts w:ascii="GHEA Grapalat" w:hAnsi="GHEA Grapalat"/>
                <w:sz w:val="20"/>
                <w:szCs w:val="20"/>
                <w:lang w:val="hy-AM"/>
              </w:rPr>
              <w:t>40%</w:t>
            </w:r>
          </w:p>
        </w:tc>
        <w:tc>
          <w:tcPr>
            <w:tcW w:w="611" w:type="dxa"/>
            <w:gridSpan w:val="2"/>
            <w:textDirection w:val="btLr"/>
          </w:tcPr>
          <w:p w14:paraId="0BE7EFAF" w14:textId="3948B57B" w:rsidR="000A7BB6" w:rsidRPr="00F412AC" w:rsidRDefault="000A7BB6" w:rsidP="000A7BB6">
            <w:pPr>
              <w:widowControl w:val="0"/>
              <w:spacing w:after="120"/>
              <w:jc w:val="center"/>
              <w:rPr>
                <w:rFonts w:ascii="GHEA Grapalat" w:hAnsi="GHEA Grapalat" w:cs="Arial"/>
                <w:sz w:val="16"/>
              </w:rPr>
            </w:pPr>
            <w:r>
              <w:rPr>
                <w:rFonts w:ascii="GHEA Grapalat" w:hAnsi="GHEA Grapalat"/>
                <w:sz w:val="20"/>
                <w:szCs w:val="20"/>
                <w:lang w:val="hy-AM"/>
              </w:rPr>
              <w:t>40%</w:t>
            </w:r>
          </w:p>
        </w:tc>
        <w:tc>
          <w:tcPr>
            <w:tcW w:w="768" w:type="dxa"/>
            <w:textDirection w:val="btLr"/>
          </w:tcPr>
          <w:p w14:paraId="5BE2BB41" w14:textId="4ABA6450" w:rsidR="000A7BB6" w:rsidRPr="00F412AC" w:rsidRDefault="000A7BB6" w:rsidP="000A7BB6">
            <w:pPr>
              <w:widowControl w:val="0"/>
              <w:spacing w:after="120"/>
              <w:jc w:val="center"/>
              <w:rPr>
                <w:rFonts w:ascii="GHEA Grapalat" w:hAnsi="GHEA Grapalat" w:cs="Arial"/>
                <w:sz w:val="16"/>
              </w:rPr>
            </w:pPr>
            <w:r>
              <w:rPr>
                <w:rFonts w:ascii="GHEA Grapalat" w:hAnsi="GHEA Grapalat"/>
                <w:sz w:val="20"/>
                <w:szCs w:val="20"/>
                <w:lang w:val="hy-AM"/>
              </w:rPr>
              <w:t>100</w:t>
            </w:r>
            <w:r>
              <w:rPr>
                <w:rFonts w:ascii="GHEA Grapalat" w:hAnsi="GHEA Grapalat"/>
                <w:sz w:val="20"/>
                <w:szCs w:val="20"/>
              </w:rPr>
              <w:t>%</w:t>
            </w:r>
          </w:p>
        </w:tc>
        <w:tc>
          <w:tcPr>
            <w:tcW w:w="526" w:type="dxa"/>
            <w:textDirection w:val="btLr"/>
            <w:vAlign w:val="center"/>
          </w:tcPr>
          <w:p w14:paraId="24368CAC" w14:textId="058AA416" w:rsidR="000A7BB6" w:rsidRPr="00F412AC" w:rsidRDefault="000A7BB6" w:rsidP="000A7BB6">
            <w:pPr>
              <w:widowControl w:val="0"/>
              <w:spacing w:after="120"/>
              <w:jc w:val="center"/>
              <w:rPr>
                <w:rFonts w:ascii="GHEA Grapalat" w:hAnsi="GHEA Grapalat" w:cs="Arial"/>
                <w:sz w:val="16"/>
              </w:rPr>
            </w:pPr>
            <w:r>
              <w:rPr>
                <w:rFonts w:ascii="GHEA Grapalat" w:hAnsi="GHEA Grapalat"/>
                <w:sz w:val="20"/>
                <w:szCs w:val="20"/>
                <w:lang w:val="hy-AM"/>
              </w:rPr>
              <w:t>100</w:t>
            </w:r>
            <w:r>
              <w:rPr>
                <w:rFonts w:ascii="GHEA Grapalat" w:hAnsi="GHEA Grapalat"/>
                <w:sz w:val="20"/>
                <w:szCs w:val="20"/>
              </w:rPr>
              <w:t>%</w:t>
            </w:r>
          </w:p>
        </w:tc>
        <w:tc>
          <w:tcPr>
            <w:tcW w:w="824" w:type="dxa"/>
            <w:textDirection w:val="btLr"/>
          </w:tcPr>
          <w:p w14:paraId="5BBF7714" w14:textId="62BC9CFC" w:rsidR="000A7BB6" w:rsidRPr="00F412AC" w:rsidRDefault="000A7BB6" w:rsidP="000A7BB6">
            <w:pPr>
              <w:widowControl w:val="0"/>
              <w:spacing w:after="120"/>
              <w:jc w:val="center"/>
              <w:rPr>
                <w:rFonts w:ascii="GHEA Grapalat" w:hAnsi="GHEA Grapalat" w:cs="Arial"/>
                <w:sz w:val="16"/>
              </w:rPr>
            </w:pPr>
            <w:r>
              <w:t>100%</w:t>
            </w:r>
          </w:p>
        </w:tc>
        <w:tc>
          <w:tcPr>
            <w:tcW w:w="683" w:type="dxa"/>
            <w:textDirection w:val="btLr"/>
          </w:tcPr>
          <w:p w14:paraId="5B4816E0" w14:textId="2CCF4171" w:rsidR="000A7BB6" w:rsidRPr="00F412AC" w:rsidRDefault="000A7BB6" w:rsidP="000A7BB6">
            <w:pPr>
              <w:widowControl w:val="0"/>
              <w:spacing w:after="120"/>
              <w:jc w:val="center"/>
              <w:rPr>
                <w:rFonts w:ascii="GHEA Grapalat" w:hAnsi="GHEA Grapalat" w:cs="Arial"/>
                <w:sz w:val="16"/>
              </w:rPr>
            </w:pPr>
            <w:r>
              <w:t>100%</w:t>
            </w:r>
          </w:p>
        </w:tc>
        <w:tc>
          <w:tcPr>
            <w:tcW w:w="1386" w:type="dxa"/>
            <w:textDirection w:val="btLr"/>
          </w:tcPr>
          <w:p w14:paraId="77A27CB1" w14:textId="1208A643" w:rsidR="000A7BB6" w:rsidRPr="00F412AC" w:rsidRDefault="000A7BB6" w:rsidP="000A7BB6">
            <w:pPr>
              <w:widowControl w:val="0"/>
              <w:spacing w:after="120"/>
              <w:jc w:val="center"/>
              <w:rPr>
                <w:rFonts w:ascii="GHEA Grapalat" w:hAnsi="GHEA Grapalat"/>
                <w:b/>
                <w:sz w:val="16"/>
              </w:rPr>
            </w:pPr>
            <w:r>
              <w:t>100%</w:t>
            </w:r>
          </w:p>
        </w:tc>
      </w:tr>
      <w:tr w:rsidR="000A7BB6" w:rsidRPr="00F412AC" w14:paraId="18458690" w14:textId="77777777" w:rsidTr="007A0439">
        <w:trPr>
          <w:trHeight w:val="363"/>
          <w:jc w:val="center"/>
        </w:trPr>
        <w:tc>
          <w:tcPr>
            <w:tcW w:w="1207" w:type="dxa"/>
            <w:vAlign w:val="center"/>
          </w:tcPr>
          <w:p w14:paraId="38A6A349" w14:textId="77777777" w:rsidR="000A7BB6" w:rsidRDefault="000A7BB6" w:rsidP="000A7BB6">
            <w:pPr>
              <w:jc w:val="center"/>
              <w:rPr>
                <w:rFonts w:ascii="GHEA Grapalat" w:hAnsi="GHEA Grapalat"/>
                <w:sz w:val="20"/>
                <w:lang w:val="hy-AM"/>
              </w:rPr>
            </w:pPr>
          </w:p>
        </w:tc>
        <w:tc>
          <w:tcPr>
            <w:tcW w:w="1620" w:type="dxa"/>
            <w:shd w:val="clear" w:color="auto" w:fill="auto"/>
            <w:vAlign w:val="center"/>
          </w:tcPr>
          <w:p w14:paraId="6BD2FEBC" w14:textId="309F9E0D" w:rsidR="000A7BB6" w:rsidRDefault="000A7BB6" w:rsidP="000A7BB6">
            <w:pPr>
              <w:ind w:left="145" w:hanging="145"/>
              <w:jc w:val="center"/>
              <w:rPr>
                <w:rFonts w:ascii="GHEA Grapalat" w:hAnsi="GHEA Grapalat"/>
                <w:sz w:val="18"/>
                <w:szCs w:val="18"/>
                <w:lang w:val="hy-AM"/>
              </w:rPr>
            </w:pPr>
            <w:r w:rsidRPr="00E8493E">
              <w:rPr>
                <w:rFonts w:ascii="GHEA Grapalat" w:hAnsi="GHEA Grapalat"/>
                <w:sz w:val="18"/>
                <w:szCs w:val="18"/>
                <w:lang w:val="hy-AM"/>
              </w:rPr>
              <w:t>71351540/56</w:t>
            </w:r>
          </w:p>
        </w:tc>
        <w:tc>
          <w:tcPr>
            <w:tcW w:w="223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8835C9F" w14:textId="2407848A" w:rsidR="000A7BB6" w:rsidRPr="00B86D70" w:rsidRDefault="000A7BB6" w:rsidP="000A7BB6">
            <w:pPr>
              <w:jc w:val="center"/>
              <w:rPr>
                <w:rFonts w:ascii="GHEA Grapalat" w:hAnsi="GHEA Grapalat"/>
                <w:sz w:val="18"/>
                <w:szCs w:val="18"/>
                <w:lang w:val="hy-AM"/>
              </w:rPr>
            </w:pPr>
            <w:r w:rsidRPr="009B4090">
              <w:rPr>
                <w:rFonts w:ascii="GHEA Grapalat" w:hAnsi="GHEA Grapalat"/>
                <w:b/>
                <w:bCs/>
              </w:rPr>
              <w:t xml:space="preserve">КОНСАЛТИНГОВЫХ </w:t>
            </w:r>
            <w:r>
              <w:rPr>
                <w:rFonts w:ascii="GHEA Grapalat" w:hAnsi="GHEA Grapalat"/>
                <w:b/>
                <w:bCs/>
              </w:rPr>
              <w:t xml:space="preserve">УСЛУГИ ПО </w:t>
            </w:r>
            <w:r w:rsidRPr="000046CD">
              <w:rPr>
                <w:rFonts w:ascii="GHEA Grapalat" w:hAnsi="GHEA Grapalat"/>
                <w:b/>
                <w:bCs/>
              </w:rPr>
              <w:t>ТЕХНИЧЕСКИЙ НАДЗОР ЗА ТЕКУЩИМ</w:t>
            </w:r>
            <w:r w:rsidRPr="00DB3D4A">
              <w:rPr>
                <w:rFonts w:ascii="GHEA Grapalat" w:hAnsi="GHEA Grapalat"/>
                <w:b/>
                <w:bCs/>
              </w:rPr>
              <w:t xml:space="preserve"> РЕМОНТ АДМИНИСТРАТИВНОГО ЗДАНИЯ ГЛАВЫ ДАВТАШЕНСКОГО АДМИНИСТРАТИВНОГО РАЙОНАЗДАНИЯ ДАВТАШЕН</w:t>
            </w:r>
          </w:p>
        </w:tc>
        <w:tc>
          <w:tcPr>
            <w:tcW w:w="682" w:type="dxa"/>
            <w:gridSpan w:val="2"/>
            <w:textDirection w:val="tbRl"/>
            <w:vAlign w:val="center"/>
          </w:tcPr>
          <w:p w14:paraId="02851004" w14:textId="70DF0AC4" w:rsidR="000A7BB6" w:rsidRPr="00F566BF" w:rsidRDefault="000A7BB6" w:rsidP="000A7BB6">
            <w:pPr>
              <w:widowControl w:val="0"/>
              <w:spacing w:after="120"/>
              <w:jc w:val="center"/>
              <w:rPr>
                <w:rFonts w:ascii="GHEA Grapalat" w:hAnsi="GHEA Grapalat"/>
                <w:sz w:val="20"/>
                <w:lang w:val="pt-BR"/>
              </w:rPr>
            </w:pPr>
            <w:r w:rsidRPr="00427CF4">
              <w:rPr>
                <w:rFonts w:ascii="GHEA Grapalat" w:hAnsi="GHEA Grapalat" w:cs="Calibri"/>
                <w:sz w:val="20"/>
                <w:szCs w:val="20"/>
              </w:rPr>
              <w:t>0%</w:t>
            </w:r>
          </w:p>
        </w:tc>
        <w:tc>
          <w:tcPr>
            <w:tcW w:w="813" w:type="dxa"/>
            <w:textDirection w:val="tbRl"/>
            <w:vAlign w:val="center"/>
          </w:tcPr>
          <w:p w14:paraId="45C40B2C" w14:textId="37ACE469" w:rsidR="000A7BB6" w:rsidRPr="00F566BF" w:rsidRDefault="000A7BB6" w:rsidP="000A7BB6">
            <w:pPr>
              <w:widowControl w:val="0"/>
              <w:spacing w:after="120"/>
              <w:jc w:val="center"/>
              <w:rPr>
                <w:rFonts w:ascii="GHEA Grapalat" w:hAnsi="GHEA Grapalat"/>
                <w:sz w:val="20"/>
                <w:lang w:val="pt-BR"/>
              </w:rPr>
            </w:pPr>
            <w:r w:rsidRPr="00427CF4">
              <w:rPr>
                <w:rFonts w:ascii="GHEA Grapalat" w:hAnsi="GHEA Grapalat" w:cs="Calibri"/>
                <w:sz w:val="20"/>
                <w:szCs w:val="20"/>
              </w:rPr>
              <w:t>0%</w:t>
            </w:r>
          </w:p>
        </w:tc>
        <w:tc>
          <w:tcPr>
            <w:tcW w:w="563" w:type="dxa"/>
            <w:textDirection w:val="tbRl"/>
            <w:vAlign w:val="center"/>
          </w:tcPr>
          <w:p w14:paraId="0CED66CA" w14:textId="7EC35680" w:rsidR="000A7BB6" w:rsidRPr="00F566BF" w:rsidRDefault="000A7BB6" w:rsidP="000A7BB6">
            <w:pPr>
              <w:widowControl w:val="0"/>
              <w:spacing w:after="120"/>
              <w:jc w:val="center"/>
              <w:rPr>
                <w:rFonts w:ascii="GHEA Grapalat" w:hAnsi="GHEA Grapalat"/>
                <w:sz w:val="20"/>
                <w:lang w:val="pt-BR"/>
              </w:rPr>
            </w:pPr>
            <w:r w:rsidRPr="00427CF4">
              <w:rPr>
                <w:rFonts w:ascii="GHEA Grapalat" w:hAnsi="GHEA Grapalat" w:cs="Calibri"/>
                <w:sz w:val="20"/>
                <w:szCs w:val="20"/>
              </w:rPr>
              <w:t>0%</w:t>
            </w:r>
          </w:p>
        </w:tc>
        <w:tc>
          <w:tcPr>
            <w:tcW w:w="569" w:type="dxa"/>
            <w:textDirection w:val="tbRl"/>
            <w:vAlign w:val="center"/>
          </w:tcPr>
          <w:p w14:paraId="0A8D08A9" w14:textId="26DA5BD8" w:rsidR="000A7BB6" w:rsidRPr="00F566BF" w:rsidRDefault="000A7BB6" w:rsidP="000A7BB6">
            <w:pPr>
              <w:widowControl w:val="0"/>
              <w:spacing w:after="120"/>
              <w:jc w:val="center"/>
              <w:rPr>
                <w:rFonts w:ascii="GHEA Grapalat" w:hAnsi="GHEA Grapalat"/>
                <w:sz w:val="20"/>
                <w:lang w:val="pt-BR"/>
              </w:rPr>
            </w:pPr>
            <w:r w:rsidRPr="00427CF4">
              <w:rPr>
                <w:rFonts w:ascii="GHEA Grapalat" w:hAnsi="GHEA Grapalat" w:cs="Calibri"/>
                <w:sz w:val="20"/>
                <w:szCs w:val="20"/>
              </w:rPr>
              <w:t>0%</w:t>
            </w:r>
          </w:p>
        </w:tc>
        <w:tc>
          <w:tcPr>
            <w:tcW w:w="616" w:type="dxa"/>
            <w:textDirection w:val="tbRl"/>
            <w:vAlign w:val="center"/>
          </w:tcPr>
          <w:p w14:paraId="5F91F47D" w14:textId="22024450" w:rsidR="000A7BB6" w:rsidRPr="00F566BF" w:rsidRDefault="000A7BB6" w:rsidP="000A7BB6">
            <w:pPr>
              <w:widowControl w:val="0"/>
              <w:spacing w:after="120"/>
              <w:jc w:val="center"/>
              <w:rPr>
                <w:rFonts w:ascii="GHEA Grapalat" w:hAnsi="GHEA Grapalat"/>
                <w:sz w:val="20"/>
                <w:lang w:val="pt-BR"/>
              </w:rPr>
            </w:pPr>
            <w:r w:rsidRPr="00E52A66">
              <w:rPr>
                <w:rFonts w:ascii="GHEA Grapalat" w:hAnsi="GHEA Grapalat" w:cs="Calibri"/>
                <w:sz w:val="20"/>
                <w:szCs w:val="20"/>
              </w:rPr>
              <w:t>0%</w:t>
            </w:r>
          </w:p>
        </w:tc>
        <w:tc>
          <w:tcPr>
            <w:tcW w:w="644" w:type="dxa"/>
            <w:textDirection w:val="tbRl"/>
            <w:vAlign w:val="center"/>
          </w:tcPr>
          <w:p w14:paraId="7D5D48FB" w14:textId="4C03788B" w:rsidR="000A7BB6" w:rsidRDefault="000A7BB6" w:rsidP="000A7BB6">
            <w:pPr>
              <w:widowControl w:val="0"/>
              <w:spacing w:after="120"/>
              <w:jc w:val="center"/>
              <w:rPr>
                <w:rFonts w:ascii="GHEA Grapalat" w:hAnsi="GHEA Grapalat" w:cs="Arial"/>
                <w:color w:val="000000"/>
                <w:vertAlign w:val="superscript"/>
              </w:rPr>
            </w:pPr>
            <w:r w:rsidRPr="00E52A66">
              <w:rPr>
                <w:rFonts w:ascii="GHEA Grapalat" w:hAnsi="GHEA Grapalat" w:cs="Calibri"/>
                <w:sz w:val="20"/>
                <w:szCs w:val="20"/>
              </w:rPr>
              <w:t>0%</w:t>
            </w:r>
          </w:p>
        </w:tc>
        <w:tc>
          <w:tcPr>
            <w:tcW w:w="601" w:type="dxa"/>
            <w:textDirection w:val="btLr"/>
            <w:vAlign w:val="center"/>
          </w:tcPr>
          <w:p w14:paraId="7EC5C2C3" w14:textId="3C345146" w:rsidR="000A7BB6" w:rsidRDefault="000A7BB6" w:rsidP="000A7BB6">
            <w:pPr>
              <w:widowControl w:val="0"/>
              <w:spacing w:after="120"/>
              <w:jc w:val="center"/>
              <w:rPr>
                <w:rFonts w:ascii="GHEA Grapalat" w:hAnsi="GHEA Grapalat" w:cs="Arial"/>
                <w:color w:val="000000"/>
                <w:vertAlign w:val="superscript"/>
              </w:rPr>
            </w:pPr>
            <w:r>
              <w:rPr>
                <w:rFonts w:ascii="GHEA Grapalat" w:hAnsi="GHEA Grapalat" w:cs="Calibri"/>
                <w:sz w:val="20"/>
                <w:szCs w:val="20"/>
              </w:rPr>
              <w:t>100%</w:t>
            </w:r>
          </w:p>
        </w:tc>
        <w:tc>
          <w:tcPr>
            <w:tcW w:w="611" w:type="dxa"/>
            <w:gridSpan w:val="2"/>
            <w:textDirection w:val="btLr"/>
            <w:vAlign w:val="center"/>
          </w:tcPr>
          <w:p w14:paraId="03CD9D2B" w14:textId="3E1ED008" w:rsidR="000A7BB6" w:rsidRDefault="000A7BB6" w:rsidP="000A7BB6">
            <w:pPr>
              <w:widowControl w:val="0"/>
              <w:spacing w:after="120"/>
              <w:jc w:val="center"/>
              <w:rPr>
                <w:rFonts w:ascii="GHEA Grapalat" w:hAnsi="GHEA Grapalat" w:cs="Arial"/>
                <w:color w:val="000000"/>
                <w:vertAlign w:val="superscript"/>
              </w:rPr>
            </w:pPr>
            <w:r>
              <w:rPr>
                <w:rFonts w:ascii="GHEA Grapalat" w:hAnsi="GHEA Grapalat" w:cs="Calibri"/>
                <w:sz w:val="20"/>
                <w:szCs w:val="20"/>
              </w:rPr>
              <w:t>100%</w:t>
            </w:r>
          </w:p>
        </w:tc>
        <w:tc>
          <w:tcPr>
            <w:tcW w:w="768" w:type="dxa"/>
            <w:textDirection w:val="btLr"/>
            <w:vAlign w:val="center"/>
          </w:tcPr>
          <w:p w14:paraId="02132483" w14:textId="3F1FA86F" w:rsidR="000A7BB6" w:rsidRDefault="000A7BB6" w:rsidP="000A7BB6">
            <w:pPr>
              <w:widowControl w:val="0"/>
              <w:spacing w:after="120"/>
              <w:jc w:val="center"/>
              <w:rPr>
                <w:rFonts w:ascii="GHEA Grapalat" w:hAnsi="GHEA Grapalat" w:cs="Arial"/>
                <w:color w:val="000000"/>
                <w:vertAlign w:val="superscript"/>
              </w:rPr>
            </w:pPr>
            <w:r>
              <w:rPr>
                <w:rFonts w:ascii="GHEA Grapalat" w:hAnsi="GHEA Grapalat" w:cs="Calibri"/>
                <w:sz w:val="20"/>
                <w:szCs w:val="20"/>
              </w:rPr>
              <w:t>100%</w:t>
            </w:r>
          </w:p>
        </w:tc>
        <w:tc>
          <w:tcPr>
            <w:tcW w:w="526" w:type="dxa"/>
            <w:textDirection w:val="btLr"/>
            <w:vAlign w:val="center"/>
          </w:tcPr>
          <w:p w14:paraId="336C574F" w14:textId="3C8D88E2" w:rsidR="000A7BB6" w:rsidRDefault="000A7BB6" w:rsidP="000A7BB6">
            <w:pPr>
              <w:widowControl w:val="0"/>
              <w:spacing w:after="120"/>
              <w:jc w:val="center"/>
              <w:rPr>
                <w:rFonts w:ascii="GHEA Grapalat" w:hAnsi="GHEA Grapalat" w:cs="Arial"/>
                <w:color w:val="000000"/>
                <w:vertAlign w:val="superscript"/>
              </w:rPr>
            </w:pPr>
            <w:r>
              <w:rPr>
                <w:rFonts w:ascii="GHEA Grapalat" w:hAnsi="GHEA Grapalat" w:cs="Calibri"/>
                <w:sz w:val="20"/>
                <w:szCs w:val="20"/>
              </w:rPr>
              <w:t>100%</w:t>
            </w:r>
          </w:p>
        </w:tc>
        <w:tc>
          <w:tcPr>
            <w:tcW w:w="824" w:type="dxa"/>
            <w:textDirection w:val="btLr"/>
            <w:vAlign w:val="center"/>
          </w:tcPr>
          <w:p w14:paraId="5E5E4180" w14:textId="1CC928C9" w:rsidR="000A7BB6" w:rsidRDefault="000A7BB6" w:rsidP="000A7BB6">
            <w:pPr>
              <w:widowControl w:val="0"/>
              <w:spacing w:after="120"/>
              <w:jc w:val="center"/>
              <w:rPr>
                <w:rFonts w:ascii="GHEA Grapalat" w:hAnsi="GHEA Grapalat" w:cs="Arial"/>
                <w:color w:val="000000"/>
                <w:vertAlign w:val="superscript"/>
              </w:rPr>
            </w:pPr>
            <w:r>
              <w:rPr>
                <w:rFonts w:ascii="GHEA Grapalat" w:hAnsi="GHEA Grapalat" w:cs="Calibri"/>
                <w:sz w:val="20"/>
                <w:szCs w:val="20"/>
              </w:rPr>
              <w:t>100%</w:t>
            </w:r>
          </w:p>
        </w:tc>
        <w:tc>
          <w:tcPr>
            <w:tcW w:w="683" w:type="dxa"/>
            <w:textDirection w:val="btLr"/>
            <w:vAlign w:val="center"/>
          </w:tcPr>
          <w:p w14:paraId="6103A723" w14:textId="6C2E62F6" w:rsidR="000A7BB6" w:rsidRDefault="000A7BB6" w:rsidP="000A7BB6">
            <w:pPr>
              <w:widowControl w:val="0"/>
              <w:spacing w:after="120"/>
              <w:jc w:val="center"/>
              <w:rPr>
                <w:rFonts w:ascii="GHEA Grapalat" w:hAnsi="GHEA Grapalat" w:cs="Arial"/>
                <w:color w:val="000000"/>
                <w:vertAlign w:val="superscript"/>
              </w:rPr>
            </w:pPr>
            <w:r>
              <w:rPr>
                <w:rFonts w:ascii="GHEA Grapalat" w:hAnsi="GHEA Grapalat" w:cs="Calibri"/>
                <w:sz w:val="20"/>
                <w:szCs w:val="20"/>
              </w:rPr>
              <w:t>100%</w:t>
            </w:r>
          </w:p>
        </w:tc>
        <w:tc>
          <w:tcPr>
            <w:tcW w:w="1386" w:type="dxa"/>
            <w:textDirection w:val="btLr"/>
            <w:vAlign w:val="center"/>
          </w:tcPr>
          <w:p w14:paraId="642FC92C" w14:textId="4A975D32" w:rsidR="000A7BB6" w:rsidRDefault="000A7BB6" w:rsidP="000A7BB6">
            <w:pPr>
              <w:widowControl w:val="0"/>
              <w:spacing w:after="120"/>
              <w:jc w:val="center"/>
              <w:rPr>
                <w:rFonts w:ascii="GHEA Grapalat" w:hAnsi="GHEA Grapalat" w:cs="Arial"/>
                <w:b/>
                <w:bCs/>
                <w:color w:val="000000"/>
                <w:vertAlign w:val="superscript"/>
              </w:rPr>
            </w:pPr>
            <w:r>
              <w:rPr>
                <w:rFonts w:ascii="GHEA Grapalat" w:hAnsi="GHEA Grapalat" w:cs="Calibri"/>
                <w:sz w:val="20"/>
                <w:szCs w:val="20"/>
              </w:rPr>
              <w:t>100%</w:t>
            </w:r>
          </w:p>
        </w:tc>
      </w:tr>
      <w:tr w:rsidR="000A7BB6" w:rsidRPr="00F412AC" w14:paraId="4D55D6C7" w14:textId="77777777" w:rsidTr="007A0439">
        <w:trPr>
          <w:trHeight w:val="363"/>
          <w:jc w:val="center"/>
        </w:trPr>
        <w:tc>
          <w:tcPr>
            <w:tcW w:w="1207" w:type="dxa"/>
            <w:vAlign w:val="center"/>
          </w:tcPr>
          <w:p w14:paraId="5A3198AA" w14:textId="77777777" w:rsidR="000A7BB6" w:rsidRDefault="000A7BB6" w:rsidP="000A7BB6">
            <w:pPr>
              <w:jc w:val="center"/>
              <w:rPr>
                <w:rFonts w:ascii="GHEA Grapalat" w:hAnsi="GHEA Grapalat"/>
                <w:sz w:val="20"/>
                <w:lang w:val="hy-AM"/>
              </w:rPr>
            </w:pPr>
          </w:p>
        </w:tc>
        <w:tc>
          <w:tcPr>
            <w:tcW w:w="1620" w:type="dxa"/>
            <w:shd w:val="clear" w:color="auto" w:fill="auto"/>
            <w:vAlign w:val="center"/>
          </w:tcPr>
          <w:p w14:paraId="3BBAAA18" w14:textId="767F34A8" w:rsidR="000A7BB6" w:rsidRDefault="000A7BB6" w:rsidP="000A7BB6">
            <w:pPr>
              <w:ind w:left="145" w:hanging="145"/>
              <w:jc w:val="center"/>
              <w:rPr>
                <w:rFonts w:ascii="GHEA Grapalat" w:hAnsi="GHEA Grapalat"/>
                <w:sz w:val="18"/>
                <w:szCs w:val="18"/>
                <w:lang w:val="hy-AM"/>
              </w:rPr>
            </w:pPr>
            <w:r>
              <w:rPr>
                <w:rFonts w:ascii="GHEA Grapalat" w:hAnsi="GHEA Grapalat"/>
                <w:sz w:val="20"/>
                <w:lang w:val="hy-AM"/>
              </w:rPr>
              <w:t>71351540/82</w:t>
            </w:r>
          </w:p>
        </w:tc>
        <w:tc>
          <w:tcPr>
            <w:tcW w:w="223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31C299F" w14:textId="4F747694" w:rsidR="000A7BB6" w:rsidRPr="00B86D70" w:rsidRDefault="000A7BB6" w:rsidP="000A7BB6">
            <w:pPr>
              <w:jc w:val="center"/>
              <w:rPr>
                <w:rFonts w:ascii="GHEA Grapalat" w:hAnsi="GHEA Grapalat"/>
                <w:sz w:val="18"/>
                <w:szCs w:val="18"/>
                <w:lang w:val="hy-AM"/>
              </w:rPr>
            </w:pPr>
            <w:r w:rsidRPr="009B4090">
              <w:rPr>
                <w:rFonts w:ascii="GHEA Grapalat" w:hAnsi="GHEA Grapalat"/>
                <w:b/>
                <w:bCs/>
              </w:rPr>
              <w:t xml:space="preserve">КОНСАЛТИНГОВЫХ </w:t>
            </w:r>
            <w:r>
              <w:rPr>
                <w:rFonts w:ascii="GHEA Grapalat" w:hAnsi="GHEA Grapalat"/>
                <w:b/>
                <w:bCs/>
              </w:rPr>
              <w:t xml:space="preserve">УСЛУГИ ПО </w:t>
            </w:r>
            <w:r w:rsidRPr="000046CD">
              <w:rPr>
                <w:rFonts w:ascii="GHEA Grapalat" w:hAnsi="GHEA Grapalat"/>
                <w:b/>
                <w:bCs/>
              </w:rPr>
              <w:t xml:space="preserve">ТЕХНИЧЕСКИЙ НАДЗОР ЗА </w:t>
            </w:r>
            <w:r w:rsidRPr="00DB3D4A">
              <w:rPr>
                <w:rFonts w:ascii="GHEA Grapalat" w:hAnsi="GHEA Grapalat"/>
                <w:b/>
                <w:bCs/>
              </w:rPr>
              <w:t>КАЧЕСТВО РАБОТ ПО РЕМОНТУ ЛИВНЕВЫХ И КАНАЛИЗАЦИОННЫХ ЛИНИЙ ТЕХНИЧЕСКИЙ КОНТРОЛЬ</w:t>
            </w:r>
          </w:p>
        </w:tc>
        <w:tc>
          <w:tcPr>
            <w:tcW w:w="682" w:type="dxa"/>
            <w:gridSpan w:val="2"/>
            <w:textDirection w:val="tbRl"/>
            <w:vAlign w:val="center"/>
          </w:tcPr>
          <w:p w14:paraId="6A757680" w14:textId="2BDF1B4F" w:rsidR="000A7BB6" w:rsidRPr="00F566BF" w:rsidRDefault="000A7BB6" w:rsidP="000A7BB6">
            <w:pPr>
              <w:widowControl w:val="0"/>
              <w:spacing w:after="120"/>
              <w:jc w:val="center"/>
              <w:rPr>
                <w:rFonts w:ascii="GHEA Grapalat" w:hAnsi="GHEA Grapalat"/>
                <w:sz w:val="20"/>
                <w:lang w:val="pt-BR"/>
              </w:rPr>
            </w:pPr>
            <w:r w:rsidRPr="000D4222">
              <w:rPr>
                <w:rFonts w:ascii="GHEA Grapalat" w:hAnsi="GHEA Grapalat" w:cs="Calibri"/>
                <w:sz w:val="20"/>
                <w:szCs w:val="20"/>
              </w:rPr>
              <w:t>0%</w:t>
            </w:r>
          </w:p>
        </w:tc>
        <w:tc>
          <w:tcPr>
            <w:tcW w:w="813" w:type="dxa"/>
            <w:textDirection w:val="tbRl"/>
            <w:vAlign w:val="center"/>
          </w:tcPr>
          <w:p w14:paraId="3750001E" w14:textId="29277EDE" w:rsidR="000A7BB6" w:rsidRPr="00F566BF" w:rsidRDefault="000A7BB6" w:rsidP="000A7BB6">
            <w:pPr>
              <w:widowControl w:val="0"/>
              <w:spacing w:after="120"/>
              <w:jc w:val="center"/>
              <w:rPr>
                <w:rFonts w:ascii="GHEA Grapalat" w:hAnsi="GHEA Grapalat"/>
                <w:sz w:val="20"/>
                <w:lang w:val="pt-BR"/>
              </w:rPr>
            </w:pPr>
            <w:r w:rsidRPr="000D4222">
              <w:rPr>
                <w:rFonts w:ascii="GHEA Grapalat" w:hAnsi="GHEA Grapalat" w:cs="Calibri"/>
                <w:sz w:val="20"/>
                <w:szCs w:val="20"/>
              </w:rPr>
              <w:t>0%</w:t>
            </w:r>
          </w:p>
        </w:tc>
        <w:tc>
          <w:tcPr>
            <w:tcW w:w="563" w:type="dxa"/>
            <w:textDirection w:val="tbRl"/>
            <w:vAlign w:val="center"/>
          </w:tcPr>
          <w:p w14:paraId="132153CC" w14:textId="6B3AC3F7" w:rsidR="000A7BB6" w:rsidRPr="00F566BF" w:rsidRDefault="000A7BB6" w:rsidP="000A7BB6">
            <w:pPr>
              <w:widowControl w:val="0"/>
              <w:spacing w:after="120"/>
              <w:jc w:val="center"/>
              <w:rPr>
                <w:rFonts w:ascii="GHEA Grapalat" w:hAnsi="GHEA Grapalat"/>
                <w:sz w:val="20"/>
                <w:lang w:val="pt-BR"/>
              </w:rPr>
            </w:pPr>
            <w:r w:rsidRPr="000D4222">
              <w:rPr>
                <w:rFonts w:ascii="GHEA Grapalat" w:hAnsi="GHEA Grapalat" w:cs="Calibri"/>
                <w:sz w:val="20"/>
                <w:szCs w:val="20"/>
              </w:rPr>
              <w:t>0%</w:t>
            </w:r>
          </w:p>
        </w:tc>
        <w:tc>
          <w:tcPr>
            <w:tcW w:w="569" w:type="dxa"/>
            <w:textDirection w:val="tbRl"/>
            <w:vAlign w:val="center"/>
          </w:tcPr>
          <w:p w14:paraId="009864DF" w14:textId="487CD936" w:rsidR="000A7BB6" w:rsidRPr="00F566BF" w:rsidRDefault="000A7BB6" w:rsidP="000A7BB6">
            <w:pPr>
              <w:widowControl w:val="0"/>
              <w:spacing w:after="120"/>
              <w:jc w:val="center"/>
              <w:rPr>
                <w:rFonts w:ascii="GHEA Grapalat" w:hAnsi="GHEA Grapalat"/>
                <w:sz w:val="20"/>
                <w:lang w:val="pt-BR"/>
              </w:rPr>
            </w:pPr>
            <w:r w:rsidRPr="0053769E">
              <w:rPr>
                <w:rFonts w:ascii="GHEA Grapalat" w:hAnsi="GHEA Grapalat" w:cs="Calibri"/>
                <w:sz w:val="20"/>
                <w:szCs w:val="20"/>
              </w:rPr>
              <w:t>0%</w:t>
            </w:r>
          </w:p>
        </w:tc>
        <w:tc>
          <w:tcPr>
            <w:tcW w:w="616" w:type="dxa"/>
            <w:textDirection w:val="tbRl"/>
            <w:vAlign w:val="center"/>
          </w:tcPr>
          <w:p w14:paraId="7162757B" w14:textId="78A5B778" w:rsidR="000A7BB6" w:rsidRPr="00F566BF" w:rsidRDefault="000A7BB6" w:rsidP="000A7BB6">
            <w:pPr>
              <w:widowControl w:val="0"/>
              <w:spacing w:after="120"/>
              <w:jc w:val="center"/>
              <w:rPr>
                <w:rFonts w:ascii="GHEA Grapalat" w:hAnsi="GHEA Grapalat"/>
                <w:sz w:val="20"/>
                <w:lang w:val="pt-BR"/>
              </w:rPr>
            </w:pPr>
            <w:r w:rsidRPr="0053769E">
              <w:rPr>
                <w:rFonts w:ascii="GHEA Grapalat" w:hAnsi="GHEA Grapalat" w:cs="Calibri"/>
                <w:sz w:val="20"/>
                <w:szCs w:val="20"/>
              </w:rPr>
              <w:t>0%</w:t>
            </w:r>
          </w:p>
        </w:tc>
        <w:tc>
          <w:tcPr>
            <w:tcW w:w="644" w:type="dxa"/>
            <w:textDirection w:val="tbRl"/>
            <w:vAlign w:val="center"/>
          </w:tcPr>
          <w:p w14:paraId="6941F1E8" w14:textId="087C620B" w:rsidR="000A7BB6" w:rsidRDefault="000A7BB6" w:rsidP="000A7BB6">
            <w:pPr>
              <w:widowControl w:val="0"/>
              <w:spacing w:after="120"/>
              <w:jc w:val="center"/>
              <w:rPr>
                <w:rFonts w:ascii="GHEA Grapalat" w:hAnsi="GHEA Grapalat" w:cs="Arial"/>
                <w:color w:val="000000"/>
                <w:vertAlign w:val="superscript"/>
              </w:rPr>
            </w:pPr>
            <w:r w:rsidRPr="0053769E">
              <w:rPr>
                <w:rFonts w:ascii="GHEA Grapalat" w:hAnsi="GHEA Grapalat" w:cs="Calibri"/>
                <w:sz w:val="20"/>
                <w:szCs w:val="20"/>
              </w:rPr>
              <w:t>0%</w:t>
            </w:r>
          </w:p>
        </w:tc>
        <w:tc>
          <w:tcPr>
            <w:tcW w:w="601" w:type="dxa"/>
            <w:textDirection w:val="btLr"/>
            <w:vAlign w:val="center"/>
          </w:tcPr>
          <w:p w14:paraId="21EA5130" w14:textId="26CA05C2" w:rsidR="000A7BB6" w:rsidRDefault="000A7BB6" w:rsidP="000A7BB6">
            <w:pPr>
              <w:widowControl w:val="0"/>
              <w:spacing w:after="120"/>
              <w:jc w:val="center"/>
              <w:rPr>
                <w:rFonts w:ascii="GHEA Grapalat" w:hAnsi="GHEA Grapalat" w:cs="Arial"/>
                <w:color w:val="000000"/>
                <w:vertAlign w:val="superscript"/>
              </w:rPr>
            </w:pPr>
            <w:r>
              <w:rPr>
                <w:rFonts w:ascii="GHEA Grapalat" w:hAnsi="GHEA Grapalat" w:cs="Calibri"/>
                <w:sz w:val="20"/>
                <w:szCs w:val="20"/>
              </w:rPr>
              <w:t>89%</w:t>
            </w:r>
          </w:p>
        </w:tc>
        <w:tc>
          <w:tcPr>
            <w:tcW w:w="611" w:type="dxa"/>
            <w:gridSpan w:val="2"/>
            <w:textDirection w:val="btLr"/>
            <w:vAlign w:val="center"/>
          </w:tcPr>
          <w:p w14:paraId="3539543D" w14:textId="2F4B9B13" w:rsidR="000A7BB6" w:rsidRDefault="000A7BB6" w:rsidP="000A7BB6">
            <w:pPr>
              <w:widowControl w:val="0"/>
              <w:spacing w:after="120"/>
              <w:jc w:val="center"/>
              <w:rPr>
                <w:rFonts w:ascii="GHEA Grapalat" w:hAnsi="GHEA Grapalat" w:cs="Arial"/>
                <w:color w:val="000000"/>
                <w:vertAlign w:val="superscript"/>
              </w:rPr>
            </w:pPr>
            <w:r>
              <w:rPr>
                <w:rFonts w:ascii="GHEA Grapalat" w:hAnsi="GHEA Grapalat" w:cs="Calibri"/>
                <w:sz w:val="20"/>
                <w:szCs w:val="20"/>
              </w:rPr>
              <w:t>89%</w:t>
            </w:r>
          </w:p>
        </w:tc>
        <w:tc>
          <w:tcPr>
            <w:tcW w:w="768" w:type="dxa"/>
            <w:textDirection w:val="btLr"/>
            <w:vAlign w:val="center"/>
          </w:tcPr>
          <w:p w14:paraId="73616BAB" w14:textId="0288F934" w:rsidR="000A7BB6" w:rsidRDefault="000A7BB6" w:rsidP="000A7BB6">
            <w:pPr>
              <w:widowControl w:val="0"/>
              <w:spacing w:after="120"/>
              <w:jc w:val="center"/>
              <w:rPr>
                <w:rFonts w:ascii="GHEA Grapalat" w:hAnsi="GHEA Grapalat" w:cs="Arial"/>
                <w:color w:val="000000"/>
                <w:vertAlign w:val="superscript"/>
              </w:rPr>
            </w:pPr>
            <w:r>
              <w:rPr>
                <w:rFonts w:ascii="GHEA Grapalat" w:hAnsi="GHEA Grapalat" w:cs="Calibri"/>
                <w:sz w:val="20"/>
                <w:szCs w:val="20"/>
              </w:rPr>
              <w:t>89%</w:t>
            </w:r>
          </w:p>
        </w:tc>
        <w:tc>
          <w:tcPr>
            <w:tcW w:w="526" w:type="dxa"/>
            <w:textDirection w:val="btLr"/>
            <w:vAlign w:val="center"/>
          </w:tcPr>
          <w:p w14:paraId="7B6C7235" w14:textId="5BCCF670" w:rsidR="000A7BB6" w:rsidRDefault="000A7BB6" w:rsidP="000A7BB6">
            <w:pPr>
              <w:widowControl w:val="0"/>
              <w:spacing w:after="120"/>
              <w:jc w:val="center"/>
              <w:rPr>
                <w:rFonts w:ascii="GHEA Grapalat" w:hAnsi="GHEA Grapalat" w:cs="Arial"/>
                <w:color w:val="000000"/>
                <w:vertAlign w:val="superscript"/>
              </w:rPr>
            </w:pPr>
            <w:r>
              <w:rPr>
                <w:rFonts w:ascii="GHEA Grapalat" w:hAnsi="GHEA Grapalat" w:cs="Calibri"/>
                <w:sz w:val="20"/>
                <w:szCs w:val="20"/>
              </w:rPr>
              <w:t>100%</w:t>
            </w:r>
          </w:p>
        </w:tc>
        <w:tc>
          <w:tcPr>
            <w:tcW w:w="824" w:type="dxa"/>
            <w:textDirection w:val="btLr"/>
            <w:vAlign w:val="center"/>
          </w:tcPr>
          <w:p w14:paraId="0A665B76" w14:textId="61170985" w:rsidR="000A7BB6" w:rsidRDefault="000A7BB6" w:rsidP="000A7BB6">
            <w:pPr>
              <w:widowControl w:val="0"/>
              <w:spacing w:after="120"/>
              <w:jc w:val="center"/>
              <w:rPr>
                <w:rFonts w:ascii="GHEA Grapalat" w:hAnsi="GHEA Grapalat" w:cs="Arial"/>
                <w:color w:val="000000"/>
                <w:vertAlign w:val="superscript"/>
              </w:rPr>
            </w:pPr>
            <w:r>
              <w:rPr>
                <w:rFonts w:ascii="GHEA Grapalat" w:hAnsi="GHEA Grapalat" w:cs="Calibri"/>
                <w:sz w:val="20"/>
                <w:szCs w:val="20"/>
              </w:rPr>
              <w:t>100%</w:t>
            </w:r>
          </w:p>
        </w:tc>
        <w:tc>
          <w:tcPr>
            <w:tcW w:w="683" w:type="dxa"/>
            <w:textDirection w:val="btLr"/>
            <w:vAlign w:val="center"/>
          </w:tcPr>
          <w:p w14:paraId="13CF6941" w14:textId="4BD51433" w:rsidR="000A7BB6" w:rsidRDefault="000A7BB6" w:rsidP="000A7BB6">
            <w:pPr>
              <w:widowControl w:val="0"/>
              <w:spacing w:after="120"/>
              <w:jc w:val="center"/>
              <w:rPr>
                <w:rFonts w:ascii="GHEA Grapalat" w:hAnsi="GHEA Grapalat" w:cs="Arial"/>
                <w:color w:val="000000"/>
                <w:vertAlign w:val="superscript"/>
              </w:rPr>
            </w:pPr>
            <w:r>
              <w:rPr>
                <w:rFonts w:ascii="GHEA Grapalat" w:hAnsi="GHEA Grapalat" w:cs="Calibri"/>
                <w:sz w:val="20"/>
                <w:szCs w:val="20"/>
              </w:rPr>
              <w:t>100%</w:t>
            </w:r>
          </w:p>
        </w:tc>
        <w:tc>
          <w:tcPr>
            <w:tcW w:w="1386" w:type="dxa"/>
            <w:textDirection w:val="btLr"/>
            <w:vAlign w:val="center"/>
          </w:tcPr>
          <w:p w14:paraId="17059C9C" w14:textId="4874BD0C" w:rsidR="000A7BB6" w:rsidRDefault="000A7BB6" w:rsidP="000A7BB6">
            <w:pPr>
              <w:widowControl w:val="0"/>
              <w:spacing w:after="120"/>
              <w:jc w:val="center"/>
              <w:rPr>
                <w:rFonts w:ascii="GHEA Grapalat" w:hAnsi="GHEA Grapalat" w:cs="Arial"/>
                <w:b/>
                <w:bCs/>
                <w:color w:val="000000"/>
                <w:vertAlign w:val="superscript"/>
              </w:rPr>
            </w:pPr>
            <w:r>
              <w:rPr>
                <w:rFonts w:ascii="GHEA Grapalat" w:hAnsi="GHEA Grapalat" w:cs="Calibri"/>
                <w:sz w:val="20"/>
                <w:szCs w:val="20"/>
              </w:rPr>
              <w:t>100%</w:t>
            </w:r>
          </w:p>
        </w:tc>
      </w:tr>
      <w:tr w:rsidR="00D54B46" w:rsidRPr="00AD29CE" w14:paraId="0F1C118B" w14:textId="77777777" w:rsidTr="00B86D7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6"/>
          <w:wAfter w:w="4710" w:type="dxa"/>
          <w:jc w:val="center"/>
        </w:trPr>
        <w:tc>
          <w:tcPr>
            <w:tcW w:w="4536" w:type="dxa"/>
            <w:gridSpan w:val="3"/>
          </w:tcPr>
          <w:p w14:paraId="34687623" w14:textId="77777777" w:rsidR="00D54B46" w:rsidRPr="00AD29CE" w:rsidRDefault="00D54B46" w:rsidP="00EA35BC">
            <w:pPr>
              <w:widowControl w:val="0"/>
              <w:spacing w:after="160" w:line="360" w:lineRule="auto"/>
              <w:jc w:val="center"/>
              <w:rPr>
                <w:rFonts w:ascii="GHEA Grapalat" w:hAnsi="GHEA Grapalat" w:cs="Sylfaen"/>
                <w:b/>
                <w:bCs/>
              </w:rPr>
            </w:pPr>
            <w:r w:rsidRPr="00AD29CE">
              <w:rPr>
                <w:rFonts w:ascii="GHEA Grapalat" w:hAnsi="GHEA Grapalat"/>
                <w:b/>
              </w:rPr>
              <w:lastRenderedPageBreak/>
              <w:t>ЗАКАЗЧИК</w:t>
            </w:r>
          </w:p>
          <w:p w14:paraId="2688E552" w14:textId="77777777" w:rsidR="00D54B46" w:rsidRPr="00CA2754" w:rsidRDefault="00D54B46" w:rsidP="00EA35BC">
            <w:pPr>
              <w:widowControl w:val="0"/>
              <w:jc w:val="center"/>
              <w:rPr>
                <w:rFonts w:ascii="GHEA Grapalat" w:hAnsi="GHEA Grapalat"/>
                <w:lang w:val="en-US"/>
              </w:rPr>
            </w:pPr>
            <w:r>
              <w:rPr>
                <w:rFonts w:ascii="GHEA Grapalat" w:hAnsi="GHEA Grapalat"/>
                <w:lang w:val="en-US"/>
              </w:rPr>
              <w:t>_________________________</w:t>
            </w:r>
          </w:p>
          <w:p w14:paraId="6CD25500" w14:textId="77777777" w:rsidR="00D54B46" w:rsidRPr="00CA2754" w:rsidRDefault="00D54B46" w:rsidP="00EA35BC">
            <w:pPr>
              <w:widowControl w:val="0"/>
              <w:spacing w:after="160" w:line="360" w:lineRule="auto"/>
              <w:jc w:val="center"/>
              <w:rPr>
                <w:rFonts w:ascii="GHEA Grapalat" w:hAnsi="GHEA Grapalat"/>
                <w:vertAlign w:val="superscript"/>
              </w:rPr>
            </w:pPr>
            <w:r w:rsidRPr="00CA2754">
              <w:rPr>
                <w:rFonts w:ascii="GHEA Grapalat" w:hAnsi="GHEA Grapalat"/>
                <w:vertAlign w:val="superscript"/>
              </w:rPr>
              <w:t>/подпись/</w:t>
            </w:r>
          </w:p>
          <w:p w14:paraId="5C13D583" w14:textId="77777777" w:rsidR="00D54B46" w:rsidRPr="00AD29CE" w:rsidRDefault="00D54B46" w:rsidP="00EA35BC">
            <w:pPr>
              <w:widowControl w:val="0"/>
              <w:spacing w:after="160" w:line="360" w:lineRule="auto"/>
              <w:jc w:val="center"/>
              <w:rPr>
                <w:rFonts w:ascii="GHEA Grapalat" w:hAnsi="GHEA Grapalat"/>
              </w:rPr>
            </w:pPr>
            <w:r w:rsidRPr="00AD29CE">
              <w:rPr>
                <w:rFonts w:ascii="GHEA Grapalat" w:hAnsi="GHEA Grapalat"/>
              </w:rPr>
              <w:t>М. П.</w:t>
            </w:r>
          </w:p>
        </w:tc>
        <w:tc>
          <w:tcPr>
            <w:tcW w:w="760" w:type="dxa"/>
            <w:gridSpan w:val="2"/>
          </w:tcPr>
          <w:p w14:paraId="7FF2EDCF" w14:textId="77777777" w:rsidR="00D54B46" w:rsidRPr="00AD29CE" w:rsidRDefault="00D54B46" w:rsidP="00EA35BC">
            <w:pPr>
              <w:widowControl w:val="0"/>
              <w:spacing w:after="160" w:line="360" w:lineRule="auto"/>
              <w:jc w:val="center"/>
              <w:rPr>
                <w:rFonts w:ascii="GHEA Grapalat" w:hAnsi="GHEA Grapalat"/>
              </w:rPr>
            </w:pPr>
          </w:p>
        </w:tc>
        <w:tc>
          <w:tcPr>
            <w:tcW w:w="4343" w:type="dxa"/>
            <w:gridSpan w:val="8"/>
          </w:tcPr>
          <w:p w14:paraId="259A1BA2" w14:textId="77777777" w:rsidR="00D54B46" w:rsidRPr="00AD29CE" w:rsidRDefault="00D54B46" w:rsidP="00EA35BC">
            <w:pPr>
              <w:widowControl w:val="0"/>
              <w:spacing w:after="160" w:line="360" w:lineRule="auto"/>
              <w:jc w:val="center"/>
              <w:rPr>
                <w:rFonts w:ascii="GHEA Grapalat" w:hAnsi="GHEA Grapalat" w:cs="Sylfaen"/>
                <w:b/>
                <w:bCs/>
              </w:rPr>
            </w:pPr>
            <w:r w:rsidRPr="00AD29CE">
              <w:rPr>
                <w:rFonts w:ascii="GHEA Grapalat" w:hAnsi="GHEA Grapalat"/>
                <w:b/>
              </w:rPr>
              <w:t>ИСПОЛНИТЕЛЬ</w:t>
            </w:r>
          </w:p>
          <w:p w14:paraId="2422CC07" w14:textId="77777777" w:rsidR="00D54B46" w:rsidRPr="00CA2754" w:rsidRDefault="00D54B46" w:rsidP="00EA35BC">
            <w:pPr>
              <w:widowControl w:val="0"/>
              <w:jc w:val="center"/>
              <w:rPr>
                <w:rFonts w:ascii="GHEA Grapalat" w:hAnsi="GHEA Grapalat"/>
                <w:lang w:val="en-US"/>
              </w:rPr>
            </w:pPr>
            <w:r>
              <w:rPr>
                <w:rFonts w:ascii="GHEA Grapalat" w:hAnsi="GHEA Grapalat"/>
                <w:lang w:val="en-US"/>
              </w:rPr>
              <w:t>_________________________</w:t>
            </w:r>
          </w:p>
          <w:p w14:paraId="65F9E888" w14:textId="77777777" w:rsidR="00D54B46" w:rsidRPr="00CA2754" w:rsidRDefault="00D54B46" w:rsidP="00EA35BC">
            <w:pPr>
              <w:widowControl w:val="0"/>
              <w:spacing w:after="160" w:line="360" w:lineRule="auto"/>
              <w:jc w:val="center"/>
              <w:rPr>
                <w:rFonts w:ascii="GHEA Grapalat" w:hAnsi="GHEA Grapalat"/>
                <w:vertAlign w:val="superscript"/>
              </w:rPr>
            </w:pPr>
            <w:r w:rsidRPr="00CA2754">
              <w:rPr>
                <w:rFonts w:ascii="GHEA Grapalat" w:hAnsi="GHEA Grapalat"/>
                <w:vertAlign w:val="superscript"/>
              </w:rPr>
              <w:t>/подпись/</w:t>
            </w:r>
          </w:p>
          <w:p w14:paraId="3F5A87E4" w14:textId="77777777" w:rsidR="00D54B46" w:rsidRPr="00AD29CE" w:rsidRDefault="00D54B46" w:rsidP="00EA35BC">
            <w:pPr>
              <w:widowControl w:val="0"/>
              <w:spacing w:after="160" w:line="360" w:lineRule="auto"/>
              <w:jc w:val="center"/>
              <w:rPr>
                <w:rFonts w:ascii="GHEA Grapalat" w:hAnsi="GHEA Grapalat"/>
              </w:rPr>
            </w:pPr>
            <w:r w:rsidRPr="00AD29CE">
              <w:rPr>
                <w:rFonts w:ascii="GHEA Grapalat" w:hAnsi="GHEA Grapalat"/>
              </w:rPr>
              <w:t>М. П.</w:t>
            </w:r>
          </w:p>
        </w:tc>
      </w:tr>
    </w:tbl>
    <w:p w14:paraId="42D9C18F" w14:textId="77777777" w:rsidR="00D54B46" w:rsidRPr="00AD29CE" w:rsidRDefault="00D54B46" w:rsidP="00D54B46">
      <w:pPr>
        <w:widowControl w:val="0"/>
        <w:spacing w:after="160" w:line="360" w:lineRule="auto"/>
        <w:rPr>
          <w:rFonts w:ascii="GHEA Grapalat" w:hAnsi="GHEA Grapalat"/>
        </w:rPr>
        <w:sectPr w:rsidR="00D54B46" w:rsidRPr="00AD29CE" w:rsidSect="00D54B46">
          <w:footnotePr>
            <w:pos w:val="beneathText"/>
          </w:footnotePr>
          <w:pgSz w:w="16840" w:h="11907" w:orient="landscape" w:code="9"/>
          <w:pgMar w:top="270" w:right="432" w:bottom="1411" w:left="850" w:header="562" w:footer="562" w:gutter="0"/>
          <w:cols w:space="720"/>
          <w:titlePg/>
          <w:docGrid w:linePitch="326"/>
        </w:sectPr>
      </w:pPr>
    </w:p>
    <w:p w14:paraId="36E37067" w14:textId="77777777" w:rsidR="00D54B46" w:rsidRPr="00AD29CE" w:rsidRDefault="00D54B46" w:rsidP="00D54B46">
      <w:pPr>
        <w:widowControl w:val="0"/>
        <w:autoSpaceDE w:val="0"/>
        <w:autoSpaceDN w:val="0"/>
        <w:adjustRightInd w:val="0"/>
        <w:spacing w:after="160" w:line="360" w:lineRule="auto"/>
        <w:jc w:val="right"/>
        <w:rPr>
          <w:rFonts w:ascii="GHEA Grapalat" w:hAnsi="GHEA Grapalat" w:cs="TimesArmenianPSMT"/>
          <w:i/>
        </w:rPr>
      </w:pPr>
      <w:r w:rsidRPr="00AD29CE">
        <w:rPr>
          <w:rFonts w:ascii="GHEA Grapalat" w:hAnsi="GHEA Grapalat"/>
          <w:i/>
        </w:rPr>
        <w:lastRenderedPageBreak/>
        <w:t>Приложение № 3</w:t>
      </w:r>
    </w:p>
    <w:p w14:paraId="4E5BF702" w14:textId="77777777" w:rsidR="00D54B46" w:rsidRPr="00AD29CE" w:rsidRDefault="00D54B46" w:rsidP="00D54B46">
      <w:pPr>
        <w:widowControl w:val="0"/>
        <w:autoSpaceDE w:val="0"/>
        <w:autoSpaceDN w:val="0"/>
        <w:adjustRightInd w:val="0"/>
        <w:spacing w:after="160" w:line="360" w:lineRule="auto"/>
        <w:jc w:val="right"/>
        <w:rPr>
          <w:rFonts w:ascii="GHEA Grapalat" w:hAnsi="GHEA Grapalat" w:cs="TimesArmenianPSMT"/>
          <w:i/>
        </w:rPr>
      </w:pPr>
      <w:r w:rsidRPr="00AD29CE">
        <w:rPr>
          <w:rFonts w:ascii="GHEA Grapalat" w:hAnsi="GHEA Grapalat"/>
          <w:i/>
        </w:rPr>
        <w:t xml:space="preserve">к Договору под кодом </w:t>
      </w:r>
      <w:r w:rsidRPr="00561745">
        <w:rPr>
          <w:rFonts w:ascii="GHEA Grapalat" w:hAnsi="GHEA Grapalat" w:cs="TimesArmenianPSMT"/>
          <w:i/>
        </w:rPr>
        <w:br/>
      </w:r>
      <w:r>
        <w:rPr>
          <w:rFonts w:ascii="GHEA Grapalat" w:hAnsi="GHEA Grapalat"/>
          <w:i/>
        </w:rPr>
        <w:t xml:space="preserve"> </w:t>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14:paraId="391FEE87" w14:textId="77777777" w:rsidR="00D54B46" w:rsidRPr="00AD29CE" w:rsidRDefault="00D54B46" w:rsidP="00D54B46">
      <w:pPr>
        <w:widowControl w:val="0"/>
        <w:autoSpaceDE w:val="0"/>
        <w:autoSpaceDN w:val="0"/>
        <w:adjustRightInd w:val="0"/>
        <w:spacing w:after="160" w:line="360" w:lineRule="auto"/>
        <w:jc w:val="right"/>
        <w:rPr>
          <w:rFonts w:ascii="GHEA Grapalat" w:hAnsi="GHEA Grapalat" w:cs="TimesArmenianPSMT"/>
          <w:i/>
        </w:rPr>
      </w:pPr>
    </w:p>
    <w:tbl>
      <w:tblPr>
        <w:tblW w:w="9750" w:type="dxa"/>
        <w:jc w:val="center"/>
        <w:tblCellSpacing w:w="7" w:type="dxa"/>
        <w:tblCellMar>
          <w:left w:w="0" w:type="dxa"/>
          <w:right w:w="0" w:type="dxa"/>
        </w:tblCellMar>
        <w:tblLook w:val="0000" w:firstRow="0" w:lastRow="0" w:firstColumn="0" w:lastColumn="0" w:noHBand="0" w:noVBand="0"/>
      </w:tblPr>
      <w:tblGrid>
        <w:gridCol w:w="4813"/>
        <w:gridCol w:w="14"/>
        <w:gridCol w:w="4923"/>
      </w:tblGrid>
      <w:tr w:rsidR="00D54B46" w:rsidRPr="00AD29CE" w:rsidDel="004B29A5" w14:paraId="4D1B1E83" w14:textId="77777777" w:rsidTr="00EA35BC">
        <w:trPr>
          <w:tblCellSpacing w:w="7" w:type="dxa"/>
          <w:jc w:val="center"/>
        </w:trPr>
        <w:tc>
          <w:tcPr>
            <w:tcW w:w="0" w:type="auto"/>
            <w:gridSpan w:val="2"/>
            <w:vAlign w:val="center"/>
          </w:tcPr>
          <w:p w14:paraId="190E92FA" w14:textId="77777777" w:rsidR="00D54B46" w:rsidRPr="00AD29CE" w:rsidDel="004B29A5" w:rsidRDefault="00D54B46" w:rsidP="00EA35BC">
            <w:pPr>
              <w:widowControl w:val="0"/>
              <w:spacing w:after="160" w:line="360" w:lineRule="auto"/>
              <w:rPr>
                <w:rFonts w:ascii="GHEA Grapalat" w:hAnsi="GHEA Grapalat"/>
                <w:iCs/>
                <w:color w:val="000000"/>
              </w:rPr>
            </w:pPr>
          </w:p>
        </w:tc>
        <w:tc>
          <w:tcPr>
            <w:tcW w:w="0" w:type="auto"/>
            <w:vAlign w:val="center"/>
          </w:tcPr>
          <w:p w14:paraId="5F2943CE" w14:textId="77777777" w:rsidR="00D54B46" w:rsidRPr="00AD29CE" w:rsidDel="004B29A5" w:rsidRDefault="00D54B46" w:rsidP="00EA35BC">
            <w:pPr>
              <w:widowControl w:val="0"/>
              <w:spacing w:after="160" w:line="360" w:lineRule="auto"/>
              <w:rPr>
                <w:rFonts w:ascii="GHEA Grapalat" w:hAnsi="GHEA Grapalat" w:cs="Arial"/>
                <w:iCs/>
                <w:color w:val="000000"/>
              </w:rPr>
            </w:pPr>
          </w:p>
        </w:tc>
      </w:tr>
      <w:tr w:rsidR="00D54B46" w:rsidRPr="00AD29CE" w14:paraId="7730B8C4" w14:textId="77777777" w:rsidTr="00EA35BC">
        <w:trPr>
          <w:tblCellSpacing w:w="7" w:type="dxa"/>
          <w:jc w:val="center"/>
        </w:trPr>
        <w:tc>
          <w:tcPr>
            <w:tcW w:w="0" w:type="auto"/>
            <w:vAlign w:val="center"/>
          </w:tcPr>
          <w:p w14:paraId="246E57EA" w14:textId="77777777" w:rsidR="00D54B46" w:rsidRPr="00AD29CE" w:rsidRDefault="00D54B46" w:rsidP="00EA35BC">
            <w:pPr>
              <w:widowControl w:val="0"/>
              <w:spacing w:after="160" w:line="360" w:lineRule="auto"/>
              <w:jc w:val="center"/>
              <w:rPr>
                <w:rFonts w:ascii="GHEA Grapalat" w:hAnsi="GHEA Grapalat"/>
                <w:iCs/>
                <w:color w:val="000000"/>
              </w:rPr>
            </w:pPr>
            <w:r w:rsidRPr="00AD29CE">
              <w:rPr>
                <w:rFonts w:ascii="GHEA Grapalat" w:hAnsi="GHEA Grapalat"/>
              </w:rPr>
              <w:t>Сторона договора</w:t>
            </w:r>
            <w:r w:rsidRPr="00AD29CE">
              <w:rPr>
                <w:rFonts w:ascii="GHEA Grapalat" w:hAnsi="GHEA Grapalat"/>
                <w:color w:val="000000"/>
              </w:rPr>
              <w:t xml:space="preserve"> </w:t>
            </w:r>
          </w:p>
          <w:p w14:paraId="382F7B0F" w14:textId="77777777" w:rsidR="00D54B46" w:rsidRPr="00CA2754" w:rsidRDefault="00D54B46" w:rsidP="00EA35BC">
            <w:pPr>
              <w:widowControl w:val="0"/>
              <w:spacing w:after="160" w:line="360" w:lineRule="auto"/>
              <w:jc w:val="center"/>
              <w:rPr>
                <w:rFonts w:ascii="GHEA Grapalat" w:hAnsi="GHEA Grapalat"/>
                <w:iCs/>
                <w:color w:val="000000"/>
              </w:rPr>
            </w:pPr>
            <w:r w:rsidRPr="00AD29CE">
              <w:rPr>
                <w:rFonts w:ascii="GHEA Grapalat" w:hAnsi="GHEA Grapalat"/>
                <w:color w:val="000000"/>
              </w:rPr>
              <w:t>___________________________</w:t>
            </w:r>
            <w:r w:rsidRPr="00CA2754">
              <w:rPr>
                <w:rFonts w:ascii="GHEA Grapalat" w:hAnsi="GHEA Grapalat"/>
                <w:color w:val="000000"/>
              </w:rPr>
              <w:t>____</w:t>
            </w:r>
          </w:p>
          <w:p w14:paraId="1090BA21" w14:textId="77777777" w:rsidR="00D54B46" w:rsidRPr="00AD29CE" w:rsidRDefault="00D54B46" w:rsidP="00EA35BC">
            <w:pPr>
              <w:widowControl w:val="0"/>
              <w:spacing w:after="160" w:line="360" w:lineRule="auto"/>
              <w:jc w:val="center"/>
              <w:rPr>
                <w:rFonts w:ascii="GHEA Grapalat" w:hAnsi="GHEA Grapalat"/>
                <w:iCs/>
                <w:color w:val="000000"/>
              </w:rPr>
            </w:pPr>
            <w:r w:rsidRPr="00AD29CE">
              <w:rPr>
                <w:rFonts w:ascii="GHEA Grapalat" w:hAnsi="GHEA Grapalat"/>
                <w:color w:val="000000"/>
              </w:rPr>
              <w:t>__________________________</w:t>
            </w:r>
            <w:r w:rsidRPr="00CA2754">
              <w:rPr>
                <w:rFonts w:ascii="GHEA Grapalat" w:hAnsi="GHEA Grapalat"/>
                <w:color w:val="000000"/>
              </w:rPr>
              <w:t>_____</w:t>
            </w:r>
            <w:r w:rsidRPr="00AD29CE">
              <w:rPr>
                <w:rFonts w:ascii="GHEA Grapalat" w:hAnsi="GHEA Grapalat"/>
                <w:color w:val="000000"/>
              </w:rPr>
              <w:t>_</w:t>
            </w:r>
          </w:p>
          <w:p w14:paraId="1B414900" w14:textId="77777777" w:rsidR="00D54B46" w:rsidRPr="00AD29CE" w:rsidRDefault="00D54B46" w:rsidP="00EA35BC">
            <w:pPr>
              <w:widowControl w:val="0"/>
              <w:spacing w:after="160" w:line="360" w:lineRule="auto"/>
              <w:jc w:val="center"/>
              <w:rPr>
                <w:rFonts w:ascii="GHEA Grapalat" w:hAnsi="GHEA Grapalat"/>
                <w:iCs/>
                <w:color w:val="000000"/>
              </w:rPr>
            </w:pPr>
            <w:r w:rsidRPr="00AD29CE">
              <w:rPr>
                <w:rFonts w:ascii="GHEA Grapalat" w:hAnsi="GHEA Grapalat"/>
                <w:color w:val="000000"/>
              </w:rPr>
              <w:t>место нахождения ___________</w:t>
            </w:r>
            <w:r w:rsidRPr="00CA2754">
              <w:rPr>
                <w:rFonts w:ascii="GHEA Grapalat" w:hAnsi="GHEA Grapalat"/>
                <w:color w:val="000000"/>
              </w:rPr>
              <w:t>_</w:t>
            </w:r>
            <w:r w:rsidRPr="00AD29CE">
              <w:rPr>
                <w:rFonts w:ascii="GHEA Grapalat" w:hAnsi="GHEA Grapalat"/>
                <w:color w:val="000000"/>
              </w:rPr>
              <w:t>___</w:t>
            </w:r>
          </w:p>
          <w:p w14:paraId="329A43A4" w14:textId="77777777" w:rsidR="00D54B46" w:rsidRPr="00CA2754" w:rsidRDefault="00D54B46" w:rsidP="00EA35BC">
            <w:pPr>
              <w:widowControl w:val="0"/>
              <w:spacing w:after="160" w:line="360" w:lineRule="auto"/>
              <w:jc w:val="center"/>
              <w:rPr>
                <w:rFonts w:ascii="GHEA Grapalat" w:hAnsi="GHEA Grapalat"/>
                <w:iCs/>
                <w:color w:val="000000"/>
              </w:rPr>
            </w:pPr>
            <w:r>
              <w:rPr>
                <w:rFonts w:ascii="GHEA Grapalat" w:hAnsi="GHEA Grapalat"/>
                <w:color w:val="000000"/>
              </w:rPr>
              <w:t>Р/С_______________________</w:t>
            </w:r>
            <w:r w:rsidRPr="00CA2754">
              <w:rPr>
                <w:rFonts w:ascii="GHEA Grapalat" w:hAnsi="GHEA Grapalat"/>
                <w:color w:val="000000"/>
              </w:rPr>
              <w:t>____</w:t>
            </w:r>
            <w:r>
              <w:rPr>
                <w:rFonts w:ascii="GHEA Grapalat" w:hAnsi="GHEA Grapalat"/>
                <w:color w:val="000000"/>
              </w:rPr>
              <w:t>__</w:t>
            </w:r>
          </w:p>
          <w:p w14:paraId="6321BEB9" w14:textId="77777777" w:rsidR="00D54B46" w:rsidRPr="00CA2754" w:rsidRDefault="00D54B46" w:rsidP="00EA35BC">
            <w:pPr>
              <w:widowControl w:val="0"/>
              <w:spacing w:after="160" w:line="360" w:lineRule="auto"/>
              <w:jc w:val="center"/>
              <w:rPr>
                <w:rFonts w:ascii="GHEA Grapalat" w:hAnsi="GHEA Grapalat"/>
                <w:iCs/>
                <w:color w:val="000000"/>
              </w:rPr>
            </w:pPr>
            <w:r w:rsidRPr="00AD29CE">
              <w:rPr>
                <w:rFonts w:ascii="GHEA Grapalat" w:hAnsi="GHEA Grapalat"/>
                <w:color w:val="000000"/>
              </w:rPr>
              <w:t>УНН_____________________</w:t>
            </w:r>
            <w:r w:rsidRPr="00CA2754">
              <w:rPr>
                <w:rFonts w:ascii="GHEA Grapalat" w:hAnsi="GHEA Grapalat"/>
                <w:color w:val="000000"/>
              </w:rPr>
              <w:t>_____</w:t>
            </w:r>
            <w:r w:rsidRPr="00AD29CE">
              <w:rPr>
                <w:rFonts w:ascii="GHEA Grapalat" w:hAnsi="GHEA Grapalat"/>
                <w:color w:val="000000"/>
              </w:rPr>
              <w:t>__</w:t>
            </w:r>
          </w:p>
        </w:tc>
        <w:tc>
          <w:tcPr>
            <w:tcW w:w="0" w:type="auto"/>
            <w:gridSpan w:val="2"/>
            <w:vAlign w:val="center"/>
          </w:tcPr>
          <w:p w14:paraId="209E9860" w14:textId="77777777" w:rsidR="00D54B46" w:rsidRPr="00CA2754" w:rsidRDefault="00D54B46" w:rsidP="00EA35BC">
            <w:pPr>
              <w:widowControl w:val="0"/>
              <w:spacing w:after="160" w:line="360" w:lineRule="auto"/>
              <w:jc w:val="center"/>
              <w:rPr>
                <w:rFonts w:ascii="GHEA Grapalat" w:hAnsi="GHEA Grapalat"/>
                <w:iCs/>
                <w:color w:val="000000"/>
              </w:rPr>
            </w:pPr>
            <w:r>
              <w:rPr>
                <w:rFonts w:ascii="GHEA Grapalat" w:hAnsi="GHEA Grapalat"/>
                <w:color w:val="000000"/>
              </w:rPr>
              <w:t>Заказчик</w:t>
            </w:r>
          </w:p>
          <w:p w14:paraId="7F485431" w14:textId="77777777" w:rsidR="00D54B46" w:rsidRPr="00CA2754" w:rsidRDefault="00D54B46" w:rsidP="00EA35BC">
            <w:pPr>
              <w:widowControl w:val="0"/>
              <w:spacing w:after="160" w:line="360" w:lineRule="auto"/>
              <w:jc w:val="center"/>
              <w:rPr>
                <w:rFonts w:ascii="GHEA Grapalat" w:hAnsi="GHEA Grapalat"/>
                <w:iCs/>
                <w:color w:val="000000"/>
              </w:rPr>
            </w:pPr>
            <w:r w:rsidRPr="00AD29CE">
              <w:rPr>
                <w:rFonts w:ascii="GHEA Grapalat" w:hAnsi="GHEA Grapalat"/>
                <w:color w:val="000000"/>
              </w:rPr>
              <w:t>_________</w:t>
            </w:r>
            <w:r w:rsidRPr="00CA2754">
              <w:rPr>
                <w:rFonts w:ascii="GHEA Grapalat" w:hAnsi="GHEA Grapalat"/>
                <w:color w:val="000000"/>
              </w:rPr>
              <w:t>___</w:t>
            </w:r>
            <w:r>
              <w:rPr>
                <w:rFonts w:ascii="GHEA Grapalat" w:hAnsi="GHEA Grapalat"/>
                <w:color w:val="000000"/>
              </w:rPr>
              <w:t>__________</w:t>
            </w:r>
            <w:r w:rsidRPr="00561745">
              <w:rPr>
                <w:rFonts w:ascii="GHEA Grapalat" w:hAnsi="GHEA Grapalat"/>
                <w:color w:val="000000"/>
              </w:rPr>
              <w:t>_</w:t>
            </w:r>
            <w:r>
              <w:rPr>
                <w:rFonts w:ascii="GHEA Grapalat" w:hAnsi="GHEA Grapalat"/>
                <w:color w:val="000000"/>
              </w:rPr>
              <w:t>___</w:t>
            </w:r>
            <w:r w:rsidRPr="00CA2754">
              <w:rPr>
                <w:rFonts w:ascii="GHEA Grapalat" w:hAnsi="GHEA Grapalat"/>
                <w:color w:val="000000"/>
              </w:rPr>
              <w:t>_</w:t>
            </w:r>
            <w:r>
              <w:rPr>
                <w:rFonts w:ascii="GHEA Grapalat" w:hAnsi="GHEA Grapalat"/>
                <w:color w:val="000000"/>
              </w:rPr>
              <w:t>_____</w:t>
            </w:r>
          </w:p>
          <w:p w14:paraId="14D2DA48" w14:textId="77777777" w:rsidR="00D54B46" w:rsidRPr="00CA2754" w:rsidRDefault="00D54B46" w:rsidP="00EA35BC">
            <w:pPr>
              <w:widowControl w:val="0"/>
              <w:spacing w:after="160" w:line="360" w:lineRule="auto"/>
              <w:jc w:val="center"/>
              <w:rPr>
                <w:rFonts w:ascii="GHEA Grapalat" w:hAnsi="GHEA Grapalat"/>
                <w:iCs/>
                <w:color w:val="000000"/>
              </w:rPr>
            </w:pPr>
            <w:r w:rsidRPr="00AD29CE">
              <w:rPr>
                <w:rFonts w:ascii="GHEA Grapalat" w:hAnsi="GHEA Grapalat"/>
                <w:color w:val="000000"/>
              </w:rPr>
              <w:t>_______</w:t>
            </w:r>
            <w:r w:rsidRPr="00CA2754">
              <w:rPr>
                <w:rFonts w:ascii="GHEA Grapalat" w:hAnsi="GHEA Grapalat"/>
                <w:color w:val="000000"/>
              </w:rPr>
              <w:t>___</w:t>
            </w:r>
            <w:r w:rsidRPr="00AD29CE">
              <w:rPr>
                <w:rFonts w:ascii="GHEA Grapalat" w:hAnsi="GHEA Grapalat"/>
                <w:color w:val="000000"/>
              </w:rPr>
              <w:t>______________</w:t>
            </w:r>
            <w:r w:rsidRPr="00561745">
              <w:rPr>
                <w:rFonts w:ascii="GHEA Grapalat" w:hAnsi="GHEA Grapalat"/>
                <w:color w:val="000000"/>
              </w:rPr>
              <w:t>_</w:t>
            </w:r>
            <w:r w:rsidRPr="00AD29CE">
              <w:rPr>
                <w:rFonts w:ascii="GHEA Grapalat" w:hAnsi="GHEA Grapalat"/>
                <w:color w:val="000000"/>
              </w:rPr>
              <w:t>___</w:t>
            </w:r>
            <w:r w:rsidRPr="00561745">
              <w:rPr>
                <w:rFonts w:ascii="GHEA Grapalat" w:hAnsi="GHEA Grapalat"/>
                <w:color w:val="000000"/>
              </w:rPr>
              <w:t>_</w:t>
            </w:r>
            <w:r>
              <w:rPr>
                <w:rFonts w:ascii="GHEA Grapalat" w:hAnsi="GHEA Grapalat"/>
                <w:color w:val="000000"/>
              </w:rPr>
              <w:t>____</w:t>
            </w:r>
          </w:p>
          <w:p w14:paraId="780CC702" w14:textId="77777777" w:rsidR="00D54B46" w:rsidRPr="00CA2754" w:rsidRDefault="00D54B46" w:rsidP="00EA35BC">
            <w:pPr>
              <w:widowControl w:val="0"/>
              <w:spacing w:after="160" w:line="360" w:lineRule="auto"/>
              <w:jc w:val="center"/>
              <w:rPr>
                <w:rFonts w:ascii="GHEA Grapalat" w:hAnsi="GHEA Grapalat"/>
                <w:iCs/>
                <w:color w:val="000000"/>
              </w:rPr>
            </w:pPr>
            <w:r w:rsidRPr="00AD29CE">
              <w:rPr>
                <w:rFonts w:ascii="GHEA Grapalat" w:hAnsi="GHEA Grapalat"/>
                <w:color w:val="000000"/>
              </w:rPr>
              <w:t>место нахождения</w:t>
            </w:r>
            <w:r>
              <w:rPr>
                <w:rFonts w:ascii="GHEA Grapalat" w:hAnsi="GHEA Grapalat"/>
                <w:color w:val="000000"/>
              </w:rPr>
              <w:t xml:space="preserve"> ________________</w:t>
            </w:r>
          </w:p>
          <w:p w14:paraId="1D3B832D" w14:textId="77777777" w:rsidR="00D54B46" w:rsidRPr="00AD29CE" w:rsidRDefault="00D54B46" w:rsidP="00EA35BC">
            <w:pPr>
              <w:widowControl w:val="0"/>
              <w:spacing w:after="160" w:line="360" w:lineRule="auto"/>
              <w:jc w:val="center"/>
              <w:rPr>
                <w:rFonts w:ascii="GHEA Grapalat" w:hAnsi="GHEA Grapalat"/>
                <w:iCs/>
                <w:color w:val="000000"/>
              </w:rPr>
            </w:pPr>
            <w:r w:rsidRPr="00AD29CE">
              <w:rPr>
                <w:rFonts w:ascii="GHEA Grapalat" w:hAnsi="GHEA Grapalat"/>
                <w:color w:val="000000"/>
              </w:rPr>
              <w:t>Р/С___________________________</w:t>
            </w:r>
            <w:r w:rsidRPr="00CA2754">
              <w:rPr>
                <w:rFonts w:ascii="GHEA Grapalat" w:hAnsi="GHEA Grapalat"/>
                <w:color w:val="000000"/>
              </w:rPr>
              <w:t>_</w:t>
            </w:r>
            <w:r w:rsidRPr="00AD29CE">
              <w:rPr>
                <w:rFonts w:ascii="GHEA Grapalat" w:hAnsi="GHEA Grapalat"/>
                <w:color w:val="000000"/>
              </w:rPr>
              <w:t>_</w:t>
            </w:r>
          </w:p>
          <w:p w14:paraId="0F241B1C" w14:textId="77777777" w:rsidR="00D54B46" w:rsidRPr="00AD29CE" w:rsidRDefault="00D54B46" w:rsidP="00EA35BC">
            <w:pPr>
              <w:widowControl w:val="0"/>
              <w:spacing w:after="160" w:line="360" w:lineRule="auto"/>
              <w:jc w:val="center"/>
              <w:rPr>
                <w:rFonts w:ascii="GHEA Grapalat" w:hAnsi="GHEA Grapalat"/>
                <w:iCs/>
                <w:color w:val="000000"/>
              </w:rPr>
            </w:pPr>
            <w:r w:rsidRPr="00AD29CE">
              <w:rPr>
                <w:rFonts w:ascii="GHEA Grapalat" w:hAnsi="GHEA Grapalat"/>
                <w:color w:val="000000"/>
              </w:rPr>
              <w:t>УНН_______________________</w:t>
            </w:r>
            <w:r w:rsidRPr="00565EAA">
              <w:rPr>
                <w:rFonts w:ascii="GHEA Grapalat" w:hAnsi="GHEA Grapalat"/>
                <w:color w:val="000000"/>
              </w:rPr>
              <w:t>_</w:t>
            </w:r>
            <w:r w:rsidRPr="00AD29CE">
              <w:rPr>
                <w:rFonts w:ascii="GHEA Grapalat" w:hAnsi="GHEA Grapalat"/>
                <w:color w:val="000000"/>
              </w:rPr>
              <w:t>____</w:t>
            </w:r>
          </w:p>
        </w:tc>
      </w:tr>
    </w:tbl>
    <w:p w14:paraId="232D2EDE" w14:textId="77777777" w:rsidR="00D54B46" w:rsidRPr="00AD29CE" w:rsidRDefault="00D54B46" w:rsidP="00D54B46">
      <w:pPr>
        <w:widowControl w:val="0"/>
        <w:spacing w:after="160" w:line="360" w:lineRule="auto"/>
        <w:ind w:firstLine="375"/>
        <w:rPr>
          <w:rFonts w:ascii="GHEA Grapalat" w:hAnsi="GHEA Grapalat"/>
          <w:iCs/>
          <w:color w:val="000000"/>
        </w:rPr>
      </w:pPr>
    </w:p>
    <w:p w14:paraId="176BB146" w14:textId="77777777" w:rsidR="00D54B46" w:rsidRPr="00AD29CE" w:rsidRDefault="00D54B46" w:rsidP="00D54B46">
      <w:pPr>
        <w:widowControl w:val="0"/>
        <w:spacing w:after="160" w:line="360" w:lineRule="auto"/>
        <w:ind w:left="567" w:right="566"/>
        <w:jc w:val="center"/>
        <w:rPr>
          <w:rFonts w:ascii="GHEA Grapalat" w:hAnsi="GHEA Grapalat"/>
          <w:iCs/>
          <w:color w:val="000000"/>
        </w:rPr>
      </w:pPr>
      <w:r w:rsidRPr="00AD29CE">
        <w:rPr>
          <w:rFonts w:ascii="GHEA Grapalat" w:hAnsi="GHEA Grapalat"/>
          <w:b/>
          <w:color w:val="000000"/>
        </w:rPr>
        <w:t>АКТ №</w:t>
      </w:r>
    </w:p>
    <w:p w14:paraId="197C8DDE" w14:textId="77777777" w:rsidR="00D54B46" w:rsidRPr="00CA2754" w:rsidRDefault="00D54B46" w:rsidP="00D54B46">
      <w:pPr>
        <w:widowControl w:val="0"/>
        <w:spacing w:after="160" w:line="360" w:lineRule="auto"/>
        <w:ind w:left="567" w:right="566"/>
        <w:jc w:val="center"/>
        <w:rPr>
          <w:rFonts w:ascii="GHEA Grapalat" w:hAnsi="GHEA Grapalat"/>
          <w:b/>
          <w:bCs/>
          <w:iCs/>
          <w:color w:val="000000"/>
        </w:rPr>
      </w:pPr>
      <w:r w:rsidRPr="00AD29CE">
        <w:rPr>
          <w:rFonts w:ascii="GHEA Grapalat" w:hAnsi="GHEA Grapalat"/>
          <w:b/>
          <w:color w:val="000000"/>
        </w:rPr>
        <w:t xml:space="preserve">СДАЧИ-ПРИЕМКИ РЕЗУЛЬТАТОВ </w:t>
      </w:r>
      <w:r w:rsidRPr="00CA2754">
        <w:rPr>
          <w:rFonts w:ascii="GHEA Grapalat" w:hAnsi="GHEA Grapalat"/>
          <w:b/>
          <w:color w:val="000000"/>
        </w:rPr>
        <w:br/>
      </w:r>
      <w:r w:rsidRPr="00AD29CE">
        <w:rPr>
          <w:rFonts w:ascii="GHEA Grapalat" w:hAnsi="GHEA Grapalat"/>
          <w:b/>
          <w:color w:val="000000"/>
        </w:rPr>
        <w:t>ИСПОЛНЕНИЯ ДОГОВОРА ИЛИ ЕГО ЧАСТИ</w:t>
      </w:r>
    </w:p>
    <w:p w14:paraId="5A5B4368" w14:textId="77777777" w:rsidR="00D54B46" w:rsidRPr="00AD29CE" w:rsidRDefault="00D54B46" w:rsidP="00D54B46">
      <w:pPr>
        <w:pStyle w:val="BodyTextIndent"/>
        <w:widowControl w:val="0"/>
        <w:spacing w:after="160"/>
        <w:ind w:firstLine="0"/>
        <w:jc w:val="center"/>
        <w:rPr>
          <w:rFonts w:ascii="GHEA Grapalat" w:hAnsi="GHEA Grapalat"/>
          <w:b/>
          <w:bCs/>
          <w:iCs/>
          <w:sz w:val="24"/>
          <w:szCs w:val="24"/>
        </w:rPr>
      </w:pPr>
    </w:p>
    <w:p w14:paraId="7A35CABD" w14:textId="77777777" w:rsidR="00D54B46" w:rsidRPr="00AD29CE" w:rsidRDefault="00D54B46" w:rsidP="00D54B46">
      <w:pPr>
        <w:pStyle w:val="BodyTextIndent"/>
        <w:widowControl w:val="0"/>
        <w:tabs>
          <w:tab w:val="left" w:pos="1134"/>
          <w:tab w:val="left" w:pos="1985"/>
        </w:tabs>
        <w:spacing w:after="160"/>
        <w:ind w:firstLine="540"/>
        <w:rPr>
          <w:rFonts w:ascii="GHEA Grapalat" w:hAnsi="GHEA Grapalat"/>
          <w:iCs/>
          <w:sz w:val="24"/>
          <w:szCs w:val="24"/>
        </w:rPr>
      </w:pPr>
      <w:r w:rsidRPr="00AD29CE">
        <w:rPr>
          <w:rFonts w:ascii="GHEA Grapalat" w:hAnsi="GHEA Grapalat"/>
          <w:sz w:val="24"/>
          <w:szCs w:val="24"/>
        </w:rPr>
        <w:t>"</w:t>
      </w:r>
      <w:r w:rsidRPr="00561745">
        <w:rPr>
          <w:rFonts w:ascii="GHEA Grapalat" w:hAnsi="GHEA Grapalat"/>
          <w:sz w:val="24"/>
          <w:szCs w:val="24"/>
        </w:rPr>
        <w:tab/>
      </w:r>
      <w:r w:rsidRPr="00AD29CE">
        <w:rPr>
          <w:rFonts w:ascii="GHEA Grapalat" w:hAnsi="GHEA Grapalat"/>
          <w:sz w:val="24"/>
          <w:szCs w:val="24"/>
        </w:rPr>
        <w:t>" "</w:t>
      </w:r>
      <w:r w:rsidRPr="00561745">
        <w:rPr>
          <w:rFonts w:ascii="GHEA Grapalat" w:hAnsi="GHEA Grapalat"/>
          <w:sz w:val="24"/>
          <w:szCs w:val="24"/>
        </w:rPr>
        <w:tab/>
      </w:r>
      <w:r w:rsidRPr="00AD29CE">
        <w:rPr>
          <w:rFonts w:ascii="GHEA Grapalat" w:hAnsi="GHEA Grapalat"/>
          <w:sz w:val="24"/>
          <w:szCs w:val="24"/>
        </w:rPr>
        <w:t>"</w:t>
      </w:r>
      <w:r>
        <w:rPr>
          <w:rFonts w:ascii="GHEA Grapalat" w:hAnsi="GHEA Grapalat"/>
          <w:sz w:val="24"/>
          <w:szCs w:val="24"/>
        </w:rPr>
        <w:t xml:space="preserve"> </w:t>
      </w:r>
      <w:r w:rsidRPr="00AD29CE">
        <w:rPr>
          <w:rFonts w:ascii="GHEA Grapalat" w:hAnsi="GHEA Grapalat"/>
          <w:sz w:val="24"/>
          <w:szCs w:val="24"/>
        </w:rPr>
        <w:t>2</w:t>
      </w:r>
      <w:r>
        <w:rPr>
          <w:rFonts w:ascii="GHEA Grapalat" w:hAnsi="GHEA Grapalat"/>
          <w:sz w:val="24"/>
          <w:szCs w:val="24"/>
        </w:rPr>
        <w:t>0.</w:t>
      </w:r>
      <w:r>
        <w:rPr>
          <w:rFonts w:ascii="GHEA Grapalat" w:hAnsi="GHEA Grapalat"/>
          <w:sz w:val="24"/>
          <w:szCs w:val="24"/>
        </w:rPr>
        <w:tab/>
      </w:r>
      <w:r w:rsidRPr="00AD29CE">
        <w:rPr>
          <w:rFonts w:ascii="GHEA Grapalat" w:hAnsi="GHEA Grapalat"/>
          <w:sz w:val="24"/>
          <w:szCs w:val="24"/>
        </w:rPr>
        <w:t>г.</w:t>
      </w:r>
    </w:p>
    <w:p w14:paraId="7CAFAC51" w14:textId="77777777" w:rsidR="00D54B46" w:rsidRPr="00AD29CE" w:rsidRDefault="00D54B46" w:rsidP="00D54B46">
      <w:pPr>
        <w:pStyle w:val="NormalWeb"/>
        <w:widowControl w:val="0"/>
        <w:spacing w:before="0" w:beforeAutospacing="0" w:after="160" w:afterAutospacing="0" w:line="360" w:lineRule="auto"/>
        <w:rPr>
          <w:rFonts w:ascii="GHEA Grapalat" w:hAnsi="GHEA Grapalat"/>
          <w:color w:val="000000"/>
        </w:rPr>
      </w:pPr>
      <w:r w:rsidRPr="00AD29CE">
        <w:rPr>
          <w:rFonts w:ascii="GHEA Grapalat" w:hAnsi="GHEA Grapalat"/>
          <w:color w:val="000000"/>
        </w:rPr>
        <w:t>Наименование договора (далее — Договор)</w:t>
      </w:r>
      <w:r w:rsidRPr="00CA2754">
        <w:rPr>
          <w:rFonts w:ascii="GHEA Grapalat" w:hAnsi="GHEA Grapalat"/>
          <w:color w:val="000000"/>
        </w:rPr>
        <w:t xml:space="preserve"> </w:t>
      </w:r>
      <w:r w:rsidRPr="00AD29CE">
        <w:rPr>
          <w:rFonts w:ascii="GHEA Grapalat" w:hAnsi="GHEA Grapalat"/>
          <w:color w:val="000000"/>
        </w:rPr>
        <w:t>__________________________________</w:t>
      </w:r>
    </w:p>
    <w:p w14:paraId="7A72A2C6" w14:textId="77777777" w:rsidR="00D54B46" w:rsidRPr="00AD29CE" w:rsidRDefault="00D54B46" w:rsidP="00D54B46">
      <w:pPr>
        <w:pStyle w:val="NormalWeb"/>
        <w:widowControl w:val="0"/>
        <w:tabs>
          <w:tab w:val="left" w:pos="8789"/>
        </w:tabs>
        <w:spacing w:before="0" w:beforeAutospacing="0" w:after="160" w:afterAutospacing="0" w:line="360" w:lineRule="auto"/>
        <w:rPr>
          <w:rFonts w:ascii="GHEA Grapalat" w:hAnsi="GHEA Grapalat"/>
          <w:color w:val="000000"/>
        </w:rPr>
      </w:pPr>
      <w:r w:rsidRPr="00AD29CE">
        <w:rPr>
          <w:rFonts w:ascii="GHEA Grapalat" w:hAnsi="GHEA Grapalat"/>
          <w:color w:val="000000"/>
        </w:rPr>
        <w:t>Дата заключения Договора "__</w:t>
      </w:r>
      <w:r w:rsidRPr="00CA2754">
        <w:rPr>
          <w:rFonts w:ascii="GHEA Grapalat" w:hAnsi="GHEA Grapalat"/>
          <w:color w:val="000000"/>
        </w:rPr>
        <w:t>_______</w:t>
      </w:r>
      <w:r w:rsidRPr="00AD29CE">
        <w:rPr>
          <w:rFonts w:ascii="GHEA Grapalat" w:hAnsi="GHEA Grapalat"/>
          <w:color w:val="000000"/>
        </w:rPr>
        <w:t>__" "________</w:t>
      </w:r>
      <w:r>
        <w:rPr>
          <w:rFonts w:ascii="GHEA Grapalat" w:hAnsi="GHEA Grapalat"/>
          <w:color w:val="000000"/>
        </w:rPr>
        <w:t>_______</w:t>
      </w:r>
      <w:r w:rsidRPr="00AD29CE">
        <w:rPr>
          <w:rFonts w:ascii="GHEA Grapalat" w:hAnsi="GHEA Grapalat"/>
          <w:color w:val="000000"/>
        </w:rPr>
        <w:t>__________" 2</w:t>
      </w:r>
      <w:r>
        <w:rPr>
          <w:rFonts w:ascii="GHEA Grapalat" w:hAnsi="GHEA Grapalat"/>
          <w:color w:val="000000"/>
        </w:rPr>
        <w:t>0.</w:t>
      </w:r>
      <w:r>
        <w:rPr>
          <w:rFonts w:ascii="GHEA Grapalat" w:hAnsi="GHEA Grapalat"/>
          <w:color w:val="000000"/>
        </w:rPr>
        <w:tab/>
      </w:r>
      <w:r w:rsidRPr="00AD29CE">
        <w:rPr>
          <w:rFonts w:ascii="GHEA Grapalat" w:hAnsi="GHEA Grapalat"/>
          <w:color w:val="000000"/>
        </w:rPr>
        <w:t>г.</w:t>
      </w:r>
    </w:p>
    <w:p w14:paraId="1ADB6FCE" w14:textId="77777777" w:rsidR="00D54B46" w:rsidRPr="00AD29CE" w:rsidRDefault="00D54B46" w:rsidP="00D54B46">
      <w:pPr>
        <w:pStyle w:val="NormalWeb"/>
        <w:widowControl w:val="0"/>
        <w:spacing w:before="0" w:beforeAutospacing="0" w:after="160" w:afterAutospacing="0" w:line="360" w:lineRule="auto"/>
        <w:rPr>
          <w:rFonts w:ascii="GHEA Grapalat" w:hAnsi="GHEA Grapalat"/>
          <w:color w:val="000000"/>
        </w:rPr>
      </w:pPr>
      <w:r w:rsidRPr="00AD29CE">
        <w:rPr>
          <w:rFonts w:ascii="GHEA Grapalat" w:hAnsi="GHEA Grapalat"/>
          <w:color w:val="000000"/>
        </w:rPr>
        <w:t>Номер Договора ______</w:t>
      </w:r>
      <w:r w:rsidRPr="00CA2754">
        <w:rPr>
          <w:rFonts w:ascii="GHEA Grapalat" w:hAnsi="GHEA Grapalat"/>
          <w:color w:val="000000"/>
        </w:rPr>
        <w:t>________________________________________________</w:t>
      </w:r>
      <w:r w:rsidRPr="00AD29CE">
        <w:rPr>
          <w:rFonts w:ascii="GHEA Grapalat" w:hAnsi="GHEA Grapalat"/>
          <w:color w:val="000000"/>
        </w:rPr>
        <w:t>____</w:t>
      </w:r>
    </w:p>
    <w:p w14:paraId="6F5CFEA3" w14:textId="77777777" w:rsidR="00D54B46" w:rsidRPr="00AD29CE" w:rsidRDefault="00D54B46" w:rsidP="00D54B46">
      <w:pPr>
        <w:widowControl w:val="0"/>
        <w:tabs>
          <w:tab w:val="left" w:pos="5387"/>
          <w:tab w:val="left" w:pos="6237"/>
        </w:tabs>
        <w:spacing w:after="160" w:line="360" w:lineRule="auto"/>
        <w:jc w:val="both"/>
        <w:rPr>
          <w:rFonts w:ascii="GHEA Grapalat" w:hAnsi="GHEA Grapalat" w:cs="Sylfaen"/>
          <w:iCs/>
        </w:rPr>
      </w:pPr>
      <w:r w:rsidRPr="00AD29CE">
        <w:rPr>
          <w:rFonts w:ascii="GHEA Grapalat" w:hAnsi="GHEA Grapalat"/>
          <w:color w:val="000000"/>
        </w:rPr>
        <w:t>Заказчик и сторона Договора, принимая за основание относящийся к исполнению договора счет-фактуру N ___ , выписанный "</w:t>
      </w:r>
      <w:r w:rsidRPr="00561745">
        <w:rPr>
          <w:rFonts w:ascii="GHEA Grapalat" w:hAnsi="GHEA Grapalat"/>
          <w:color w:val="000000"/>
        </w:rPr>
        <w:tab/>
      </w:r>
      <w:r w:rsidRPr="00AD29CE">
        <w:rPr>
          <w:rFonts w:ascii="GHEA Grapalat" w:hAnsi="GHEA Grapalat"/>
          <w:color w:val="000000"/>
        </w:rPr>
        <w:t>"</w:t>
      </w:r>
      <w:r>
        <w:rPr>
          <w:rFonts w:ascii="GHEA Grapalat" w:hAnsi="GHEA Grapalat"/>
          <w:color w:val="000000"/>
        </w:rPr>
        <w:t xml:space="preserve"> </w:t>
      </w:r>
      <w:r w:rsidRPr="00AD29CE">
        <w:rPr>
          <w:rFonts w:ascii="GHEA Grapalat" w:hAnsi="GHEA Grapalat"/>
          <w:color w:val="000000"/>
        </w:rPr>
        <w:t>"</w:t>
      </w:r>
      <w:r w:rsidRPr="00561745">
        <w:rPr>
          <w:rFonts w:ascii="GHEA Grapalat" w:hAnsi="GHEA Grapalat"/>
          <w:color w:val="000000"/>
        </w:rPr>
        <w:tab/>
      </w:r>
      <w:r w:rsidRPr="00AD29CE">
        <w:rPr>
          <w:rFonts w:ascii="GHEA Grapalat" w:hAnsi="GHEA Grapalat"/>
          <w:color w:val="000000"/>
        </w:rPr>
        <w:t>"</w:t>
      </w:r>
      <w:r>
        <w:rPr>
          <w:rFonts w:ascii="GHEA Grapalat" w:hAnsi="GHEA Grapalat"/>
          <w:color w:val="000000"/>
        </w:rPr>
        <w:t xml:space="preserve"> </w:t>
      </w:r>
      <w:r w:rsidRPr="00AD29CE">
        <w:rPr>
          <w:rFonts w:ascii="GHEA Grapalat" w:hAnsi="GHEA Grapalat"/>
          <w:color w:val="000000"/>
        </w:rPr>
        <w:t>2</w:t>
      </w:r>
      <w:r>
        <w:rPr>
          <w:rFonts w:ascii="GHEA Grapalat" w:hAnsi="GHEA Grapalat"/>
          <w:color w:val="000000"/>
        </w:rPr>
        <w:t>0.</w:t>
      </w:r>
      <w:r>
        <w:rPr>
          <w:rFonts w:ascii="GHEA Grapalat" w:hAnsi="GHEA Grapalat"/>
          <w:color w:val="000000"/>
        </w:rPr>
        <w:tab/>
      </w:r>
      <w:r w:rsidRPr="00AD29CE">
        <w:rPr>
          <w:rFonts w:ascii="GHEA Grapalat" w:hAnsi="GHEA Grapalat"/>
          <w:color w:val="000000"/>
        </w:rPr>
        <w:t>г., составили настоящий акт о следующем:</w:t>
      </w:r>
    </w:p>
    <w:p w14:paraId="5DA19405" w14:textId="77777777" w:rsidR="00D54B46" w:rsidRPr="00AD29CE" w:rsidRDefault="00D54B46" w:rsidP="00D54B46">
      <w:pPr>
        <w:widowControl w:val="0"/>
        <w:spacing w:after="160" w:line="360" w:lineRule="auto"/>
        <w:jc w:val="both"/>
        <w:rPr>
          <w:rFonts w:ascii="GHEA Grapalat" w:hAnsi="GHEA Grapalat"/>
          <w:iCs/>
          <w:color w:val="000000"/>
        </w:rPr>
      </w:pPr>
      <w:r w:rsidRPr="00AD29CE">
        <w:rPr>
          <w:rFonts w:ascii="GHEA Grapalat" w:hAnsi="GHEA Grapalat"/>
          <w:color w:val="000000"/>
        </w:rPr>
        <w:lastRenderedPageBreak/>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D54B46" w:rsidRPr="00CA2754" w14:paraId="7DCB0FBA" w14:textId="77777777" w:rsidTr="00EA35BC">
        <w:trPr>
          <w:jc w:val="center"/>
        </w:trPr>
        <w:tc>
          <w:tcPr>
            <w:tcW w:w="357" w:type="dxa"/>
            <w:vMerge w:val="restart"/>
            <w:shd w:val="clear" w:color="auto" w:fill="auto"/>
            <w:vAlign w:val="center"/>
          </w:tcPr>
          <w:p w14:paraId="1AB877BC"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w:t>
            </w:r>
          </w:p>
        </w:tc>
        <w:tc>
          <w:tcPr>
            <w:tcW w:w="10348" w:type="dxa"/>
            <w:gridSpan w:val="8"/>
            <w:shd w:val="clear" w:color="auto" w:fill="auto"/>
            <w:vAlign w:val="center"/>
          </w:tcPr>
          <w:p w14:paraId="31D61AB3"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Предоставленные услуги</w:t>
            </w:r>
          </w:p>
        </w:tc>
      </w:tr>
      <w:tr w:rsidR="00D54B46" w:rsidRPr="00CA2754" w14:paraId="0761D7AE" w14:textId="77777777" w:rsidTr="00EA35BC">
        <w:trPr>
          <w:jc w:val="center"/>
        </w:trPr>
        <w:tc>
          <w:tcPr>
            <w:tcW w:w="357" w:type="dxa"/>
            <w:vMerge/>
            <w:shd w:val="clear" w:color="auto" w:fill="auto"/>
          </w:tcPr>
          <w:p w14:paraId="72275671"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c>
          <w:tcPr>
            <w:tcW w:w="1173" w:type="dxa"/>
            <w:vMerge w:val="restart"/>
            <w:shd w:val="clear" w:color="auto" w:fill="auto"/>
            <w:vAlign w:val="center"/>
          </w:tcPr>
          <w:p w14:paraId="6A2C2143"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наименование</w:t>
            </w:r>
          </w:p>
        </w:tc>
        <w:tc>
          <w:tcPr>
            <w:tcW w:w="1440" w:type="dxa"/>
            <w:vMerge w:val="restart"/>
            <w:shd w:val="clear" w:color="auto" w:fill="auto"/>
            <w:vAlign w:val="center"/>
          </w:tcPr>
          <w:p w14:paraId="3A04FD0E"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краткое изложение технической характеристики</w:t>
            </w:r>
          </w:p>
        </w:tc>
        <w:tc>
          <w:tcPr>
            <w:tcW w:w="2916" w:type="dxa"/>
            <w:gridSpan w:val="2"/>
            <w:shd w:val="clear" w:color="auto" w:fill="auto"/>
            <w:vAlign w:val="center"/>
          </w:tcPr>
          <w:p w14:paraId="6C6CC345"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количественный показатель</w:t>
            </w:r>
          </w:p>
        </w:tc>
        <w:tc>
          <w:tcPr>
            <w:tcW w:w="2976" w:type="dxa"/>
            <w:gridSpan w:val="2"/>
            <w:shd w:val="clear" w:color="auto" w:fill="auto"/>
            <w:vAlign w:val="center"/>
          </w:tcPr>
          <w:p w14:paraId="238C2F52"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срок исполнения</w:t>
            </w:r>
          </w:p>
        </w:tc>
        <w:tc>
          <w:tcPr>
            <w:tcW w:w="1168" w:type="dxa"/>
            <w:vMerge w:val="restart"/>
            <w:shd w:val="clear" w:color="auto" w:fill="auto"/>
            <w:vAlign w:val="center"/>
          </w:tcPr>
          <w:p w14:paraId="54001D00"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сумма, подлежащая уплате (тыс. драмов)</w:t>
            </w:r>
          </w:p>
        </w:tc>
        <w:tc>
          <w:tcPr>
            <w:tcW w:w="675" w:type="dxa"/>
            <w:vMerge w:val="restart"/>
            <w:shd w:val="clear" w:color="auto" w:fill="auto"/>
            <w:vAlign w:val="center"/>
          </w:tcPr>
          <w:p w14:paraId="23657C64"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срок оплаты (по графику оплаты)</w:t>
            </w:r>
          </w:p>
        </w:tc>
      </w:tr>
      <w:tr w:rsidR="00D54B46" w:rsidRPr="00CA2754" w14:paraId="63EB329D" w14:textId="77777777" w:rsidTr="00EA35BC">
        <w:trPr>
          <w:trHeight w:val="1105"/>
          <w:jc w:val="center"/>
        </w:trPr>
        <w:tc>
          <w:tcPr>
            <w:tcW w:w="357" w:type="dxa"/>
            <w:vMerge/>
            <w:tcBorders>
              <w:bottom w:val="single" w:sz="4" w:space="0" w:color="auto"/>
            </w:tcBorders>
            <w:shd w:val="clear" w:color="auto" w:fill="auto"/>
          </w:tcPr>
          <w:p w14:paraId="4F9BEF66"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c>
          <w:tcPr>
            <w:tcW w:w="1173" w:type="dxa"/>
            <w:vMerge/>
            <w:tcBorders>
              <w:bottom w:val="single" w:sz="4" w:space="0" w:color="auto"/>
            </w:tcBorders>
            <w:shd w:val="clear" w:color="auto" w:fill="auto"/>
            <w:vAlign w:val="center"/>
          </w:tcPr>
          <w:p w14:paraId="2C3BF6F2"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c>
          <w:tcPr>
            <w:tcW w:w="1440" w:type="dxa"/>
            <w:vMerge/>
            <w:tcBorders>
              <w:bottom w:val="single" w:sz="4" w:space="0" w:color="auto"/>
            </w:tcBorders>
            <w:shd w:val="clear" w:color="auto" w:fill="auto"/>
            <w:vAlign w:val="center"/>
          </w:tcPr>
          <w:p w14:paraId="137D620E"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c>
          <w:tcPr>
            <w:tcW w:w="1800" w:type="dxa"/>
            <w:tcBorders>
              <w:bottom w:val="single" w:sz="4" w:space="0" w:color="auto"/>
            </w:tcBorders>
            <w:shd w:val="clear" w:color="auto" w:fill="auto"/>
            <w:vAlign w:val="center"/>
          </w:tcPr>
          <w:p w14:paraId="4C277925"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по графику закупки, утвержденному Договором</w:t>
            </w:r>
          </w:p>
        </w:tc>
        <w:tc>
          <w:tcPr>
            <w:tcW w:w="1116" w:type="dxa"/>
            <w:tcBorders>
              <w:bottom w:val="single" w:sz="4" w:space="0" w:color="auto"/>
            </w:tcBorders>
            <w:shd w:val="clear" w:color="auto" w:fill="auto"/>
            <w:vAlign w:val="center"/>
          </w:tcPr>
          <w:p w14:paraId="215F53EA"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фактический</w:t>
            </w:r>
          </w:p>
        </w:tc>
        <w:tc>
          <w:tcPr>
            <w:tcW w:w="1842" w:type="dxa"/>
            <w:tcBorders>
              <w:bottom w:val="single" w:sz="4" w:space="0" w:color="auto"/>
            </w:tcBorders>
            <w:shd w:val="clear" w:color="auto" w:fill="auto"/>
            <w:vAlign w:val="center"/>
          </w:tcPr>
          <w:p w14:paraId="6122F8D2"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по графику закупки, утвержденному Договором</w:t>
            </w:r>
          </w:p>
        </w:tc>
        <w:tc>
          <w:tcPr>
            <w:tcW w:w="1134" w:type="dxa"/>
            <w:tcBorders>
              <w:bottom w:val="single" w:sz="4" w:space="0" w:color="auto"/>
            </w:tcBorders>
            <w:shd w:val="clear" w:color="auto" w:fill="auto"/>
            <w:vAlign w:val="center"/>
          </w:tcPr>
          <w:p w14:paraId="15B06EB4"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фактический</w:t>
            </w:r>
          </w:p>
        </w:tc>
        <w:tc>
          <w:tcPr>
            <w:tcW w:w="1168" w:type="dxa"/>
            <w:vMerge/>
            <w:tcBorders>
              <w:bottom w:val="single" w:sz="4" w:space="0" w:color="auto"/>
            </w:tcBorders>
            <w:shd w:val="clear" w:color="auto" w:fill="auto"/>
            <w:vAlign w:val="center"/>
          </w:tcPr>
          <w:p w14:paraId="2C939DC6"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c>
          <w:tcPr>
            <w:tcW w:w="675" w:type="dxa"/>
            <w:vMerge/>
            <w:tcBorders>
              <w:bottom w:val="single" w:sz="4" w:space="0" w:color="auto"/>
            </w:tcBorders>
            <w:shd w:val="clear" w:color="auto" w:fill="auto"/>
            <w:vAlign w:val="center"/>
          </w:tcPr>
          <w:p w14:paraId="3618791E"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r>
      <w:tr w:rsidR="00D54B46" w:rsidRPr="00CA2754" w14:paraId="078CB823" w14:textId="77777777" w:rsidTr="00EA35BC">
        <w:trPr>
          <w:jc w:val="center"/>
        </w:trPr>
        <w:tc>
          <w:tcPr>
            <w:tcW w:w="357" w:type="dxa"/>
            <w:shd w:val="clear" w:color="auto" w:fill="auto"/>
            <w:vAlign w:val="center"/>
          </w:tcPr>
          <w:p w14:paraId="51018C26"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c>
          <w:tcPr>
            <w:tcW w:w="1173" w:type="dxa"/>
            <w:shd w:val="clear" w:color="auto" w:fill="auto"/>
            <w:vAlign w:val="center"/>
          </w:tcPr>
          <w:p w14:paraId="436A62D9"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c>
          <w:tcPr>
            <w:tcW w:w="1440" w:type="dxa"/>
            <w:shd w:val="clear" w:color="auto" w:fill="auto"/>
            <w:vAlign w:val="center"/>
          </w:tcPr>
          <w:p w14:paraId="635EFEE3"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c>
          <w:tcPr>
            <w:tcW w:w="1800" w:type="dxa"/>
            <w:shd w:val="clear" w:color="auto" w:fill="auto"/>
            <w:vAlign w:val="center"/>
          </w:tcPr>
          <w:p w14:paraId="4E65456C"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c>
          <w:tcPr>
            <w:tcW w:w="1116" w:type="dxa"/>
            <w:shd w:val="clear" w:color="auto" w:fill="auto"/>
            <w:vAlign w:val="center"/>
          </w:tcPr>
          <w:p w14:paraId="1E251CD9"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c>
          <w:tcPr>
            <w:tcW w:w="1842" w:type="dxa"/>
            <w:shd w:val="clear" w:color="auto" w:fill="auto"/>
            <w:vAlign w:val="center"/>
          </w:tcPr>
          <w:p w14:paraId="10D077CB"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c>
          <w:tcPr>
            <w:tcW w:w="1134" w:type="dxa"/>
            <w:shd w:val="clear" w:color="auto" w:fill="auto"/>
            <w:vAlign w:val="center"/>
          </w:tcPr>
          <w:p w14:paraId="28905AC0"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c>
          <w:tcPr>
            <w:tcW w:w="1168" w:type="dxa"/>
            <w:shd w:val="clear" w:color="auto" w:fill="auto"/>
            <w:vAlign w:val="center"/>
          </w:tcPr>
          <w:p w14:paraId="44F62D79"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c>
          <w:tcPr>
            <w:tcW w:w="675" w:type="dxa"/>
            <w:shd w:val="clear" w:color="auto" w:fill="auto"/>
            <w:vAlign w:val="center"/>
          </w:tcPr>
          <w:p w14:paraId="333B5DDD"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r>
      <w:tr w:rsidR="00D54B46" w:rsidRPr="00CA2754" w14:paraId="3B9E283A" w14:textId="77777777" w:rsidTr="00EA35BC">
        <w:trPr>
          <w:jc w:val="center"/>
        </w:trPr>
        <w:tc>
          <w:tcPr>
            <w:tcW w:w="357" w:type="dxa"/>
            <w:shd w:val="clear" w:color="auto" w:fill="auto"/>
          </w:tcPr>
          <w:p w14:paraId="3C80C9D1"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c>
          <w:tcPr>
            <w:tcW w:w="1173" w:type="dxa"/>
            <w:shd w:val="clear" w:color="auto" w:fill="auto"/>
          </w:tcPr>
          <w:p w14:paraId="33CB2C1F"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c>
          <w:tcPr>
            <w:tcW w:w="1440" w:type="dxa"/>
            <w:shd w:val="clear" w:color="auto" w:fill="auto"/>
          </w:tcPr>
          <w:p w14:paraId="146868E5"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c>
          <w:tcPr>
            <w:tcW w:w="1800" w:type="dxa"/>
            <w:shd w:val="clear" w:color="auto" w:fill="auto"/>
          </w:tcPr>
          <w:p w14:paraId="048CE58C"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c>
          <w:tcPr>
            <w:tcW w:w="1116" w:type="dxa"/>
            <w:shd w:val="clear" w:color="auto" w:fill="auto"/>
          </w:tcPr>
          <w:p w14:paraId="2C4EE2DC"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c>
          <w:tcPr>
            <w:tcW w:w="1842" w:type="dxa"/>
            <w:shd w:val="clear" w:color="auto" w:fill="auto"/>
          </w:tcPr>
          <w:p w14:paraId="6961D1D5"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c>
          <w:tcPr>
            <w:tcW w:w="1134" w:type="dxa"/>
            <w:shd w:val="clear" w:color="auto" w:fill="auto"/>
          </w:tcPr>
          <w:p w14:paraId="68BBD642"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c>
          <w:tcPr>
            <w:tcW w:w="1168" w:type="dxa"/>
            <w:shd w:val="clear" w:color="auto" w:fill="auto"/>
          </w:tcPr>
          <w:p w14:paraId="091781D0"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c>
          <w:tcPr>
            <w:tcW w:w="675" w:type="dxa"/>
            <w:shd w:val="clear" w:color="auto" w:fill="auto"/>
          </w:tcPr>
          <w:p w14:paraId="65DBC840"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r>
    </w:tbl>
    <w:p w14:paraId="3D79FEE7" w14:textId="77777777" w:rsidR="00D54B46" w:rsidRPr="00CA2754" w:rsidRDefault="00D54B46" w:rsidP="00D54B46">
      <w:pPr>
        <w:widowControl w:val="0"/>
        <w:spacing w:after="160" w:line="360" w:lineRule="auto"/>
        <w:ind w:firstLine="375"/>
        <w:jc w:val="both"/>
        <w:rPr>
          <w:rFonts w:ascii="GHEA Grapalat" w:hAnsi="GHEA Grapalat" w:cs="Arial"/>
          <w:iCs/>
          <w:color w:val="000000"/>
          <w:lang w:val="en-US"/>
        </w:rPr>
      </w:pPr>
    </w:p>
    <w:p w14:paraId="0C34C8DA" w14:textId="77777777" w:rsidR="00D54B46" w:rsidRPr="00AD29CE" w:rsidRDefault="00D54B46" w:rsidP="00D54B46">
      <w:pPr>
        <w:widowControl w:val="0"/>
        <w:spacing w:after="160" w:line="360" w:lineRule="auto"/>
        <w:ind w:firstLine="567"/>
        <w:jc w:val="both"/>
        <w:rPr>
          <w:rFonts w:ascii="GHEA Grapalat" w:hAnsi="GHEA Grapalat"/>
          <w:iCs/>
          <w:snapToGrid w:val="0"/>
          <w:color w:val="000000"/>
        </w:rPr>
      </w:pPr>
      <w:r w:rsidRPr="00AD29CE">
        <w:rPr>
          <w:rFonts w:ascii="GHEA Grapalat" w:hAnsi="GHEA Grapalat"/>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D54B46" w:rsidRPr="00AD29CE" w14:paraId="2E78DE66" w14:textId="77777777" w:rsidTr="00EA35BC">
        <w:trPr>
          <w:trHeight w:val="266"/>
          <w:tblCellSpacing w:w="7" w:type="dxa"/>
          <w:jc w:val="center"/>
        </w:trPr>
        <w:tc>
          <w:tcPr>
            <w:tcW w:w="0" w:type="auto"/>
            <w:vAlign w:val="center"/>
          </w:tcPr>
          <w:p w14:paraId="6009FA02" w14:textId="77777777" w:rsidR="00D54B46" w:rsidRPr="00AD29CE" w:rsidRDefault="00D54B46" w:rsidP="00EA35BC">
            <w:pPr>
              <w:widowControl w:val="0"/>
              <w:spacing w:after="160" w:line="360" w:lineRule="auto"/>
              <w:jc w:val="center"/>
              <w:rPr>
                <w:rFonts w:ascii="GHEA Grapalat" w:hAnsi="GHEA Grapalat"/>
                <w:iCs/>
                <w:color w:val="000000"/>
              </w:rPr>
            </w:pPr>
            <w:r w:rsidRPr="00AD29CE">
              <w:rPr>
                <w:rFonts w:ascii="GHEA Grapalat" w:hAnsi="GHEA Grapalat"/>
                <w:color w:val="000000"/>
              </w:rPr>
              <w:t xml:space="preserve">Услугу сдал </w:t>
            </w:r>
          </w:p>
        </w:tc>
        <w:tc>
          <w:tcPr>
            <w:tcW w:w="0" w:type="auto"/>
            <w:vAlign w:val="center"/>
          </w:tcPr>
          <w:p w14:paraId="79C8FC02" w14:textId="77777777" w:rsidR="00D54B46" w:rsidRPr="00AD29CE" w:rsidRDefault="00D54B46" w:rsidP="00EA35BC">
            <w:pPr>
              <w:widowControl w:val="0"/>
              <w:spacing w:after="160" w:line="360" w:lineRule="auto"/>
              <w:jc w:val="center"/>
              <w:rPr>
                <w:rFonts w:ascii="GHEA Grapalat" w:hAnsi="GHEA Grapalat"/>
                <w:iCs/>
                <w:color w:val="000000"/>
              </w:rPr>
            </w:pPr>
            <w:r w:rsidRPr="00AD29CE">
              <w:rPr>
                <w:rFonts w:ascii="GHEA Grapalat" w:hAnsi="GHEA Grapalat"/>
                <w:color w:val="000000"/>
              </w:rPr>
              <w:t>Услугу принял</w:t>
            </w:r>
          </w:p>
        </w:tc>
      </w:tr>
      <w:tr w:rsidR="00D54B46" w:rsidRPr="00AD29CE" w14:paraId="0408592B" w14:textId="77777777" w:rsidTr="00EA35BC">
        <w:trPr>
          <w:trHeight w:val="473"/>
          <w:tblCellSpacing w:w="7" w:type="dxa"/>
          <w:jc w:val="center"/>
        </w:trPr>
        <w:tc>
          <w:tcPr>
            <w:tcW w:w="0" w:type="auto"/>
            <w:vAlign w:val="center"/>
          </w:tcPr>
          <w:p w14:paraId="6DF8CAB1" w14:textId="77777777" w:rsidR="00D54B46" w:rsidRPr="00AD29CE" w:rsidRDefault="00D54B46" w:rsidP="00EA35BC">
            <w:pPr>
              <w:widowControl w:val="0"/>
              <w:jc w:val="center"/>
              <w:rPr>
                <w:rFonts w:ascii="GHEA Grapalat" w:hAnsi="GHEA Grapalat"/>
                <w:iCs/>
              </w:rPr>
            </w:pPr>
            <w:r w:rsidRPr="00AD29CE">
              <w:rPr>
                <w:rFonts w:ascii="GHEA Grapalat" w:hAnsi="GHEA Grapalat"/>
              </w:rPr>
              <w:t xml:space="preserve">___________________________ </w:t>
            </w:r>
          </w:p>
          <w:p w14:paraId="7C84C7C2" w14:textId="77777777" w:rsidR="00D54B46" w:rsidRPr="00CA2754" w:rsidRDefault="00D54B46" w:rsidP="00EA35BC">
            <w:pPr>
              <w:widowControl w:val="0"/>
              <w:spacing w:after="160" w:line="360" w:lineRule="auto"/>
              <w:jc w:val="center"/>
              <w:rPr>
                <w:rFonts w:ascii="GHEA Grapalat" w:hAnsi="GHEA Grapalat"/>
                <w:iCs/>
                <w:vertAlign w:val="superscript"/>
              </w:rPr>
            </w:pPr>
            <w:r w:rsidRPr="00CA2754">
              <w:rPr>
                <w:rFonts w:ascii="GHEA Grapalat" w:hAnsi="GHEA Grapalat"/>
                <w:vertAlign w:val="superscript"/>
              </w:rPr>
              <w:t xml:space="preserve">подпись </w:t>
            </w:r>
          </w:p>
        </w:tc>
        <w:tc>
          <w:tcPr>
            <w:tcW w:w="0" w:type="auto"/>
            <w:vAlign w:val="center"/>
          </w:tcPr>
          <w:p w14:paraId="0CF04734" w14:textId="77777777" w:rsidR="00D54B46" w:rsidRPr="00AD29CE" w:rsidRDefault="00D54B46" w:rsidP="00EA35BC">
            <w:pPr>
              <w:widowControl w:val="0"/>
              <w:jc w:val="center"/>
              <w:rPr>
                <w:rFonts w:ascii="GHEA Grapalat" w:hAnsi="GHEA Grapalat"/>
                <w:iCs/>
              </w:rPr>
            </w:pPr>
            <w:r w:rsidRPr="00AD29CE">
              <w:rPr>
                <w:rFonts w:ascii="GHEA Grapalat" w:hAnsi="GHEA Grapalat"/>
              </w:rPr>
              <w:t>___________________________</w:t>
            </w:r>
          </w:p>
          <w:p w14:paraId="78E854C1" w14:textId="77777777" w:rsidR="00D54B46" w:rsidRPr="00CA2754" w:rsidRDefault="00D54B46" w:rsidP="00EA35BC">
            <w:pPr>
              <w:widowControl w:val="0"/>
              <w:spacing w:after="160" w:line="360" w:lineRule="auto"/>
              <w:jc w:val="center"/>
              <w:rPr>
                <w:rFonts w:ascii="GHEA Grapalat" w:hAnsi="GHEA Grapalat"/>
                <w:iCs/>
                <w:vertAlign w:val="superscript"/>
              </w:rPr>
            </w:pPr>
            <w:r w:rsidRPr="00CA2754">
              <w:rPr>
                <w:rFonts w:ascii="GHEA Grapalat" w:hAnsi="GHEA Grapalat"/>
                <w:vertAlign w:val="superscript"/>
              </w:rPr>
              <w:t xml:space="preserve">подпись </w:t>
            </w:r>
          </w:p>
        </w:tc>
      </w:tr>
      <w:tr w:rsidR="00D54B46" w:rsidRPr="00AD29CE" w14:paraId="5D886FA4" w14:textId="77777777" w:rsidTr="00EA35BC">
        <w:trPr>
          <w:trHeight w:val="503"/>
          <w:tblCellSpacing w:w="7" w:type="dxa"/>
          <w:jc w:val="center"/>
        </w:trPr>
        <w:tc>
          <w:tcPr>
            <w:tcW w:w="0" w:type="auto"/>
            <w:vAlign w:val="center"/>
          </w:tcPr>
          <w:p w14:paraId="4F516D35" w14:textId="77777777" w:rsidR="00D54B46" w:rsidRPr="00AD29CE" w:rsidRDefault="00D54B46" w:rsidP="00EA35BC">
            <w:pPr>
              <w:widowControl w:val="0"/>
              <w:jc w:val="center"/>
              <w:rPr>
                <w:rFonts w:ascii="GHEA Grapalat" w:hAnsi="GHEA Grapalat"/>
                <w:iCs/>
              </w:rPr>
            </w:pPr>
            <w:r w:rsidRPr="00AD29CE">
              <w:rPr>
                <w:rFonts w:ascii="GHEA Grapalat" w:hAnsi="GHEA Grapalat"/>
              </w:rPr>
              <w:t xml:space="preserve">___________________________ </w:t>
            </w:r>
          </w:p>
          <w:p w14:paraId="01D77901" w14:textId="77777777" w:rsidR="00D54B46" w:rsidRPr="00CA2754" w:rsidRDefault="00D54B46" w:rsidP="00EA35BC">
            <w:pPr>
              <w:widowControl w:val="0"/>
              <w:spacing w:after="160" w:line="360" w:lineRule="auto"/>
              <w:jc w:val="center"/>
              <w:rPr>
                <w:rFonts w:ascii="GHEA Grapalat" w:hAnsi="GHEA Grapalat"/>
                <w:iCs/>
                <w:vertAlign w:val="superscript"/>
              </w:rPr>
            </w:pPr>
            <w:r w:rsidRPr="00CA2754">
              <w:rPr>
                <w:rFonts w:ascii="GHEA Grapalat" w:hAnsi="GHEA Grapalat"/>
                <w:vertAlign w:val="superscript"/>
              </w:rPr>
              <w:t>фамилия, имя</w:t>
            </w:r>
          </w:p>
        </w:tc>
        <w:tc>
          <w:tcPr>
            <w:tcW w:w="0" w:type="auto"/>
            <w:vAlign w:val="center"/>
          </w:tcPr>
          <w:p w14:paraId="4249BA4F" w14:textId="77777777" w:rsidR="00D54B46" w:rsidRPr="00AD29CE" w:rsidRDefault="00D54B46" w:rsidP="00EA35BC">
            <w:pPr>
              <w:widowControl w:val="0"/>
              <w:jc w:val="center"/>
              <w:rPr>
                <w:rFonts w:ascii="GHEA Grapalat" w:hAnsi="GHEA Grapalat"/>
                <w:iCs/>
              </w:rPr>
            </w:pPr>
            <w:r w:rsidRPr="00AD29CE">
              <w:rPr>
                <w:rFonts w:ascii="GHEA Grapalat" w:hAnsi="GHEA Grapalat"/>
              </w:rPr>
              <w:t>___________________________</w:t>
            </w:r>
          </w:p>
          <w:p w14:paraId="217D4338" w14:textId="77777777" w:rsidR="00D54B46" w:rsidRPr="00CA2754" w:rsidRDefault="00D54B46" w:rsidP="00EA35BC">
            <w:pPr>
              <w:widowControl w:val="0"/>
              <w:spacing w:after="160" w:line="360" w:lineRule="auto"/>
              <w:jc w:val="center"/>
              <w:rPr>
                <w:rFonts w:ascii="GHEA Grapalat" w:hAnsi="GHEA Grapalat"/>
                <w:iCs/>
                <w:vertAlign w:val="superscript"/>
              </w:rPr>
            </w:pPr>
            <w:r w:rsidRPr="00CA2754">
              <w:rPr>
                <w:rFonts w:ascii="GHEA Grapalat" w:hAnsi="GHEA Grapalat"/>
                <w:vertAlign w:val="superscript"/>
              </w:rPr>
              <w:t>фамилия, имя</w:t>
            </w:r>
          </w:p>
        </w:tc>
      </w:tr>
      <w:tr w:rsidR="00D54B46" w:rsidRPr="00AD29CE" w14:paraId="13C8E7EF" w14:textId="77777777" w:rsidTr="00EA35BC">
        <w:trPr>
          <w:trHeight w:val="281"/>
          <w:tblCellSpacing w:w="7" w:type="dxa"/>
          <w:jc w:val="center"/>
        </w:trPr>
        <w:tc>
          <w:tcPr>
            <w:tcW w:w="0" w:type="auto"/>
            <w:vAlign w:val="center"/>
          </w:tcPr>
          <w:p w14:paraId="562FDE8A" w14:textId="77777777" w:rsidR="00D54B46" w:rsidRPr="00AD29CE" w:rsidRDefault="00D54B46" w:rsidP="00EA35BC">
            <w:pPr>
              <w:widowControl w:val="0"/>
              <w:spacing w:after="160" w:line="360" w:lineRule="auto"/>
              <w:jc w:val="center"/>
              <w:rPr>
                <w:rFonts w:ascii="GHEA Grapalat" w:hAnsi="GHEA Grapalat"/>
                <w:iCs/>
                <w:color w:val="000000"/>
              </w:rPr>
            </w:pPr>
            <w:r w:rsidRPr="00AD29CE">
              <w:rPr>
                <w:rFonts w:ascii="GHEA Grapalat" w:hAnsi="GHEA Grapalat"/>
                <w:color w:val="000000"/>
              </w:rPr>
              <w:t>М. П.</w:t>
            </w:r>
          </w:p>
        </w:tc>
        <w:tc>
          <w:tcPr>
            <w:tcW w:w="0" w:type="auto"/>
            <w:vAlign w:val="center"/>
          </w:tcPr>
          <w:p w14:paraId="0579268F" w14:textId="77777777" w:rsidR="00D54B46" w:rsidRPr="00AD29CE" w:rsidRDefault="00D54B46" w:rsidP="00EA35BC">
            <w:pPr>
              <w:widowControl w:val="0"/>
              <w:spacing w:after="160" w:line="360" w:lineRule="auto"/>
              <w:jc w:val="center"/>
              <w:rPr>
                <w:rFonts w:ascii="GHEA Grapalat" w:hAnsi="GHEA Grapalat"/>
                <w:iCs/>
                <w:color w:val="000000"/>
              </w:rPr>
            </w:pPr>
            <w:r w:rsidRPr="00AD29CE">
              <w:rPr>
                <w:rFonts w:ascii="GHEA Grapalat" w:hAnsi="GHEA Grapalat"/>
                <w:color w:val="000000"/>
              </w:rPr>
              <w:t>М. П.</w:t>
            </w:r>
          </w:p>
        </w:tc>
      </w:tr>
    </w:tbl>
    <w:p w14:paraId="1D768734" w14:textId="77777777" w:rsidR="00D54B46" w:rsidRPr="00AD29CE" w:rsidRDefault="00D54B46" w:rsidP="00D54B46">
      <w:pPr>
        <w:widowControl w:val="0"/>
        <w:autoSpaceDE w:val="0"/>
        <w:autoSpaceDN w:val="0"/>
        <w:adjustRightInd w:val="0"/>
        <w:spacing w:after="160" w:line="360" w:lineRule="auto"/>
        <w:jc w:val="right"/>
        <w:rPr>
          <w:rFonts w:ascii="GHEA Grapalat" w:hAnsi="GHEA Grapalat" w:cs="TimesArmenianPSMT"/>
        </w:rPr>
      </w:pPr>
    </w:p>
    <w:p w14:paraId="672DA563" w14:textId="77777777" w:rsidR="00D54B46" w:rsidRDefault="00D54B46" w:rsidP="00D54B46">
      <w:pPr>
        <w:rPr>
          <w:rFonts w:ascii="GHEA Grapalat" w:hAnsi="GHEA Grapalat"/>
        </w:rPr>
      </w:pPr>
      <w:r>
        <w:rPr>
          <w:rFonts w:ascii="GHEA Grapalat" w:hAnsi="GHEA Grapalat"/>
        </w:rPr>
        <w:br w:type="page"/>
      </w:r>
    </w:p>
    <w:p w14:paraId="5D2EBC73" w14:textId="77777777" w:rsidR="00D54B46" w:rsidRPr="00AD29CE" w:rsidRDefault="00D54B46" w:rsidP="00D54B46">
      <w:pPr>
        <w:widowControl w:val="0"/>
        <w:autoSpaceDE w:val="0"/>
        <w:autoSpaceDN w:val="0"/>
        <w:adjustRightInd w:val="0"/>
        <w:spacing w:after="160" w:line="360" w:lineRule="auto"/>
        <w:jc w:val="right"/>
        <w:rPr>
          <w:rFonts w:ascii="GHEA Grapalat" w:hAnsi="GHEA Grapalat" w:cs="TimesArmenianPSMT"/>
          <w:i/>
        </w:rPr>
      </w:pPr>
      <w:r w:rsidRPr="00AD29CE">
        <w:rPr>
          <w:rFonts w:ascii="GHEA Grapalat" w:hAnsi="GHEA Grapalat"/>
          <w:i/>
        </w:rPr>
        <w:lastRenderedPageBreak/>
        <w:t>Приложение № 3.1</w:t>
      </w:r>
    </w:p>
    <w:p w14:paraId="650080C9" w14:textId="77777777" w:rsidR="00D54B46" w:rsidRPr="00AD29CE" w:rsidRDefault="00D54B46" w:rsidP="00D54B46">
      <w:pPr>
        <w:widowControl w:val="0"/>
        <w:autoSpaceDE w:val="0"/>
        <w:autoSpaceDN w:val="0"/>
        <w:adjustRightInd w:val="0"/>
        <w:spacing w:after="160" w:line="360" w:lineRule="auto"/>
        <w:jc w:val="right"/>
        <w:rPr>
          <w:rFonts w:ascii="GHEA Grapalat" w:hAnsi="GHEA Grapalat" w:cs="TimesArmenianPSMT"/>
          <w:i/>
        </w:rPr>
      </w:pPr>
      <w:r w:rsidRPr="00AD29CE">
        <w:rPr>
          <w:rFonts w:ascii="GHEA Grapalat" w:hAnsi="GHEA Grapalat"/>
          <w:i/>
        </w:rPr>
        <w:t xml:space="preserve">к Договору под кодом </w:t>
      </w:r>
      <w:r w:rsidRPr="00561745">
        <w:rPr>
          <w:rFonts w:ascii="GHEA Grapalat" w:hAnsi="GHEA Grapalat" w:cs="TimesArmenianPSMT"/>
          <w:i/>
        </w:rPr>
        <w:br/>
      </w:r>
      <w:r>
        <w:rPr>
          <w:rFonts w:ascii="GHEA Grapalat" w:hAnsi="GHEA Grapalat"/>
          <w:i/>
        </w:rPr>
        <w:t xml:space="preserve"> </w:t>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14:paraId="5F598645" w14:textId="77777777" w:rsidR="00D54B46" w:rsidRPr="00AD29CE" w:rsidRDefault="00D54B46" w:rsidP="00D54B46">
      <w:pPr>
        <w:widowControl w:val="0"/>
        <w:spacing w:after="160" w:line="360" w:lineRule="auto"/>
        <w:rPr>
          <w:rFonts w:ascii="GHEA Grapalat" w:hAnsi="GHEA Grapalat"/>
        </w:rPr>
      </w:pPr>
    </w:p>
    <w:p w14:paraId="0880EA73" w14:textId="77777777" w:rsidR="00D54B46" w:rsidRPr="00565EAA" w:rsidRDefault="00D54B46" w:rsidP="00D54B46">
      <w:pPr>
        <w:widowControl w:val="0"/>
        <w:tabs>
          <w:tab w:val="left" w:pos="2250"/>
        </w:tabs>
        <w:spacing w:after="160" w:line="360" w:lineRule="auto"/>
        <w:jc w:val="center"/>
        <w:rPr>
          <w:rFonts w:ascii="GHEA Grapalat" w:hAnsi="GHEA Grapalat" w:cs="Sylfaen"/>
          <w:bCs/>
        </w:rPr>
      </w:pPr>
      <w:r w:rsidRPr="00F65D1E">
        <w:rPr>
          <w:rFonts w:ascii="GHEA Grapalat" w:hAnsi="GHEA Grapalat"/>
        </w:rPr>
        <w:t>АКТ №</w:t>
      </w:r>
      <w:r>
        <w:rPr>
          <w:rFonts w:ascii="GHEA Grapalat" w:hAnsi="GHEA Grapalat"/>
        </w:rPr>
        <w:t xml:space="preserve"> </w:t>
      </w:r>
      <w:r w:rsidRPr="00565EAA">
        <w:rPr>
          <w:rFonts w:ascii="GHEA Grapalat" w:hAnsi="GHEA Grapalat"/>
        </w:rPr>
        <w:t>________</w:t>
      </w:r>
    </w:p>
    <w:p w14:paraId="54AEE809" w14:textId="77777777" w:rsidR="00D54B46" w:rsidRPr="00007AA4" w:rsidRDefault="00D54B46" w:rsidP="00D54B46">
      <w:pPr>
        <w:widowControl w:val="0"/>
        <w:tabs>
          <w:tab w:val="left" w:pos="360"/>
          <w:tab w:val="left" w:pos="540"/>
          <w:tab w:val="left" w:pos="2250"/>
        </w:tabs>
        <w:spacing w:after="160" w:line="360" w:lineRule="auto"/>
        <w:jc w:val="center"/>
        <w:rPr>
          <w:rFonts w:ascii="GHEA Grapalat" w:hAnsi="GHEA Grapalat"/>
        </w:rPr>
      </w:pPr>
      <w:r w:rsidRPr="00F65D1E">
        <w:rPr>
          <w:rFonts w:ascii="GHEA Grapalat" w:hAnsi="GHEA Grapalat"/>
        </w:rPr>
        <w:t>относительно фиксирования факта сдачи Заказчику результата договора</w:t>
      </w:r>
    </w:p>
    <w:p w14:paraId="55088C31" w14:textId="77777777" w:rsidR="00D54B46" w:rsidRPr="00F65D1E" w:rsidRDefault="00D54B46" w:rsidP="00D54B46">
      <w:pPr>
        <w:widowControl w:val="0"/>
        <w:tabs>
          <w:tab w:val="left" w:pos="360"/>
          <w:tab w:val="left" w:pos="540"/>
          <w:tab w:val="left" w:pos="2250"/>
        </w:tabs>
        <w:spacing w:after="160" w:line="360" w:lineRule="auto"/>
        <w:jc w:val="center"/>
        <w:rPr>
          <w:rFonts w:ascii="GHEA Grapalat" w:hAnsi="GHEA Grapalat" w:cs="Sylfaen"/>
          <w:bCs/>
        </w:rPr>
      </w:pPr>
    </w:p>
    <w:p w14:paraId="43F7155C" w14:textId="77777777" w:rsidR="00D54B46" w:rsidRPr="005A78CD" w:rsidRDefault="00D54B46" w:rsidP="00D54B46">
      <w:pPr>
        <w:widowControl w:val="0"/>
        <w:ind w:firstLine="567"/>
        <w:jc w:val="both"/>
        <w:rPr>
          <w:rFonts w:ascii="GHEA Grapalat" w:hAnsi="GHEA Grapalat"/>
        </w:rPr>
      </w:pPr>
      <w:r w:rsidRPr="00C7119C">
        <w:rPr>
          <w:rFonts w:ascii="GHEA Grapalat" w:hAnsi="GHEA Grapalat"/>
        </w:rPr>
        <w:t>Настоящим фик</w:t>
      </w:r>
      <w:r>
        <w:rPr>
          <w:rFonts w:ascii="GHEA Grapalat" w:hAnsi="GHEA Grapalat"/>
        </w:rPr>
        <w:t>сируется, что в рамках договора</w:t>
      </w:r>
      <w:r w:rsidRPr="005A78CD">
        <w:rPr>
          <w:rFonts w:ascii="GHEA Grapalat" w:hAnsi="GHEA Grapalat"/>
        </w:rPr>
        <w:t xml:space="preserve"> </w:t>
      </w:r>
      <w:r w:rsidRPr="00F65D1E">
        <w:rPr>
          <w:rFonts w:ascii="GHEA Grapalat" w:hAnsi="GHEA Grapalat"/>
        </w:rPr>
        <w:t>закупки</w:t>
      </w:r>
      <w:r w:rsidRPr="00C7119C">
        <w:rPr>
          <w:rFonts w:ascii="GHEA Grapalat" w:hAnsi="GHEA Grapalat"/>
        </w:rPr>
        <w:t xml:space="preserve"> № </w:t>
      </w:r>
      <w:r>
        <w:rPr>
          <w:rFonts w:ascii="GHEA Grapalat" w:hAnsi="GHEA Grapalat"/>
        </w:rPr>
        <w:t>_________</w:t>
      </w:r>
      <w:r w:rsidRPr="005A78CD">
        <w:rPr>
          <w:rFonts w:ascii="GHEA Grapalat" w:hAnsi="GHEA Grapalat"/>
        </w:rPr>
        <w:t>_</w:t>
      </w:r>
      <w:r w:rsidRPr="00C7119C">
        <w:rPr>
          <w:rFonts w:ascii="GHEA Grapalat" w:hAnsi="GHEA Grapalat"/>
        </w:rPr>
        <w:t>____,</w:t>
      </w:r>
    </w:p>
    <w:p w14:paraId="78FB30ED" w14:textId="77777777" w:rsidR="00D54B46" w:rsidRPr="0096584B" w:rsidRDefault="00D54B46" w:rsidP="00D54B46">
      <w:pPr>
        <w:widowControl w:val="0"/>
        <w:spacing w:after="120"/>
        <w:ind w:left="7371" w:hanging="141"/>
        <w:jc w:val="both"/>
        <w:rPr>
          <w:rFonts w:ascii="GHEA Grapalat" w:hAnsi="GHEA Grapalat"/>
          <w:sz w:val="16"/>
        </w:rPr>
      </w:pPr>
      <w:r w:rsidRPr="00A979AE">
        <w:rPr>
          <w:rFonts w:ascii="GHEA Grapalat" w:hAnsi="GHEA Grapalat"/>
          <w:sz w:val="16"/>
        </w:rPr>
        <w:t>номер договора</w:t>
      </w:r>
    </w:p>
    <w:p w14:paraId="5790F160" w14:textId="77777777" w:rsidR="00D54B46" w:rsidRPr="00C7119C" w:rsidRDefault="00D54B46" w:rsidP="00D54B46">
      <w:pPr>
        <w:widowControl w:val="0"/>
        <w:tabs>
          <w:tab w:val="left" w:pos="4480"/>
        </w:tabs>
        <w:jc w:val="both"/>
        <w:rPr>
          <w:rFonts w:ascii="GHEA Grapalat" w:hAnsi="GHEA Grapalat" w:cs="Sylfaen"/>
        </w:rPr>
      </w:pPr>
      <w:r w:rsidRPr="00C7119C">
        <w:rPr>
          <w:rFonts w:ascii="GHEA Grapalat" w:hAnsi="GHEA Grapalat"/>
        </w:rPr>
        <w:t>заключенного __</w:t>
      </w:r>
      <w:r>
        <w:rPr>
          <w:rFonts w:ascii="GHEA Grapalat" w:hAnsi="GHEA Grapalat"/>
        </w:rPr>
        <w:t>__</w:t>
      </w:r>
      <w:r w:rsidRPr="00C7119C">
        <w:rPr>
          <w:rFonts w:ascii="GHEA Grapalat" w:hAnsi="GHEA Grapalat"/>
        </w:rPr>
        <w:t>___</w:t>
      </w:r>
      <w:r w:rsidRPr="0096584B">
        <w:rPr>
          <w:rFonts w:ascii="GHEA Grapalat" w:hAnsi="GHEA Grapalat"/>
        </w:rPr>
        <w:t>____</w:t>
      </w:r>
      <w:r w:rsidRPr="005A78CD">
        <w:rPr>
          <w:rFonts w:ascii="GHEA Grapalat" w:hAnsi="GHEA Grapalat"/>
        </w:rPr>
        <w:t>__</w:t>
      </w:r>
      <w:r w:rsidRPr="0096584B">
        <w:rPr>
          <w:rFonts w:ascii="GHEA Grapalat" w:hAnsi="GHEA Grapalat"/>
        </w:rPr>
        <w:t>___</w:t>
      </w:r>
      <w:r w:rsidRPr="00C7119C">
        <w:rPr>
          <w:rFonts w:ascii="GHEA Grapalat" w:hAnsi="GHEA Grapalat"/>
        </w:rPr>
        <w:t>__ 20</w:t>
      </w:r>
      <w:r w:rsidRPr="005A78CD">
        <w:rPr>
          <w:rFonts w:ascii="GHEA Grapalat" w:hAnsi="GHEA Grapalat"/>
        </w:rPr>
        <w:tab/>
      </w:r>
      <w:r w:rsidRPr="00C7119C">
        <w:rPr>
          <w:rFonts w:ascii="GHEA Grapalat" w:hAnsi="GHEA Grapalat"/>
        </w:rPr>
        <w:t>г.</w:t>
      </w:r>
      <w:r w:rsidRPr="00A979AE">
        <w:rPr>
          <w:rFonts w:ascii="GHEA Grapalat" w:hAnsi="GHEA Grapalat"/>
        </w:rPr>
        <w:t xml:space="preserve"> </w:t>
      </w:r>
      <w:r w:rsidRPr="00C7119C">
        <w:rPr>
          <w:rFonts w:ascii="GHEA Grapalat" w:hAnsi="GHEA Grapalat"/>
        </w:rPr>
        <w:t xml:space="preserve">между </w:t>
      </w:r>
      <w:r w:rsidRPr="00A979AE">
        <w:rPr>
          <w:rFonts w:ascii="GHEA Grapalat" w:hAnsi="GHEA Grapalat"/>
        </w:rPr>
        <w:t>____</w:t>
      </w:r>
      <w:r w:rsidRPr="005A78CD">
        <w:rPr>
          <w:rFonts w:ascii="GHEA Grapalat" w:hAnsi="GHEA Grapalat"/>
        </w:rPr>
        <w:t>________________</w:t>
      </w:r>
      <w:r w:rsidRPr="00A979AE">
        <w:rPr>
          <w:rFonts w:ascii="GHEA Grapalat" w:hAnsi="GHEA Grapalat"/>
        </w:rPr>
        <w:t>___</w:t>
      </w:r>
      <w:r w:rsidRPr="0096584B">
        <w:rPr>
          <w:rFonts w:ascii="GHEA Grapalat" w:hAnsi="GHEA Grapalat"/>
        </w:rPr>
        <w:t>_</w:t>
      </w:r>
      <w:r>
        <w:rPr>
          <w:rFonts w:ascii="GHEA Grapalat" w:hAnsi="GHEA Grapalat"/>
        </w:rPr>
        <w:t>_____</w:t>
      </w:r>
    </w:p>
    <w:p w14:paraId="6E88E4B0" w14:textId="77777777" w:rsidR="00D54B46" w:rsidRPr="005A78CD" w:rsidRDefault="00D54B46" w:rsidP="00D54B46">
      <w:pPr>
        <w:widowControl w:val="0"/>
        <w:tabs>
          <w:tab w:val="left" w:pos="6379"/>
        </w:tabs>
        <w:spacing w:after="120"/>
        <w:ind w:left="1701" w:right="-360"/>
        <w:jc w:val="both"/>
        <w:rPr>
          <w:rFonts w:ascii="GHEA Grapalat" w:hAnsi="GHEA Grapalat" w:cs="Sylfaen"/>
          <w:sz w:val="8"/>
        </w:rPr>
      </w:pPr>
      <w:r w:rsidRPr="0096584B">
        <w:rPr>
          <w:rFonts w:ascii="GHEA Grapalat" w:hAnsi="GHEA Grapalat"/>
          <w:sz w:val="16"/>
        </w:rPr>
        <w:t xml:space="preserve">дата заключения договора </w:t>
      </w:r>
      <w:r w:rsidRPr="0096584B">
        <w:rPr>
          <w:rFonts w:ascii="GHEA Grapalat" w:hAnsi="GHEA Grapalat"/>
          <w:sz w:val="16"/>
        </w:rPr>
        <w:tab/>
      </w:r>
      <w:r w:rsidRPr="00410F7A">
        <w:rPr>
          <w:rFonts w:ascii="GHEA Grapalat" w:hAnsi="GHEA Grapalat"/>
          <w:sz w:val="16"/>
        </w:rPr>
        <w:t>имя Заказчика</w:t>
      </w:r>
    </w:p>
    <w:p w14:paraId="14BA1499" w14:textId="77777777" w:rsidR="00D54B46" w:rsidRPr="0096584B" w:rsidRDefault="00D54B46" w:rsidP="00D54B46">
      <w:pPr>
        <w:widowControl w:val="0"/>
        <w:tabs>
          <w:tab w:val="left" w:pos="360"/>
          <w:tab w:val="left" w:pos="540"/>
        </w:tabs>
        <w:ind w:right="-2"/>
        <w:jc w:val="both"/>
        <w:rPr>
          <w:rFonts w:ascii="GHEA Grapalat" w:hAnsi="GHEA Grapalat"/>
        </w:rPr>
      </w:pPr>
      <w:r w:rsidRPr="00C7119C">
        <w:rPr>
          <w:rFonts w:ascii="GHEA Grapalat" w:hAnsi="GHEA Grapalat"/>
        </w:rPr>
        <w:t xml:space="preserve">(далее — </w:t>
      </w:r>
      <w:r w:rsidRPr="00F65D1E">
        <w:rPr>
          <w:rFonts w:ascii="GHEA Grapalat" w:hAnsi="GHEA Grapalat"/>
        </w:rPr>
        <w:t>Заказчик</w:t>
      </w:r>
      <w:r w:rsidRPr="00C7119C">
        <w:rPr>
          <w:rFonts w:ascii="GHEA Grapalat" w:hAnsi="GHEA Grapalat"/>
        </w:rPr>
        <w:t>)</w:t>
      </w:r>
      <w:r w:rsidRPr="0096584B">
        <w:rPr>
          <w:rFonts w:ascii="GHEA Grapalat" w:hAnsi="GHEA Grapalat"/>
        </w:rPr>
        <w:t xml:space="preserve"> </w:t>
      </w:r>
      <w:r w:rsidRPr="00C7119C">
        <w:rPr>
          <w:rFonts w:ascii="GHEA Grapalat" w:hAnsi="GHEA Grapalat"/>
        </w:rPr>
        <w:t xml:space="preserve">и </w:t>
      </w:r>
      <w:r w:rsidRPr="0096584B">
        <w:rPr>
          <w:rFonts w:ascii="GHEA Grapalat" w:hAnsi="GHEA Grapalat"/>
        </w:rPr>
        <w:t>_____</w:t>
      </w:r>
      <w:r>
        <w:rPr>
          <w:rFonts w:ascii="GHEA Grapalat" w:hAnsi="GHEA Grapalat"/>
        </w:rPr>
        <w:t>______</w:t>
      </w:r>
      <w:r w:rsidRPr="0096584B">
        <w:rPr>
          <w:rFonts w:ascii="GHEA Grapalat" w:hAnsi="GHEA Grapalat"/>
        </w:rPr>
        <w:t>__________________</w:t>
      </w:r>
      <w:r>
        <w:rPr>
          <w:rFonts w:ascii="GHEA Grapalat" w:hAnsi="GHEA Grapalat"/>
        </w:rPr>
        <w:t>___</w:t>
      </w:r>
      <w:r w:rsidRPr="0096584B">
        <w:rPr>
          <w:rFonts w:ascii="GHEA Grapalat" w:hAnsi="GHEA Grapalat"/>
        </w:rPr>
        <w:t xml:space="preserve"> </w:t>
      </w:r>
      <w:r w:rsidRPr="00C7119C">
        <w:rPr>
          <w:rFonts w:ascii="GHEA Grapalat" w:hAnsi="GHEA Grapalat"/>
        </w:rPr>
        <w:t xml:space="preserve">(далее — </w:t>
      </w:r>
      <w:r w:rsidRPr="00F65D1E">
        <w:rPr>
          <w:rFonts w:ascii="GHEA Grapalat" w:hAnsi="GHEA Grapalat"/>
        </w:rPr>
        <w:t>Исполнитель</w:t>
      </w:r>
      <w:r w:rsidRPr="00C7119C">
        <w:rPr>
          <w:rFonts w:ascii="GHEA Grapalat" w:hAnsi="GHEA Grapalat"/>
        </w:rPr>
        <w:t>),</w:t>
      </w:r>
      <w:r w:rsidRPr="0096584B">
        <w:rPr>
          <w:rFonts w:ascii="GHEA Grapalat" w:hAnsi="GHEA Grapalat"/>
        </w:rPr>
        <w:t xml:space="preserve"> </w:t>
      </w:r>
    </w:p>
    <w:p w14:paraId="41B4F159" w14:textId="77777777" w:rsidR="00D54B46" w:rsidRPr="00A979AE" w:rsidRDefault="00D54B46" w:rsidP="00D54B46">
      <w:pPr>
        <w:widowControl w:val="0"/>
        <w:spacing w:after="120"/>
        <w:ind w:left="3544" w:right="-360"/>
        <w:jc w:val="both"/>
        <w:rPr>
          <w:rFonts w:ascii="GHEA Grapalat" w:hAnsi="GHEA Grapalat"/>
          <w:sz w:val="16"/>
        </w:rPr>
      </w:pPr>
      <w:r w:rsidRPr="00410F7A">
        <w:rPr>
          <w:rFonts w:ascii="GHEA Grapalat" w:hAnsi="GHEA Grapalat"/>
          <w:sz w:val="16"/>
        </w:rPr>
        <w:t>имя Исполнителя</w:t>
      </w:r>
    </w:p>
    <w:p w14:paraId="559BACE9" w14:textId="77777777" w:rsidR="00D54B46" w:rsidRPr="00E467E3" w:rsidRDefault="00D54B46" w:rsidP="00D54B46">
      <w:pPr>
        <w:widowControl w:val="0"/>
        <w:tabs>
          <w:tab w:val="left" w:pos="360"/>
          <w:tab w:val="left" w:pos="540"/>
        </w:tabs>
        <w:spacing w:after="160" w:line="360" w:lineRule="auto"/>
        <w:jc w:val="both"/>
        <w:rPr>
          <w:rFonts w:ascii="GHEA Grapalat" w:hAnsi="GHEA Grapalat"/>
        </w:rPr>
      </w:pPr>
      <w:r w:rsidRPr="00F65D1E">
        <w:rPr>
          <w:rFonts w:ascii="GHEA Grapalat" w:hAnsi="GHEA Grapalat"/>
        </w:rPr>
        <w:t>Исполнитель</w:t>
      </w:r>
      <w:r w:rsidRPr="00C7119C">
        <w:rPr>
          <w:rFonts w:ascii="GHEA Grapalat" w:hAnsi="GHEA Grapalat"/>
        </w:rPr>
        <w:t xml:space="preserve"> _______ 20</w:t>
      </w:r>
      <w:r w:rsidRPr="0096584B">
        <w:rPr>
          <w:rFonts w:ascii="GHEA Grapalat" w:hAnsi="GHEA Grapalat"/>
        </w:rPr>
        <w:tab/>
      </w:r>
      <w:r w:rsidRPr="00C7119C">
        <w:rPr>
          <w:rFonts w:ascii="GHEA Grapalat" w:hAnsi="GHEA Grapalat"/>
        </w:rPr>
        <w:t xml:space="preserve">г. </w:t>
      </w:r>
      <w:r w:rsidRPr="00F65D1E">
        <w:rPr>
          <w:rFonts w:ascii="GHEA Grapalat" w:hAnsi="GHEA Grapalat"/>
        </w:rPr>
        <w:t>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D54B46" w:rsidRPr="00AD29CE" w14:paraId="0DE9CE26" w14:textId="77777777" w:rsidTr="00EA35BC">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14:paraId="50454EB8" w14:textId="77777777" w:rsidR="00D54B46" w:rsidRPr="00AD29CE" w:rsidRDefault="00D54B46" w:rsidP="00EA35BC">
            <w:pPr>
              <w:widowControl w:val="0"/>
              <w:spacing w:after="120"/>
              <w:jc w:val="center"/>
              <w:rPr>
                <w:rFonts w:ascii="GHEA Grapalat" w:hAnsi="GHEA Grapalat" w:cs="Sylfaen"/>
                <w:bCs/>
              </w:rPr>
            </w:pPr>
            <w:r w:rsidRPr="00AD29CE">
              <w:rPr>
                <w:rFonts w:ascii="GHEA Grapalat" w:hAnsi="GHEA Grapalat"/>
              </w:rPr>
              <w:t>Услуги</w:t>
            </w:r>
          </w:p>
        </w:tc>
      </w:tr>
      <w:tr w:rsidR="00D54B46" w:rsidRPr="00AD29CE" w14:paraId="15016007" w14:textId="77777777" w:rsidTr="00EA35BC">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5D965175" w14:textId="77777777" w:rsidR="00D54B46" w:rsidRPr="00AD29CE" w:rsidRDefault="00D54B46" w:rsidP="00EA35BC">
            <w:pPr>
              <w:widowControl w:val="0"/>
              <w:spacing w:after="120"/>
              <w:jc w:val="center"/>
              <w:rPr>
                <w:rFonts w:ascii="GHEA Grapalat" w:hAnsi="GHEA Grapalat"/>
              </w:rPr>
            </w:pPr>
            <w:r w:rsidRPr="00AD29CE">
              <w:rPr>
                <w:rFonts w:ascii="GHEA Grapalat" w:hAnsi="GHEA Grapalat"/>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14:paraId="6ABFE48C" w14:textId="77777777" w:rsidR="00D54B46" w:rsidRPr="00AD29CE" w:rsidRDefault="00D54B46" w:rsidP="00EA35BC">
            <w:pPr>
              <w:widowControl w:val="0"/>
              <w:spacing w:after="120"/>
              <w:jc w:val="center"/>
              <w:rPr>
                <w:rFonts w:ascii="GHEA Grapalat" w:hAnsi="GHEA Grapalat"/>
              </w:rPr>
            </w:pPr>
            <w:r w:rsidRPr="00AD29CE">
              <w:rPr>
                <w:rFonts w:ascii="GHEA Grapalat" w:hAnsi="GHEA Grapalat"/>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14:paraId="5EAFB00A" w14:textId="77777777" w:rsidR="00D54B46" w:rsidRPr="00AD29CE" w:rsidRDefault="00D54B46" w:rsidP="00EA35BC">
            <w:pPr>
              <w:widowControl w:val="0"/>
              <w:spacing w:after="120"/>
              <w:jc w:val="center"/>
              <w:rPr>
                <w:rFonts w:ascii="GHEA Grapalat" w:hAnsi="GHEA Grapalat"/>
              </w:rPr>
            </w:pPr>
            <w:r w:rsidRPr="00AD29CE">
              <w:rPr>
                <w:rFonts w:ascii="GHEA Grapalat" w:hAnsi="GHEA Grapalat"/>
              </w:rPr>
              <w:t>объем (фактический)</w:t>
            </w:r>
          </w:p>
        </w:tc>
      </w:tr>
      <w:tr w:rsidR="00D54B46" w:rsidRPr="00AD29CE" w14:paraId="59B3F34A" w14:textId="77777777" w:rsidTr="00EA35BC">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14:paraId="70CDB1B3" w14:textId="77777777" w:rsidR="00D54B46" w:rsidRPr="00AD29CE" w:rsidRDefault="00D54B46" w:rsidP="00EA35BC">
            <w:pPr>
              <w:widowControl w:val="0"/>
              <w:spacing w:after="120"/>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14:paraId="1E2712F8" w14:textId="77777777" w:rsidR="00D54B46" w:rsidRPr="00AD29CE" w:rsidRDefault="00D54B46" w:rsidP="00EA35BC">
            <w:pPr>
              <w:widowControl w:val="0"/>
              <w:spacing w:after="120"/>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14:paraId="5C0F8025" w14:textId="77777777" w:rsidR="00D54B46" w:rsidRPr="00AD29CE" w:rsidRDefault="00D54B46" w:rsidP="00EA35BC">
            <w:pPr>
              <w:widowControl w:val="0"/>
              <w:spacing w:after="120"/>
              <w:rPr>
                <w:rFonts w:ascii="GHEA Grapalat" w:hAnsi="GHEA Grapalat" w:cs="Sylfaen"/>
              </w:rPr>
            </w:pPr>
          </w:p>
        </w:tc>
      </w:tr>
      <w:tr w:rsidR="00D54B46" w:rsidRPr="00AD29CE" w14:paraId="21EFC87C" w14:textId="77777777" w:rsidTr="00EA35BC">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14:paraId="678954A4" w14:textId="77777777" w:rsidR="00D54B46" w:rsidRPr="00AD29CE" w:rsidRDefault="00D54B46" w:rsidP="00EA35BC">
            <w:pPr>
              <w:widowControl w:val="0"/>
              <w:spacing w:after="120"/>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14:paraId="1A8113F6" w14:textId="77777777" w:rsidR="00D54B46" w:rsidRPr="00AD29CE" w:rsidRDefault="00D54B46" w:rsidP="00EA35BC">
            <w:pPr>
              <w:widowControl w:val="0"/>
              <w:spacing w:after="120"/>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14:paraId="64E78BEC" w14:textId="77777777" w:rsidR="00D54B46" w:rsidRPr="00AD29CE" w:rsidRDefault="00D54B46" w:rsidP="00EA35BC">
            <w:pPr>
              <w:widowControl w:val="0"/>
              <w:spacing w:after="120"/>
              <w:rPr>
                <w:rFonts w:ascii="GHEA Grapalat" w:hAnsi="GHEA Grapalat" w:cs="Sylfaen"/>
              </w:rPr>
            </w:pPr>
          </w:p>
        </w:tc>
      </w:tr>
    </w:tbl>
    <w:p w14:paraId="06EAF82B" w14:textId="77777777" w:rsidR="00D54B46" w:rsidRPr="00AD29CE" w:rsidRDefault="00D54B46" w:rsidP="00D54B46">
      <w:pPr>
        <w:widowControl w:val="0"/>
        <w:spacing w:after="160" w:line="360" w:lineRule="auto"/>
        <w:ind w:firstLine="567"/>
        <w:jc w:val="both"/>
        <w:rPr>
          <w:rFonts w:ascii="GHEA Grapalat" w:hAnsi="GHEA Grapalat" w:cs="Sylfaen"/>
        </w:rPr>
      </w:pPr>
      <w:r w:rsidRPr="00AD29CE">
        <w:rPr>
          <w:rFonts w:ascii="GHEA Grapalat" w:hAnsi="GHEA Grapalat"/>
        </w:rPr>
        <w:t>Настоящий акт составлен в 2 экземплярах, каждой из сторон предоставляется по одному экземпляру.</w:t>
      </w:r>
    </w:p>
    <w:p w14:paraId="7F3F4928" w14:textId="77777777" w:rsidR="00D54B46" w:rsidRDefault="00D54B46" w:rsidP="00D54B46">
      <w:pPr>
        <w:rPr>
          <w:rFonts w:ascii="GHEA Grapalat" w:hAnsi="GHEA Grapalat" w:cs="Sylfaen"/>
        </w:rPr>
      </w:pPr>
      <w:r>
        <w:rPr>
          <w:rFonts w:ascii="GHEA Grapalat" w:hAnsi="GHEA Grapalat" w:cs="Sylfaen"/>
        </w:rPr>
        <w:br w:type="page"/>
      </w:r>
    </w:p>
    <w:p w14:paraId="39E684EF" w14:textId="77777777" w:rsidR="00D54B46" w:rsidRPr="00AD29CE" w:rsidRDefault="00D54B46" w:rsidP="00D54B46">
      <w:pPr>
        <w:widowControl w:val="0"/>
        <w:spacing w:after="160" w:line="360" w:lineRule="auto"/>
        <w:jc w:val="center"/>
        <w:rPr>
          <w:rFonts w:ascii="GHEA Grapalat" w:hAnsi="GHEA Grapalat" w:cs="Sylfaen"/>
        </w:rPr>
      </w:pPr>
      <w:r w:rsidRPr="00AD29CE">
        <w:rPr>
          <w:rFonts w:ascii="GHEA Grapalat" w:hAnsi="GHEA Grapalat"/>
        </w:rPr>
        <w:lastRenderedPageBreak/>
        <w:t>СТОРОНЫ</w:t>
      </w:r>
    </w:p>
    <w:p w14:paraId="5B8692F9" w14:textId="77777777" w:rsidR="00D54B46" w:rsidRPr="00AD29CE" w:rsidRDefault="00D54B46" w:rsidP="00D54B46">
      <w:pPr>
        <w:widowControl w:val="0"/>
        <w:tabs>
          <w:tab w:val="left" w:pos="360"/>
          <w:tab w:val="left" w:pos="540"/>
        </w:tabs>
        <w:spacing w:after="160" w:line="360" w:lineRule="auto"/>
        <w:rPr>
          <w:rFonts w:ascii="GHEA Grapalat" w:hAnsi="GHEA Grapalat" w:cs="Sylfaen"/>
        </w:rPr>
      </w:pPr>
    </w:p>
    <w:tbl>
      <w:tblPr>
        <w:tblW w:w="0" w:type="auto"/>
        <w:tblLook w:val="00A0" w:firstRow="1" w:lastRow="0" w:firstColumn="1" w:lastColumn="0" w:noHBand="0" w:noVBand="0"/>
      </w:tblPr>
      <w:tblGrid>
        <w:gridCol w:w="4431"/>
        <w:gridCol w:w="4855"/>
      </w:tblGrid>
      <w:tr w:rsidR="00D54B46" w:rsidRPr="00AD29CE" w14:paraId="0760454B" w14:textId="77777777" w:rsidTr="00EA35BC">
        <w:tc>
          <w:tcPr>
            <w:tcW w:w="4785" w:type="dxa"/>
          </w:tcPr>
          <w:p w14:paraId="54C1459B" w14:textId="77777777" w:rsidR="00D54B46" w:rsidRPr="00AD29CE" w:rsidRDefault="00D54B46" w:rsidP="00EA35BC">
            <w:pPr>
              <w:widowControl w:val="0"/>
              <w:tabs>
                <w:tab w:val="left" w:pos="360"/>
                <w:tab w:val="left" w:pos="540"/>
              </w:tabs>
              <w:spacing w:after="160" w:line="360" w:lineRule="auto"/>
              <w:jc w:val="center"/>
              <w:rPr>
                <w:rFonts w:ascii="GHEA Grapalat" w:hAnsi="GHEA Grapalat" w:cs="Sylfaen"/>
                <w:b/>
                <w:bCs/>
              </w:rPr>
            </w:pPr>
            <w:r w:rsidRPr="00AD29CE">
              <w:rPr>
                <w:rFonts w:ascii="GHEA Grapalat" w:hAnsi="GHEA Grapalat"/>
                <w:b/>
              </w:rPr>
              <w:t>Сдал</w:t>
            </w:r>
          </w:p>
        </w:tc>
        <w:tc>
          <w:tcPr>
            <w:tcW w:w="5223" w:type="dxa"/>
          </w:tcPr>
          <w:p w14:paraId="15981B69" w14:textId="77777777" w:rsidR="00D54B46" w:rsidRPr="00AD29CE" w:rsidRDefault="00D54B46" w:rsidP="00EA35BC">
            <w:pPr>
              <w:widowControl w:val="0"/>
              <w:tabs>
                <w:tab w:val="left" w:pos="360"/>
                <w:tab w:val="left" w:pos="540"/>
              </w:tabs>
              <w:spacing w:after="160" w:line="360" w:lineRule="auto"/>
              <w:jc w:val="center"/>
              <w:rPr>
                <w:rFonts w:ascii="GHEA Grapalat" w:hAnsi="GHEA Grapalat" w:cs="Sylfaen"/>
                <w:b/>
                <w:bCs/>
              </w:rPr>
            </w:pPr>
            <w:r>
              <w:rPr>
                <w:rFonts w:ascii="GHEA Grapalat" w:hAnsi="GHEA Grapalat"/>
                <w:b/>
              </w:rPr>
              <w:t xml:space="preserve"> </w:t>
            </w:r>
            <w:r w:rsidRPr="00AD29CE">
              <w:rPr>
                <w:rFonts w:ascii="GHEA Grapalat" w:hAnsi="GHEA Grapalat"/>
                <w:b/>
              </w:rPr>
              <w:t>Принял</w:t>
            </w:r>
          </w:p>
        </w:tc>
      </w:tr>
    </w:tbl>
    <w:p w14:paraId="134EFFED" w14:textId="77777777" w:rsidR="00D54B46" w:rsidRPr="00AD29CE" w:rsidRDefault="00D54B46" w:rsidP="00D54B46">
      <w:pPr>
        <w:widowControl w:val="0"/>
        <w:tabs>
          <w:tab w:val="left" w:pos="360"/>
          <w:tab w:val="left" w:pos="540"/>
        </w:tabs>
        <w:spacing w:after="160" w:line="360" w:lineRule="auto"/>
        <w:jc w:val="right"/>
        <w:rPr>
          <w:rFonts w:ascii="GHEA Grapalat" w:hAnsi="GHEA Grapalat" w:cs="Sylfaen"/>
        </w:rPr>
      </w:pPr>
      <w:r w:rsidRPr="00AD29CE">
        <w:rPr>
          <w:rFonts w:ascii="GHEA Grapalat" w:hAnsi="GHEA Grapalat"/>
        </w:rPr>
        <w:t>представитель, спроектировавший заявку:</w:t>
      </w:r>
    </w:p>
    <w:p w14:paraId="58BCEAFB" w14:textId="77777777" w:rsidR="00D54B46" w:rsidRPr="00AD29CE" w:rsidRDefault="00D54B46" w:rsidP="00D54B46">
      <w:pPr>
        <w:widowControl w:val="0"/>
        <w:tabs>
          <w:tab w:val="left" w:pos="360"/>
          <w:tab w:val="left" w:pos="540"/>
        </w:tabs>
        <w:spacing w:after="160" w:line="360" w:lineRule="auto"/>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D54B46" w:rsidRPr="00AD29CE" w14:paraId="071B7FC2" w14:textId="77777777" w:rsidTr="00EA35BC">
        <w:trPr>
          <w:tblCellSpacing w:w="7" w:type="dxa"/>
          <w:jc w:val="center"/>
        </w:trPr>
        <w:tc>
          <w:tcPr>
            <w:tcW w:w="0" w:type="auto"/>
            <w:vAlign w:val="center"/>
          </w:tcPr>
          <w:p w14:paraId="628F8EC0" w14:textId="77777777" w:rsidR="00D54B46" w:rsidRPr="00AD29CE" w:rsidRDefault="00D54B46" w:rsidP="00EA35BC">
            <w:pPr>
              <w:widowControl w:val="0"/>
              <w:jc w:val="center"/>
              <w:rPr>
                <w:rFonts w:ascii="GHEA Grapalat" w:hAnsi="GHEA Grapalat" w:cs="GHEA Grapalat"/>
                <w:color w:val="000000"/>
              </w:rPr>
            </w:pPr>
            <w:r w:rsidRPr="00AD29CE">
              <w:rPr>
                <w:rFonts w:ascii="GHEA Grapalat" w:hAnsi="GHEA Grapalat"/>
                <w:color w:val="000000"/>
              </w:rPr>
              <w:t xml:space="preserve">___________________________ </w:t>
            </w:r>
          </w:p>
          <w:p w14:paraId="38644759" w14:textId="77777777" w:rsidR="00D54B46" w:rsidRPr="00114F34" w:rsidRDefault="00D54B46" w:rsidP="00EA35BC">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фамилия, имя</w:t>
            </w:r>
          </w:p>
        </w:tc>
        <w:tc>
          <w:tcPr>
            <w:tcW w:w="0" w:type="auto"/>
            <w:vAlign w:val="center"/>
          </w:tcPr>
          <w:p w14:paraId="7A11F4E0" w14:textId="77777777" w:rsidR="00D54B46" w:rsidRPr="00AD29CE" w:rsidRDefault="00D54B46" w:rsidP="00EA35BC">
            <w:pPr>
              <w:widowControl w:val="0"/>
              <w:jc w:val="center"/>
              <w:rPr>
                <w:rFonts w:ascii="GHEA Grapalat" w:hAnsi="GHEA Grapalat" w:cs="GHEA Grapalat"/>
                <w:color w:val="000000"/>
              </w:rPr>
            </w:pPr>
            <w:r w:rsidRPr="00AD29CE">
              <w:rPr>
                <w:rFonts w:ascii="GHEA Grapalat" w:hAnsi="GHEA Grapalat"/>
                <w:color w:val="000000"/>
              </w:rPr>
              <w:t>___________________________</w:t>
            </w:r>
          </w:p>
          <w:p w14:paraId="1DEC2386" w14:textId="77777777" w:rsidR="00D54B46" w:rsidRPr="00114F34" w:rsidRDefault="00D54B46" w:rsidP="00EA35BC">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фамилия, имя</w:t>
            </w:r>
          </w:p>
        </w:tc>
      </w:tr>
      <w:tr w:rsidR="00D54B46" w:rsidRPr="00AD29CE" w14:paraId="7B942449" w14:textId="77777777" w:rsidTr="00EA35BC">
        <w:trPr>
          <w:tblCellSpacing w:w="7" w:type="dxa"/>
          <w:jc w:val="center"/>
        </w:trPr>
        <w:tc>
          <w:tcPr>
            <w:tcW w:w="0" w:type="auto"/>
            <w:vAlign w:val="center"/>
          </w:tcPr>
          <w:p w14:paraId="4500F22B" w14:textId="77777777" w:rsidR="00D54B46" w:rsidRPr="00AD29CE" w:rsidRDefault="00D54B46" w:rsidP="00EA35BC">
            <w:pPr>
              <w:widowControl w:val="0"/>
              <w:jc w:val="center"/>
              <w:rPr>
                <w:rFonts w:ascii="GHEA Grapalat" w:hAnsi="GHEA Grapalat" w:cs="GHEA Grapalat"/>
                <w:color w:val="000000"/>
              </w:rPr>
            </w:pPr>
            <w:r w:rsidRPr="00AD29CE">
              <w:rPr>
                <w:rFonts w:ascii="GHEA Grapalat" w:hAnsi="GHEA Grapalat"/>
                <w:color w:val="000000"/>
              </w:rPr>
              <w:t xml:space="preserve">___________________________ </w:t>
            </w:r>
          </w:p>
          <w:p w14:paraId="50573A68" w14:textId="77777777" w:rsidR="00D54B46" w:rsidRPr="00114F34" w:rsidRDefault="00D54B46" w:rsidP="00EA35BC">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подпись</w:t>
            </w:r>
          </w:p>
        </w:tc>
        <w:tc>
          <w:tcPr>
            <w:tcW w:w="0" w:type="auto"/>
            <w:vAlign w:val="center"/>
          </w:tcPr>
          <w:p w14:paraId="3D687901" w14:textId="77777777" w:rsidR="00D54B46" w:rsidRPr="00AD29CE" w:rsidRDefault="00D54B46" w:rsidP="00EA35BC">
            <w:pPr>
              <w:widowControl w:val="0"/>
              <w:jc w:val="center"/>
              <w:rPr>
                <w:rFonts w:ascii="GHEA Grapalat" w:hAnsi="GHEA Grapalat" w:cs="GHEA Grapalat"/>
                <w:color w:val="000000"/>
              </w:rPr>
            </w:pPr>
            <w:r w:rsidRPr="00AD29CE">
              <w:rPr>
                <w:rFonts w:ascii="GHEA Grapalat" w:hAnsi="GHEA Grapalat"/>
                <w:color w:val="000000"/>
              </w:rPr>
              <w:t>___________________________</w:t>
            </w:r>
          </w:p>
          <w:p w14:paraId="6BF6F14E" w14:textId="77777777" w:rsidR="00D54B46" w:rsidRPr="00114F34" w:rsidRDefault="00D54B46" w:rsidP="00EA35BC">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подпись</w:t>
            </w:r>
          </w:p>
        </w:tc>
      </w:tr>
      <w:tr w:rsidR="00D54B46" w:rsidRPr="00AD29CE" w14:paraId="45FE5EB1" w14:textId="77777777" w:rsidTr="00EA35BC">
        <w:trPr>
          <w:tblCellSpacing w:w="7" w:type="dxa"/>
          <w:jc w:val="center"/>
        </w:trPr>
        <w:tc>
          <w:tcPr>
            <w:tcW w:w="0" w:type="auto"/>
            <w:vAlign w:val="center"/>
          </w:tcPr>
          <w:p w14:paraId="7D40F489" w14:textId="77777777" w:rsidR="00D54B46" w:rsidRPr="00AD29CE" w:rsidRDefault="00D54B46" w:rsidP="00EA35BC">
            <w:pPr>
              <w:widowControl w:val="0"/>
              <w:spacing w:after="160" w:line="360" w:lineRule="auto"/>
              <w:rPr>
                <w:rFonts w:ascii="GHEA Grapalat" w:hAnsi="GHEA Grapalat" w:cs="GHEA Grapalat"/>
                <w:color w:val="000000"/>
              </w:rPr>
            </w:pPr>
            <w:r>
              <w:rPr>
                <w:rFonts w:ascii="GHEA Grapalat" w:hAnsi="GHEA Grapalat"/>
                <w:color w:val="000000"/>
              </w:rPr>
              <w:t xml:space="preserve"> </w:t>
            </w:r>
          </w:p>
        </w:tc>
        <w:tc>
          <w:tcPr>
            <w:tcW w:w="0" w:type="auto"/>
            <w:vAlign w:val="center"/>
          </w:tcPr>
          <w:p w14:paraId="3FF21AE3" w14:textId="77777777" w:rsidR="00D54B46" w:rsidRPr="00AD29CE" w:rsidRDefault="00D54B46" w:rsidP="00EA35BC">
            <w:pPr>
              <w:widowControl w:val="0"/>
              <w:spacing w:after="160" w:line="360" w:lineRule="auto"/>
              <w:rPr>
                <w:rFonts w:ascii="GHEA Grapalat" w:hAnsi="GHEA Grapalat" w:cs="GHEA Grapalat"/>
                <w:color w:val="000000"/>
              </w:rPr>
            </w:pPr>
          </w:p>
        </w:tc>
      </w:tr>
    </w:tbl>
    <w:p w14:paraId="4A83792D" w14:textId="77777777" w:rsidR="00D54B46" w:rsidRPr="00AD29CE" w:rsidRDefault="00D54B46" w:rsidP="00D54B46">
      <w:pPr>
        <w:widowControl w:val="0"/>
        <w:spacing w:after="160" w:line="360" w:lineRule="auto"/>
        <w:ind w:left="-142" w:firstLine="142"/>
        <w:jc w:val="center"/>
        <w:rPr>
          <w:rFonts w:ascii="GHEA Grapalat" w:hAnsi="GHEA Grapalat" w:cs="Sylfaen"/>
          <w:b/>
        </w:rPr>
      </w:pPr>
    </w:p>
    <w:p w14:paraId="30CC9B20" w14:textId="77777777" w:rsidR="00D54B46" w:rsidRPr="00AD29CE" w:rsidRDefault="00D54B46" w:rsidP="00D54B46">
      <w:pPr>
        <w:pStyle w:val="norm"/>
        <w:widowControl w:val="0"/>
        <w:spacing w:after="160" w:line="360" w:lineRule="auto"/>
        <w:ind w:firstLine="284"/>
        <w:jc w:val="center"/>
        <w:rPr>
          <w:rFonts w:ascii="GHEA Grapalat" w:hAnsi="GHEA Grapalat"/>
          <w:b/>
          <w:sz w:val="24"/>
          <w:szCs w:val="24"/>
        </w:rPr>
      </w:pPr>
    </w:p>
    <w:p w14:paraId="3467E40E" w14:textId="77777777" w:rsidR="00D54B46" w:rsidRDefault="00D54B46" w:rsidP="00D54B46">
      <w:pPr>
        <w:widowControl w:val="0"/>
        <w:spacing w:after="160"/>
        <w:ind w:left="-142" w:firstLine="142"/>
        <w:jc w:val="center"/>
        <w:rPr>
          <w:rFonts w:ascii="GHEA Grapalat" w:hAnsi="GHEA Grapalat"/>
          <w:i/>
          <w:lang w:val="en-US"/>
        </w:rPr>
      </w:pPr>
    </w:p>
    <w:p w14:paraId="10A4C73A" w14:textId="77777777" w:rsidR="00D54B46" w:rsidRDefault="00D54B46" w:rsidP="00D54B46">
      <w:pPr>
        <w:widowControl w:val="0"/>
        <w:spacing w:after="160"/>
        <w:ind w:left="-142" w:firstLine="142"/>
        <w:jc w:val="center"/>
        <w:rPr>
          <w:rFonts w:ascii="GHEA Grapalat" w:hAnsi="GHEA Grapalat"/>
          <w:i/>
          <w:lang w:val="en-US"/>
        </w:rPr>
      </w:pPr>
    </w:p>
    <w:p w14:paraId="1C7BC341" w14:textId="77777777" w:rsidR="00D54B46" w:rsidRDefault="00D54B46" w:rsidP="00D54B46">
      <w:pPr>
        <w:widowControl w:val="0"/>
        <w:spacing w:after="160"/>
        <w:ind w:left="-142" w:firstLine="142"/>
        <w:jc w:val="center"/>
        <w:rPr>
          <w:rFonts w:ascii="GHEA Grapalat" w:hAnsi="GHEA Grapalat"/>
          <w:i/>
          <w:lang w:val="en-US"/>
        </w:rPr>
      </w:pPr>
    </w:p>
    <w:p w14:paraId="52FE5D85" w14:textId="77777777" w:rsidR="00D54B46" w:rsidRDefault="00D54B46" w:rsidP="00D54B46">
      <w:pPr>
        <w:widowControl w:val="0"/>
        <w:spacing w:after="160"/>
        <w:ind w:left="-142" w:firstLine="142"/>
        <w:jc w:val="center"/>
        <w:rPr>
          <w:rFonts w:ascii="GHEA Grapalat" w:hAnsi="GHEA Grapalat"/>
          <w:i/>
          <w:lang w:val="en-US"/>
        </w:rPr>
      </w:pPr>
    </w:p>
    <w:p w14:paraId="0356870B" w14:textId="77777777" w:rsidR="00D54B46" w:rsidRDefault="00D54B46" w:rsidP="00D54B46">
      <w:pPr>
        <w:widowControl w:val="0"/>
        <w:spacing w:after="160"/>
        <w:ind w:left="-142" w:firstLine="142"/>
        <w:jc w:val="center"/>
        <w:rPr>
          <w:rFonts w:ascii="GHEA Grapalat" w:hAnsi="GHEA Grapalat"/>
          <w:i/>
          <w:lang w:val="en-US"/>
        </w:rPr>
      </w:pPr>
    </w:p>
    <w:p w14:paraId="29876EAA" w14:textId="77777777" w:rsidR="00D54B46" w:rsidRDefault="00D54B46" w:rsidP="00D54B46">
      <w:pPr>
        <w:widowControl w:val="0"/>
        <w:spacing w:after="160"/>
        <w:ind w:left="-142" w:firstLine="142"/>
        <w:jc w:val="center"/>
        <w:rPr>
          <w:rFonts w:ascii="GHEA Grapalat" w:hAnsi="GHEA Grapalat"/>
          <w:i/>
          <w:lang w:val="en-US"/>
        </w:rPr>
      </w:pPr>
    </w:p>
    <w:p w14:paraId="4BAD360A" w14:textId="77777777" w:rsidR="00D54B46" w:rsidRDefault="00D54B46" w:rsidP="00D54B46">
      <w:pPr>
        <w:widowControl w:val="0"/>
        <w:spacing w:after="160"/>
        <w:ind w:left="-142" w:firstLine="142"/>
        <w:jc w:val="center"/>
        <w:rPr>
          <w:rFonts w:ascii="GHEA Grapalat" w:hAnsi="GHEA Grapalat"/>
          <w:i/>
          <w:lang w:val="en-US"/>
        </w:rPr>
      </w:pPr>
    </w:p>
    <w:p w14:paraId="4EFF0602" w14:textId="77777777" w:rsidR="00D54B46" w:rsidRDefault="00D54B46" w:rsidP="00D54B46">
      <w:pPr>
        <w:widowControl w:val="0"/>
        <w:spacing w:after="160"/>
        <w:ind w:left="-142" w:firstLine="142"/>
        <w:jc w:val="center"/>
        <w:rPr>
          <w:rFonts w:ascii="GHEA Grapalat" w:hAnsi="GHEA Grapalat"/>
          <w:i/>
          <w:lang w:val="en-US"/>
        </w:rPr>
      </w:pPr>
    </w:p>
    <w:p w14:paraId="2896558B" w14:textId="77777777" w:rsidR="00D54B46" w:rsidRDefault="00D54B46" w:rsidP="00D54B46">
      <w:pPr>
        <w:widowControl w:val="0"/>
        <w:spacing w:after="160"/>
        <w:ind w:left="-142" w:firstLine="142"/>
        <w:jc w:val="center"/>
        <w:rPr>
          <w:rFonts w:ascii="GHEA Grapalat" w:hAnsi="GHEA Grapalat"/>
          <w:i/>
          <w:lang w:val="en-US"/>
        </w:rPr>
      </w:pPr>
    </w:p>
    <w:p w14:paraId="2A5C6EAB" w14:textId="77777777" w:rsidR="00D54B46" w:rsidRDefault="00D54B46" w:rsidP="00D54B46">
      <w:pPr>
        <w:widowControl w:val="0"/>
        <w:spacing w:after="160"/>
        <w:ind w:left="-142" w:firstLine="142"/>
        <w:jc w:val="center"/>
        <w:rPr>
          <w:rFonts w:ascii="GHEA Grapalat" w:hAnsi="GHEA Grapalat"/>
          <w:i/>
          <w:lang w:val="en-US"/>
        </w:rPr>
      </w:pPr>
    </w:p>
    <w:p w14:paraId="370E604D" w14:textId="77777777" w:rsidR="00D54B46" w:rsidRDefault="00D54B46" w:rsidP="00D54B46">
      <w:pPr>
        <w:widowControl w:val="0"/>
        <w:spacing w:after="160"/>
        <w:ind w:left="-142" w:firstLine="142"/>
        <w:jc w:val="center"/>
        <w:rPr>
          <w:rFonts w:ascii="GHEA Grapalat" w:hAnsi="GHEA Grapalat"/>
          <w:i/>
          <w:lang w:val="en-US"/>
        </w:rPr>
      </w:pPr>
    </w:p>
    <w:p w14:paraId="3D913D12" w14:textId="77777777" w:rsidR="00D54B46" w:rsidRDefault="00D54B46" w:rsidP="00D54B46">
      <w:pPr>
        <w:widowControl w:val="0"/>
        <w:spacing w:after="160"/>
        <w:ind w:left="-142" w:firstLine="142"/>
        <w:jc w:val="center"/>
        <w:rPr>
          <w:rFonts w:ascii="GHEA Grapalat" w:hAnsi="GHEA Grapalat"/>
          <w:i/>
          <w:lang w:val="en-US"/>
        </w:rPr>
      </w:pPr>
    </w:p>
    <w:p w14:paraId="07E09FE1" w14:textId="77777777" w:rsidR="00D54B46" w:rsidRDefault="00D54B46" w:rsidP="00D54B46">
      <w:pPr>
        <w:widowControl w:val="0"/>
        <w:spacing w:after="160"/>
        <w:ind w:left="-142" w:firstLine="142"/>
        <w:jc w:val="center"/>
        <w:rPr>
          <w:rFonts w:ascii="GHEA Grapalat" w:hAnsi="GHEA Grapalat"/>
          <w:i/>
          <w:lang w:val="en-US"/>
        </w:rPr>
      </w:pPr>
    </w:p>
    <w:p w14:paraId="4F622107" w14:textId="77777777" w:rsidR="00D54B46" w:rsidRDefault="00D54B46" w:rsidP="00D54B46">
      <w:pPr>
        <w:widowControl w:val="0"/>
        <w:spacing w:after="160"/>
        <w:ind w:left="-142" w:firstLine="142"/>
        <w:jc w:val="center"/>
        <w:rPr>
          <w:rFonts w:ascii="GHEA Grapalat" w:hAnsi="GHEA Grapalat"/>
          <w:i/>
          <w:lang w:val="en-US"/>
        </w:rPr>
      </w:pPr>
    </w:p>
    <w:p w14:paraId="0299DC6B" w14:textId="77777777" w:rsidR="00D54B46" w:rsidRDefault="00D54B46" w:rsidP="00D54B46">
      <w:pPr>
        <w:widowControl w:val="0"/>
        <w:spacing w:after="160"/>
        <w:ind w:left="-142" w:firstLine="142"/>
        <w:jc w:val="center"/>
        <w:rPr>
          <w:rFonts w:ascii="GHEA Grapalat" w:hAnsi="GHEA Grapalat"/>
          <w:i/>
          <w:lang w:val="en-US"/>
        </w:rPr>
      </w:pPr>
    </w:p>
    <w:p w14:paraId="5D8C2DE3" w14:textId="77777777" w:rsidR="003A45B5" w:rsidRPr="00A33C34" w:rsidRDefault="003A45B5" w:rsidP="003A45B5">
      <w:pPr>
        <w:widowControl w:val="0"/>
        <w:jc w:val="right"/>
        <w:rPr>
          <w:rFonts w:ascii="GHEA Grapalat" w:hAnsi="GHEA Grapalat" w:cs="Sylfaen"/>
          <w:i/>
        </w:rPr>
      </w:pPr>
      <w:r w:rsidRPr="00A33C34">
        <w:rPr>
          <w:rFonts w:ascii="GHEA Grapalat" w:hAnsi="GHEA Grapalat"/>
          <w:i/>
        </w:rPr>
        <w:lastRenderedPageBreak/>
        <w:t>Приложение № 4</w:t>
      </w:r>
    </w:p>
    <w:p w14:paraId="65C93847" w14:textId="77777777" w:rsidR="003A45B5" w:rsidRPr="00A33C34" w:rsidRDefault="003A45B5" w:rsidP="003A45B5">
      <w:pPr>
        <w:widowControl w:val="0"/>
        <w:jc w:val="right"/>
        <w:rPr>
          <w:rFonts w:ascii="GHEA Grapalat" w:hAnsi="GHEA Grapalat" w:cs="Sylfaen"/>
          <w:i/>
        </w:rPr>
      </w:pPr>
      <w:r w:rsidRPr="00A33C34">
        <w:rPr>
          <w:rFonts w:ascii="GHEA Grapalat" w:hAnsi="GHEA Grapalat"/>
          <w:i/>
        </w:rPr>
        <w:t>к Договору под кодом</w:t>
      </w:r>
      <w:r w:rsidRPr="00A33C34">
        <w:rPr>
          <w:rFonts w:ascii="GHEA Grapalat" w:hAnsi="GHEA Grapalat"/>
          <w:i/>
          <w:lang w:val="hy-AM"/>
        </w:rPr>
        <w:t xml:space="preserve"> «      »</w:t>
      </w:r>
      <w:r w:rsidRPr="00A33C34">
        <w:rPr>
          <w:rFonts w:ascii="GHEA Grapalat" w:hAnsi="GHEA Grapalat"/>
          <w:i/>
        </w:rPr>
        <w:t xml:space="preserve"> </w:t>
      </w:r>
      <w:r w:rsidRPr="00A33C34">
        <w:rPr>
          <w:rFonts w:ascii="GHEA Grapalat" w:hAnsi="GHEA Grapalat" w:cs="Sylfaen"/>
          <w:i/>
        </w:rPr>
        <w:br/>
      </w:r>
      <w:r w:rsidRPr="00A33C34">
        <w:rPr>
          <w:rFonts w:ascii="GHEA Grapalat" w:hAnsi="GHEA Grapalat"/>
          <w:i/>
        </w:rPr>
        <w:t>заключенному "</w:t>
      </w:r>
      <w:r w:rsidRPr="00A33C34">
        <w:rPr>
          <w:rFonts w:ascii="GHEA Grapalat" w:hAnsi="GHEA Grapalat"/>
          <w:i/>
        </w:rPr>
        <w:tab/>
        <w:t xml:space="preserve"> "</w:t>
      </w:r>
      <w:r w:rsidRPr="00A33C34">
        <w:rPr>
          <w:rFonts w:ascii="GHEA Grapalat" w:hAnsi="GHEA Grapalat"/>
          <w:i/>
        </w:rPr>
        <w:tab/>
        <w:t>20</w:t>
      </w:r>
      <w:r w:rsidRPr="00A33C34">
        <w:rPr>
          <w:rFonts w:ascii="GHEA Grapalat" w:hAnsi="GHEA Grapalat"/>
          <w:i/>
        </w:rPr>
        <w:tab/>
        <w:t xml:space="preserve">  г.</w:t>
      </w:r>
    </w:p>
    <w:p w14:paraId="7380DB53" w14:textId="77777777" w:rsidR="003A45B5" w:rsidRPr="00A33C34" w:rsidRDefault="003A45B5" w:rsidP="003A45B5">
      <w:pPr>
        <w:jc w:val="center"/>
        <w:rPr>
          <w:rFonts w:ascii="GHEA Grapalat" w:hAnsi="GHEA Grapalat" w:cs="GHEA Grapalat"/>
        </w:rPr>
      </w:pPr>
    </w:p>
    <w:p w14:paraId="316AEFB2" w14:textId="77777777" w:rsidR="003A45B5" w:rsidRPr="00A33C34" w:rsidRDefault="003A45B5" w:rsidP="003A45B5">
      <w:pPr>
        <w:jc w:val="center"/>
        <w:rPr>
          <w:rFonts w:ascii="GHEA Grapalat" w:hAnsi="GHEA Grapalat" w:cs="GHEA Grapalat"/>
        </w:rPr>
      </w:pPr>
      <w:r w:rsidRPr="00A33C34">
        <w:rPr>
          <w:rFonts w:ascii="GHEA Grapalat" w:hAnsi="GHEA Grapalat" w:cs="GHEA Grapalat"/>
        </w:rPr>
        <w:t>УВЕДОМЛЕНИЕ</w:t>
      </w:r>
    </w:p>
    <w:p w14:paraId="6E7A52E8" w14:textId="77777777" w:rsidR="003A45B5" w:rsidRPr="00A33C34" w:rsidRDefault="003A45B5" w:rsidP="003A45B5">
      <w:pPr>
        <w:jc w:val="center"/>
        <w:rPr>
          <w:rFonts w:ascii="GHEA Grapalat" w:hAnsi="GHEA Grapalat" w:cs="GHEA Grapalat"/>
          <w:lang w:val="hy-AM"/>
        </w:rPr>
      </w:pPr>
    </w:p>
    <w:p w14:paraId="65CB86EA" w14:textId="77777777" w:rsidR="003A45B5" w:rsidRPr="00A33C34" w:rsidRDefault="003A45B5" w:rsidP="003A45B5">
      <w:pPr>
        <w:rPr>
          <w:rFonts w:ascii="GHEA Grapalat" w:hAnsi="GHEA Grapalat" w:cs="Arial"/>
          <w:sz w:val="20"/>
          <w:szCs w:val="20"/>
          <w:lang w:val="es-ES"/>
        </w:rPr>
      </w:pPr>
      <w:r w:rsidRPr="00A33C34">
        <w:rPr>
          <w:rFonts w:ascii="GHEA Grapalat" w:hAnsi="GHEA Grapalat"/>
          <w:u w:val="single"/>
          <w:lang w:val="es-ES"/>
        </w:rPr>
        <w:t xml:space="preserve">                                                             </w:t>
      </w:r>
      <w:r w:rsidRPr="00A33C34">
        <w:rPr>
          <w:rFonts w:ascii="GHEA Grapalat" w:hAnsi="GHEA Grapalat"/>
          <w:u w:val="single"/>
          <w:lang w:val="es-ES"/>
        </w:rPr>
        <w:tab/>
      </w:r>
      <w:r w:rsidRPr="00A33C34">
        <w:rPr>
          <w:rFonts w:ascii="GHEA Grapalat" w:hAnsi="GHEA Grapalat"/>
          <w:u w:val="single"/>
          <w:lang w:val="es-ES"/>
        </w:rPr>
        <w:tab/>
        <w:t xml:space="preserve">       </w:t>
      </w:r>
      <w:r w:rsidRPr="00A33C34">
        <w:rPr>
          <w:rFonts w:ascii="GHEA Grapalat" w:hAnsi="GHEA Grapalat"/>
          <w:lang w:val="es-ES"/>
        </w:rPr>
        <w:t xml:space="preserve"> </w:t>
      </w:r>
      <w:r w:rsidRPr="00A33C34">
        <w:rPr>
          <w:rFonts w:ascii="GHEA Grapalat" w:hAnsi="GHEA Grapalat"/>
        </w:rPr>
        <w:t>з</w:t>
      </w:r>
      <w:r w:rsidRPr="00A33C34">
        <w:rPr>
          <w:rFonts w:ascii="GHEA Grapalat" w:hAnsi="GHEA Grapalat" w:cs="Sylfaen"/>
          <w:sz w:val="20"/>
          <w:szCs w:val="20"/>
        </w:rPr>
        <w:t>аявляет, что</w:t>
      </w:r>
      <w:r w:rsidRPr="00A33C34">
        <w:rPr>
          <w:rFonts w:ascii="GHEA Grapalat" w:hAnsi="GHEA Grapalat" w:cs="Arial"/>
          <w:sz w:val="20"/>
          <w:szCs w:val="20"/>
        </w:rPr>
        <w:t>:</w:t>
      </w:r>
      <w:r w:rsidRPr="00A33C34">
        <w:rPr>
          <w:rFonts w:ascii="GHEA Grapalat" w:hAnsi="GHEA Grapalat" w:cs="Arial"/>
          <w:sz w:val="20"/>
          <w:szCs w:val="20"/>
          <w:lang w:val="es-ES"/>
        </w:rPr>
        <w:t xml:space="preserve">  </w:t>
      </w:r>
    </w:p>
    <w:p w14:paraId="4C03A9EE" w14:textId="77777777" w:rsidR="003A45B5" w:rsidRPr="00A33C34" w:rsidRDefault="003A45B5" w:rsidP="003A45B5">
      <w:pPr>
        <w:rPr>
          <w:rFonts w:ascii="GHEA Grapalat" w:hAnsi="GHEA Grapalat" w:cs="Arial"/>
          <w:vertAlign w:val="superscript"/>
          <w:lang w:val="es-ES"/>
        </w:rPr>
      </w:pPr>
      <w:r w:rsidRPr="00A33C34">
        <w:rPr>
          <w:rFonts w:ascii="GHEA Grapalat" w:hAnsi="GHEA Grapalat"/>
          <w:vertAlign w:val="superscript"/>
          <w:lang w:val="es-ES"/>
        </w:rPr>
        <w:t xml:space="preserve">               </w:t>
      </w:r>
      <w:r w:rsidRPr="00A33C34">
        <w:rPr>
          <w:rFonts w:ascii="GHEA Grapalat" w:hAnsi="GHEA Grapalat"/>
          <w:lang w:val="es-ES"/>
        </w:rPr>
        <w:t xml:space="preserve">     </w:t>
      </w:r>
      <w:r w:rsidRPr="00A33C34">
        <w:rPr>
          <w:rFonts w:ascii="GHEA Grapalat" w:hAnsi="GHEA Grapalat" w:cs="Sylfaen"/>
          <w:vertAlign w:val="superscript"/>
        </w:rPr>
        <w:t>название</w:t>
      </w:r>
      <w:r w:rsidRPr="00A33C34">
        <w:rPr>
          <w:rFonts w:ascii="GHEA Grapalat" w:hAnsi="GHEA Grapalat" w:cs="Sylfaen"/>
          <w:vertAlign w:val="superscript"/>
          <w:lang w:val="es-ES"/>
        </w:rPr>
        <w:t xml:space="preserve"> </w:t>
      </w:r>
      <w:proofErr w:type="spellStart"/>
      <w:r w:rsidRPr="00A33C34">
        <w:rPr>
          <w:rFonts w:ascii="GHEA Grapalat" w:hAnsi="GHEA Grapalat" w:cs="Sylfaen"/>
          <w:vertAlign w:val="superscript"/>
          <w:lang w:val="es-ES"/>
        </w:rPr>
        <w:t>финансового</w:t>
      </w:r>
      <w:proofErr w:type="spellEnd"/>
      <w:r w:rsidRPr="00A33C34">
        <w:rPr>
          <w:rFonts w:ascii="GHEA Grapalat" w:hAnsi="GHEA Grapalat" w:cs="Sylfaen"/>
          <w:vertAlign w:val="superscript"/>
          <w:lang w:val="es-ES"/>
        </w:rPr>
        <w:t xml:space="preserve"> </w:t>
      </w:r>
      <w:proofErr w:type="spellStart"/>
      <w:r w:rsidRPr="00A33C34">
        <w:rPr>
          <w:rFonts w:ascii="GHEA Grapalat" w:hAnsi="GHEA Grapalat" w:cs="Sylfaen"/>
          <w:vertAlign w:val="superscript"/>
          <w:lang w:val="es-ES"/>
        </w:rPr>
        <w:t>агента</w:t>
      </w:r>
      <w:proofErr w:type="spellEnd"/>
    </w:p>
    <w:p w14:paraId="439AF105" w14:textId="77777777" w:rsidR="003A45B5" w:rsidRPr="00A33C34" w:rsidRDefault="003A45B5" w:rsidP="003A45B5">
      <w:pPr>
        <w:rPr>
          <w:rFonts w:ascii="GHEA Grapalat" w:hAnsi="GHEA Grapalat"/>
          <w:vertAlign w:val="superscript"/>
          <w:lang w:val="es-ES"/>
        </w:rPr>
      </w:pPr>
    </w:p>
    <w:p w14:paraId="2A1D1353" w14:textId="77777777" w:rsidR="003A45B5" w:rsidRPr="00A33C34" w:rsidRDefault="003A45B5" w:rsidP="003A45B5">
      <w:pPr>
        <w:pStyle w:val="ListParagraph"/>
        <w:numPr>
          <w:ilvl w:val="0"/>
          <w:numId w:val="38"/>
        </w:numPr>
        <w:contextualSpacing/>
        <w:jc w:val="both"/>
        <w:rPr>
          <w:rFonts w:ascii="GHEA Grapalat" w:hAnsi="GHEA Grapalat"/>
          <w:u w:val="single"/>
          <w:lang w:val="es-ES"/>
        </w:rPr>
      </w:pPr>
      <w:r w:rsidRPr="00A33C34">
        <w:rPr>
          <w:rFonts w:ascii="GHEA Grapalat" w:hAnsi="GHEA Grapalat"/>
          <w:sz w:val="20"/>
          <w:szCs w:val="20"/>
        </w:rPr>
        <w:t>В рамках заключенного между</w:t>
      </w:r>
      <w:r w:rsidRPr="00A33C34">
        <w:rPr>
          <w:rFonts w:ascii="GHEA Grapalat" w:hAnsi="GHEA Grapalat"/>
        </w:rPr>
        <w:t xml:space="preserve"> -------------------------</w:t>
      </w:r>
      <w:r w:rsidRPr="00A33C34">
        <w:rPr>
          <w:rFonts w:ascii="GHEA Grapalat" w:hAnsi="GHEA Grapalat"/>
          <w:lang w:val="hy-AM"/>
        </w:rPr>
        <w:t xml:space="preserve"> </w:t>
      </w:r>
      <w:r w:rsidRPr="00A33C34">
        <w:rPr>
          <w:rFonts w:ascii="GHEA Grapalat" w:hAnsi="GHEA Grapalat"/>
          <w:sz w:val="20"/>
          <w:szCs w:val="20"/>
        </w:rPr>
        <w:t>- ом   и</w:t>
      </w:r>
      <w:r w:rsidRPr="00A33C34">
        <w:rPr>
          <w:rFonts w:ascii="GHEA Grapalat" w:hAnsi="GHEA Grapalat"/>
        </w:rPr>
        <w:t xml:space="preserve"> ---------------------------- </w:t>
      </w:r>
      <w:r w:rsidRPr="00A33C34">
        <w:rPr>
          <w:rFonts w:ascii="GHEA Grapalat" w:hAnsi="GHEA Grapalat"/>
          <w:sz w:val="20"/>
          <w:szCs w:val="20"/>
        </w:rPr>
        <w:t>-ом</w:t>
      </w:r>
      <w:r w:rsidRPr="00A33C34">
        <w:rPr>
          <w:rFonts w:ascii="GHEA Grapalat" w:hAnsi="GHEA Grapalat"/>
        </w:rPr>
        <w:t xml:space="preserve">                              </w:t>
      </w:r>
    </w:p>
    <w:p w14:paraId="387B2E12" w14:textId="77777777" w:rsidR="003A45B5" w:rsidRPr="00A33C34" w:rsidRDefault="003A45B5" w:rsidP="003A45B5">
      <w:pPr>
        <w:rPr>
          <w:rFonts w:ascii="GHEA Grapalat" w:hAnsi="GHEA Grapalat" w:cs="Sylfaen"/>
          <w:vertAlign w:val="superscript"/>
        </w:rPr>
      </w:pPr>
      <w:r w:rsidRPr="00A33C34">
        <w:rPr>
          <w:rFonts w:ascii="GHEA Grapalat" w:hAnsi="GHEA Grapalat" w:cs="Sylfaen"/>
          <w:vertAlign w:val="superscript"/>
          <w:lang w:val="es-ES"/>
        </w:rPr>
        <w:t xml:space="preserve">                                                                                         </w:t>
      </w:r>
      <w:r w:rsidRPr="00A33C34">
        <w:rPr>
          <w:rFonts w:ascii="GHEA Grapalat" w:hAnsi="GHEA Grapalat" w:cs="Sylfaen"/>
          <w:vertAlign w:val="superscript"/>
        </w:rPr>
        <w:t xml:space="preserve"> название</w:t>
      </w:r>
      <w:r w:rsidRPr="00A33C34">
        <w:rPr>
          <w:rFonts w:ascii="GHEA Grapalat" w:hAnsi="GHEA Grapalat" w:cs="Sylfaen"/>
          <w:vertAlign w:val="superscript"/>
          <w:lang w:val="es-ES"/>
        </w:rPr>
        <w:t xml:space="preserve"> </w:t>
      </w:r>
      <w:r w:rsidRPr="00A33C34">
        <w:rPr>
          <w:rFonts w:ascii="GHEA Grapalat" w:hAnsi="GHEA Grapalat" w:cs="Sylfaen"/>
          <w:vertAlign w:val="superscript"/>
        </w:rPr>
        <w:t>заказчика</w:t>
      </w:r>
      <w:r w:rsidRPr="00A33C34">
        <w:rPr>
          <w:rFonts w:ascii="GHEA Grapalat" w:hAnsi="GHEA Grapalat" w:cs="Sylfaen"/>
          <w:vertAlign w:val="superscript"/>
          <w:lang w:val="es-ES"/>
        </w:rPr>
        <w:t xml:space="preserve"> </w:t>
      </w:r>
      <w:r w:rsidRPr="00A33C34">
        <w:rPr>
          <w:rFonts w:ascii="GHEA Grapalat" w:hAnsi="GHEA Grapalat" w:cs="Sylfaen"/>
          <w:vertAlign w:val="superscript"/>
        </w:rPr>
        <w:t xml:space="preserve">                       </w:t>
      </w:r>
      <w:r w:rsidRPr="00A33C34">
        <w:rPr>
          <w:rFonts w:ascii="GHEA Grapalat" w:hAnsi="GHEA Grapalat" w:cs="Sylfaen"/>
          <w:vertAlign w:val="superscript"/>
          <w:lang w:val="hy-AM"/>
        </w:rPr>
        <w:t xml:space="preserve">           </w:t>
      </w:r>
      <w:r w:rsidRPr="00A33C34">
        <w:rPr>
          <w:rFonts w:ascii="GHEA Grapalat" w:hAnsi="GHEA Grapalat" w:cs="Sylfaen"/>
          <w:vertAlign w:val="superscript"/>
        </w:rPr>
        <w:t xml:space="preserve">        название</w:t>
      </w:r>
      <w:r w:rsidRPr="00A33C34">
        <w:rPr>
          <w:rFonts w:ascii="GHEA Grapalat" w:hAnsi="GHEA Grapalat" w:cs="Sylfaen"/>
          <w:vertAlign w:val="superscript"/>
          <w:lang w:val="es-ES"/>
        </w:rPr>
        <w:t xml:space="preserve"> </w:t>
      </w:r>
      <w:r w:rsidRPr="00A33C34">
        <w:rPr>
          <w:rFonts w:ascii="GHEA Grapalat" w:hAnsi="GHEA Grapalat" w:cs="Sylfaen"/>
          <w:vertAlign w:val="superscript"/>
        </w:rPr>
        <w:t>исполнителя</w:t>
      </w:r>
    </w:p>
    <w:p w14:paraId="68A336FD" w14:textId="77777777" w:rsidR="003A45B5" w:rsidRPr="00A33C34" w:rsidRDefault="003A45B5" w:rsidP="003A45B5">
      <w:pPr>
        <w:rPr>
          <w:rFonts w:ascii="GHEA Grapalat" w:hAnsi="GHEA Grapalat" w:cs="Sylfaen"/>
          <w:vertAlign w:val="superscript"/>
        </w:rPr>
      </w:pPr>
      <w:r w:rsidRPr="00A33C34">
        <w:rPr>
          <w:rFonts w:ascii="GHEA Grapalat" w:hAnsi="GHEA Grapalat" w:cs="Sylfaen"/>
          <w:sz w:val="20"/>
          <w:szCs w:val="20"/>
          <w:lang w:val="es-ES"/>
        </w:rPr>
        <w:t xml:space="preserve">   «--»</w:t>
      </w:r>
      <w:r w:rsidRPr="00A33C34">
        <w:rPr>
          <w:rFonts w:ascii="GHEA Grapalat" w:hAnsi="GHEA Grapalat" w:cs="Sylfaen"/>
          <w:sz w:val="20"/>
          <w:szCs w:val="20"/>
        </w:rPr>
        <w:t xml:space="preserve"> </w:t>
      </w:r>
      <w:r w:rsidRPr="00A33C34">
        <w:rPr>
          <w:rFonts w:ascii="GHEA Grapalat" w:hAnsi="GHEA Grapalat" w:cs="Sylfaen"/>
          <w:sz w:val="20"/>
          <w:szCs w:val="20"/>
          <w:lang w:val="es-ES"/>
        </w:rPr>
        <w:t>20</w:t>
      </w:r>
      <w:r w:rsidRPr="00A33C34">
        <w:rPr>
          <w:rFonts w:ascii="GHEA Grapalat" w:hAnsi="GHEA Grapalat" w:cs="Sylfaen"/>
          <w:sz w:val="20"/>
          <w:szCs w:val="20"/>
        </w:rPr>
        <w:t>г</w:t>
      </w:r>
      <w:r w:rsidRPr="00A33C34">
        <w:rPr>
          <w:rFonts w:ascii="GHEA Grapalat" w:hAnsi="GHEA Grapalat" w:cs="Sylfaen"/>
          <w:sz w:val="20"/>
          <w:szCs w:val="20"/>
          <w:lang w:val="es-ES"/>
        </w:rPr>
        <w:t>.</w:t>
      </w:r>
      <w:r w:rsidRPr="00A33C34">
        <w:rPr>
          <w:rFonts w:ascii="GHEA Grapalat" w:hAnsi="GHEA Grapalat" w:cs="Sylfaen"/>
          <w:sz w:val="20"/>
          <w:szCs w:val="20"/>
        </w:rPr>
        <w:t xml:space="preserve">договора под </w:t>
      </w:r>
      <w:proofErr w:type="gramStart"/>
      <w:r w:rsidRPr="00A33C34">
        <w:rPr>
          <w:rFonts w:ascii="GHEA Grapalat" w:hAnsi="GHEA Grapalat" w:cs="Sylfaen"/>
          <w:sz w:val="20"/>
          <w:szCs w:val="20"/>
        </w:rPr>
        <w:t xml:space="preserve">кодом </w:t>
      </w:r>
      <w:r w:rsidRPr="00A33C34">
        <w:rPr>
          <w:rFonts w:ascii="GHEA Grapalat" w:hAnsi="GHEA Grapalat" w:cs="Sylfaen"/>
          <w:sz w:val="20"/>
          <w:szCs w:val="20"/>
          <w:lang w:val="es-ES"/>
        </w:rPr>
        <w:t xml:space="preserve"> </w:t>
      </w:r>
      <w:r w:rsidRPr="00A33C34">
        <w:rPr>
          <w:rFonts w:ascii="GHEA Grapalat" w:hAnsi="GHEA Grapalat"/>
          <w:i/>
          <w:sz w:val="20"/>
          <w:szCs w:val="20"/>
          <w:lang w:val="af-ZA"/>
        </w:rPr>
        <w:t>_</w:t>
      </w:r>
      <w:proofErr w:type="gramEnd"/>
      <w:r w:rsidRPr="00A33C34">
        <w:rPr>
          <w:rFonts w:ascii="GHEA Grapalat" w:hAnsi="GHEA Grapalat"/>
          <w:i/>
          <w:sz w:val="20"/>
          <w:szCs w:val="20"/>
          <w:lang w:val="af-ZA"/>
        </w:rPr>
        <w:t>_</w:t>
      </w:r>
      <w:proofErr w:type="gramStart"/>
      <w:r w:rsidRPr="00A33C34">
        <w:rPr>
          <w:rFonts w:ascii="GHEA Grapalat" w:hAnsi="GHEA Grapalat"/>
          <w:i/>
          <w:sz w:val="20"/>
          <w:szCs w:val="20"/>
          <w:lang w:val="af-ZA"/>
        </w:rPr>
        <w:t>_</w:t>
      </w:r>
      <w:r w:rsidRPr="00A33C34">
        <w:rPr>
          <w:rFonts w:ascii="GHEA Grapalat" w:hAnsi="GHEA Grapalat" w:cs="Arial"/>
          <w:i/>
          <w:sz w:val="20"/>
          <w:szCs w:val="20"/>
          <w:shd w:val="clear" w:color="auto" w:fill="FFFFFF"/>
          <w:lang w:val="hy-AM"/>
        </w:rPr>
        <w:t>«   »</w:t>
      </w:r>
      <w:r w:rsidRPr="00A33C34">
        <w:rPr>
          <w:rFonts w:ascii="GHEA Grapalat" w:hAnsi="GHEA Grapalat"/>
          <w:i/>
          <w:sz w:val="20"/>
          <w:szCs w:val="20"/>
          <w:u w:val="single"/>
        </w:rPr>
        <w:t>_</w:t>
      </w:r>
      <w:proofErr w:type="gramEnd"/>
      <w:r w:rsidRPr="00A33C34">
        <w:rPr>
          <w:rFonts w:ascii="GHEA Grapalat" w:hAnsi="GHEA Grapalat"/>
          <w:i/>
          <w:sz w:val="20"/>
          <w:szCs w:val="20"/>
          <w:u w:val="single"/>
        </w:rPr>
        <w:t xml:space="preserve">_ </w:t>
      </w:r>
      <w:r w:rsidRPr="00A33C34">
        <w:rPr>
          <w:rFonts w:ascii="GHEA Grapalat" w:hAnsi="GHEA Grapalat"/>
          <w:sz w:val="20"/>
          <w:szCs w:val="20"/>
        </w:rPr>
        <w:t>(</w:t>
      </w:r>
      <w:r w:rsidRPr="00A33C34">
        <w:rPr>
          <w:rFonts w:ascii="GHEA Grapalat" w:hAnsi="GHEA Grapalat" w:cs="Sylfaen"/>
          <w:sz w:val="20"/>
          <w:szCs w:val="20"/>
        </w:rPr>
        <w:t>далее-Договор</w:t>
      </w:r>
      <w:r w:rsidRPr="00A33C34">
        <w:rPr>
          <w:rFonts w:ascii="GHEA Grapalat" w:hAnsi="GHEA Grapalat" w:cs="Sylfaen"/>
          <w:sz w:val="20"/>
          <w:szCs w:val="20"/>
          <w:lang w:val="es-ES"/>
        </w:rPr>
        <w:t>)</w:t>
      </w:r>
      <w:r w:rsidRPr="00A33C34">
        <w:rPr>
          <w:rFonts w:ascii="GHEA Grapalat" w:hAnsi="GHEA Grapalat" w:cs="Sylfaen"/>
          <w:sz w:val="20"/>
          <w:szCs w:val="20"/>
        </w:rPr>
        <w:t xml:space="preserve">, между </w:t>
      </w:r>
      <w:proofErr w:type="gramStart"/>
      <w:r w:rsidRPr="00A33C34">
        <w:rPr>
          <w:rFonts w:ascii="GHEA Grapalat" w:hAnsi="GHEA Grapalat" w:cs="Sylfaen"/>
          <w:sz w:val="20"/>
          <w:szCs w:val="20"/>
        </w:rPr>
        <w:t xml:space="preserve">мной </w:t>
      </w:r>
      <w:r w:rsidRPr="00A33C34">
        <w:rPr>
          <w:rFonts w:ascii="GHEA Grapalat" w:hAnsi="GHEA Grapalat" w:cs="Sylfaen"/>
          <w:sz w:val="20"/>
          <w:szCs w:val="20"/>
          <w:lang w:val="hy-AM"/>
        </w:rPr>
        <w:t xml:space="preserve"> </w:t>
      </w:r>
      <w:r w:rsidRPr="00A33C34">
        <w:rPr>
          <w:rFonts w:ascii="GHEA Grapalat" w:hAnsi="GHEA Grapalat" w:cs="Sylfaen"/>
          <w:sz w:val="20"/>
          <w:szCs w:val="20"/>
        </w:rPr>
        <w:t>и</w:t>
      </w:r>
      <w:proofErr w:type="gramEnd"/>
      <w:r w:rsidRPr="00A33C34">
        <w:rPr>
          <w:rFonts w:ascii="GHEA Grapalat" w:hAnsi="GHEA Grapalat" w:cs="Sylfaen"/>
          <w:sz w:val="20"/>
          <w:szCs w:val="20"/>
        </w:rPr>
        <w:t xml:space="preserve"> ------------------------- - ом</w:t>
      </w:r>
    </w:p>
    <w:p w14:paraId="58816891" w14:textId="77777777" w:rsidR="003A45B5" w:rsidRPr="00A33C34" w:rsidRDefault="003A45B5" w:rsidP="003A45B5">
      <w:pPr>
        <w:rPr>
          <w:rFonts w:ascii="GHEA Grapalat" w:hAnsi="GHEA Grapalat"/>
          <w:u w:val="single"/>
          <w:lang w:val="es-ES"/>
        </w:rPr>
      </w:pPr>
      <w:r w:rsidRPr="00A33C34">
        <w:rPr>
          <w:rFonts w:ascii="GHEA Grapalat" w:hAnsi="GHEA Grapalat" w:cs="Sylfaen"/>
          <w:vertAlign w:val="superscript"/>
        </w:rPr>
        <w:t xml:space="preserve">                                                                                                                                                                  название</w:t>
      </w:r>
      <w:r w:rsidRPr="00A33C34">
        <w:rPr>
          <w:rFonts w:ascii="GHEA Grapalat" w:hAnsi="GHEA Grapalat" w:cs="Sylfaen"/>
          <w:vertAlign w:val="superscript"/>
          <w:lang w:val="es-ES"/>
        </w:rPr>
        <w:t xml:space="preserve"> </w:t>
      </w:r>
      <w:r w:rsidRPr="00A33C34">
        <w:rPr>
          <w:rFonts w:ascii="GHEA Grapalat" w:hAnsi="GHEA Grapalat" w:cs="Sylfaen"/>
          <w:vertAlign w:val="superscript"/>
        </w:rPr>
        <w:t>исполнителя</w:t>
      </w:r>
    </w:p>
    <w:p w14:paraId="779568A6" w14:textId="77777777" w:rsidR="003A45B5" w:rsidRPr="00A33C34" w:rsidRDefault="003A45B5" w:rsidP="003A45B5">
      <w:pPr>
        <w:ind w:firstLine="709"/>
        <w:rPr>
          <w:rFonts w:ascii="GHEA Grapalat" w:hAnsi="GHEA Grapalat" w:cs="Sylfaen"/>
          <w:sz w:val="20"/>
          <w:szCs w:val="20"/>
          <w:lang w:val="es-ES"/>
        </w:rPr>
      </w:pPr>
      <w:r w:rsidRPr="00A33C34">
        <w:rPr>
          <w:rFonts w:ascii="GHEA Grapalat" w:hAnsi="GHEA Grapalat"/>
          <w:u w:val="single"/>
          <w:lang w:val="es-ES"/>
        </w:rPr>
        <w:tab/>
      </w:r>
      <w:r w:rsidRPr="00A33C34">
        <w:rPr>
          <w:rFonts w:ascii="GHEA Grapalat" w:hAnsi="GHEA Grapalat" w:cs="Sylfaen"/>
          <w:sz w:val="20"/>
          <w:szCs w:val="20"/>
          <w:lang w:val="es-ES"/>
        </w:rPr>
        <w:t xml:space="preserve"> «--»   </w:t>
      </w:r>
      <w:proofErr w:type="gramStart"/>
      <w:r w:rsidRPr="00A33C34">
        <w:rPr>
          <w:rFonts w:ascii="GHEA Grapalat" w:hAnsi="GHEA Grapalat" w:cs="Sylfaen"/>
          <w:sz w:val="20"/>
          <w:szCs w:val="20"/>
          <w:lang w:val="es-ES"/>
        </w:rPr>
        <w:t xml:space="preserve">20  </w:t>
      </w:r>
      <w:r w:rsidRPr="00A33C34">
        <w:rPr>
          <w:rFonts w:ascii="GHEA Grapalat" w:hAnsi="GHEA Grapalat" w:cs="Sylfaen"/>
          <w:sz w:val="20"/>
          <w:szCs w:val="20"/>
        </w:rPr>
        <w:t>года</w:t>
      </w:r>
      <w:proofErr w:type="gramEnd"/>
      <w:r w:rsidRPr="00A33C34">
        <w:rPr>
          <w:rFonts w:ascii="GHEA Grapalat" w:hAnsi="GHEA Grapalat" w:cs="Sylfaen"/>
          <w:sz w:val="20"/>
          <w:szCs w:val="20"/>
        </w:rPr>
        <w:t xml:space="preserve"> </w:t>
      </w:r>
      <w:r w:rsidRPr="00A33C34">
        <w:rPr>
          <w:rFonts w:ascii="GHEA Grapalat" w:hAnsi="GHEA Grapalat" w:cs="Sylfaen"/>
          <w:sz w:val="20"/>
          <w:szCs w:val="20"/>
          <w:lang w:val="es-ES"/>
        </w:rPr>
        <w:t xml:space="preserve"> </w:t>
      </w:r>
      <w:r w:rsidRPr="00A33C34">
        <w:rPr>
          <w:rFonts w:ascii="GHEA Grapalat" w:hAnsi="GHEA Grapalat"/>
          <w:sz w:val="20"/>
          <w:szCs w:val="20"/>
        </w:rPr>
        <w:t>заключен</w:t>
      </w:r>
      <w:r w:rsidRPr="00A33C34">
        <w:rPr>
          <w:rFonts w:ascii="GHEA Grapalat" w:hAnsi="GHEA Grapalat" w:cs="Sylfaen"/>
          <w:sz w:val="20"/>
          <w:szCs w:val="20"/>
          <w:lang w:val="es-ES"/>
        </w:rPr>
        <w:t xml:space="preserve"> </w:t>
      </w:r>
      <w:r w:rsidRPr="00A33C34">
        <w:rPr>
          <w:rFonts w:ascii="GHEA Grapalat" w:hAnsi="GHEA Grapalat" w:cs="Sylfaen"/>
          <w:sz w:val="20"/>
          <w:szCs w:val="20"/>
        </w:rPr>
        <w:t xml:space="preserve">договор факторинга под кодом </w:t>
      </w:r>
      <w:r w:rsidRPr="00A33C34">
        <w:rPr>
          <w:rFonts w:ascii="GHEA Grapalat" w:hAnsi="GHEA Grapalat"/>
          <w:lang w:val="es-ES"/>
        </w:rPr>
        <w:t>«</w:t>
      </w:r>
      <w:r w:rsidRPr="00A33C34">
        <w:rPr>
          <w:rFonts w:ascii="GHEA Grapalat" w:hAnsi="GHEA Grapalat"/>
          <w:sz w:val="20"/>
          <w:szCs w:val="20"/>
          <w:lang w:val="es-ES"/>
        </w:rPr>
        <w:t>---</w:t>
      </w:r>
      <w:r w:rsidRPr="00A33C34">
        <w:rPr>
          <w:rFonts w:ascii="GHEA Grapalat" w:hAnsi="GHEA Grapalat" w:cs="Sylfaen"/>
          <w:sz w:val="20"/>
          <w:szCs w:val="20"/>
          <w:lang w:val="es-ES"/>
        </w:rPr>
        <w:t>------------------</w:t>
      </w:r>
      <w:r w:rsidRPr="00A33C34">
        <w:rPr>
          <w:rFonts w:ascii="GHEA Grapalat" w:hAnsi="GHEA Grapalat"/>
          <w:lang w:val="es-ES"/>
        </w:rPr>
        <w:t>»</w:t>
      </w:r>
      <w:r w:rsidRPr="00A33C34">
        <w:rPr>
          <w:rFonts w:ascii="GHEA Grapalat" w:hAnsi="GHEA Grapalat"/>
        </w:rPr>
        <w:t>.</w:t>
      </w:r>
      <w:r w:rsidRPr="00A33C34">
        <w:rPr>
          <w:rFonts w:ascii="GHEA Grapalat" w:hAnsi="GHEA Grapalat" w:cs="Sylfaen"/>
          <w:sz w:val="20"/>
          <w:szCs w:val="20"/>
          <w:lang w:val="es-ES"/>
        </w:rPr>
        <w:t xml:space="preserve"> </w:t>
      </w:r>
    </w:p>
    <w:p w14:paraId="39DCB0AD" w14:textId="77777777" w:rsidR="003A45B5" w:rsidRPr="00A33C34" w:rsidRDefault="003A45B5" w:rsidP="003A45B5">
      <w:pPr>
        <w:rPr>
          <w:rFonts w:ascii="GHEA Grapalat" w:hAnsi="GHEA Grapalat" w:cs="Sylfaen"/>
          <w:sz w:val="20"/>
          <w:szCs w:val="20"/>
          <w:lang w:val="es-ES"/>
        </w:rPr>
      </w:pPr>
    </w:p>
    <w:p w14:paraId="6272A6CD" w14:textId="77777777" w:rsidR="003A45B5" w:rsidRPr="00A33C34" w:rsidRDefault="003A45B5" w:rsidP="003A45B5">
      <w:pPr>
        <w:pStyle w:val="ListParagraph"/>
        <w:numPr>
          <w:ilvl w:val="0"/>
          <w:numId w:val="38"/>
        </w:numPr>
        <w:contextualSpacing/>
        <w:jc w:val="both"/>
        <w:rPr>
          <w:rFonts w:ascii="GHEA Grapalat" w:hAnsi="GHEA Grapalat" w:cs="Sylfaen"/>
          <w:sz w:val="20"/>
          <w:szCs w:val="20"/>
        </w:rPr>
      </w:pPr>
      <w:r w:rsidRPr="00A33C34">
        <w:rPr>
          <w:rFonts w:ascii="GHEA Grapalat" w:hAnsi="GHEA Grapalat" w:cs="Sylfaen"/>
          <w:sz w:val="20"/>
          <w:szCs w:val="20"/>
        </w:rPr>
        <w:t>Согласен с условиями изложенными в пункте 7.12 .</w:t>
      </w:r>
    </w:p>
    <w:p w14:paraId="6375EB06" w14:textId="77777777" w:rsidR="003A45B5" w:rsidRPr="00A33C34" w:rsidRDefault="003A45B5" w:rsidP="003A45B5">
      <w:pPr>
        <w:jc w:val="center"/>
        <w:rPr>
          <w:rFonts w:ascii="GHEA Grapalat" w:hAnsi="GHEA Grapalat" w:cs="GHEA Grapalat"/>
          <w:lang w:val="es-ES"/>
        </w:rPr>
      </w:pPr>
    </w:p>
    <w:p w14:paraId="3DC63C3E" w14:textId="77777777" w:rsidR="003A45B5" w:rsidRPr="00A33C34" w:rsidRDefault="003A45B5" w:rsidP="003A45B5">
      <w:pPr>
        <w:ind w:firstLine="709"/>
        <w:rPr>
          <w:lang w:val="es-ES"/>
        </w:rPr>
      </w:pPr>
    </w:p>
    <w:p w14:paraId="7901E20C" w14:textId="77777777" w:rsidR="003A45B5" w:rsidRPr="00A33C34" w:rsidRDefault="003A45B5" w:rsidP="003A45B5">
      <w:pPr>
        <w:ind w:firstLine="709"/>
        <w:rPr>
          <w:lang w:val="es-ES"/>
        </w:rPr>
      </w:pPr>
    </w:p>
    <w:p w14:paraId="5849EA28" w14:textId="77777777" w:rsidR="003A45B5" w:rsidRPr="00A33C34" w:rsidRDefault="003A45B5" w:rsidP="003A45B5">
      <w:pPr>
        <w:ind w:firstLine="709"/>
        <w:rPr>
          <w:lang w:val="es-ES"/>
        </w:rPr>
      </w:pPr>
    </w:p>
    <w:p w14:paraId="26A8EDDA" w14:textId="77777777" w:rsidR="003A45B5" w:rsidRPr="00A33C34" w:rsidRDefault="003A45B5" w:rsidP="003A45B5">
      <w:pPr>
        <w:ind w:left="720" w:firstLine="720"/>
        <w:rPr>
          <w:rFonts w:ascii="GHEA Grapalat" w:hAnsi="GHEA Grapalat"/>
          <w:sz w:val="20"/>
          <w:lang w:val="hy-AM"/>
        </w:rPr>
      </w:pPr>
      <w:r w:rsidRPr="00A33C34">
        <w:rPr>
          <w:rFonts w:ascii="GHEA Grapalat" w:hAnsi="GHEA Grapalat"/>
          <w:sz w:val="20"/>
          <w:lang w:val="hy-AM"/>
        </w:rPr>
        <w:t xml:space="preserve">_______________________________________ </w:t>
      </w:r>
      <w:r w:rsidRPr="00A33C34">
        <w:rPr>
          <w:rFonts w:ascii="GHEA Grapalat" w:hAnsi="GHEA Grapalat"/>
          <w:sz w:val="20"/>
          <w:lang w:val="hy-AM"/>
        </w:rPr>
        <w:tab/>
        <w:t xml:space="preserve">                </w:t>
      </w:r>
      <w:r w:rsidRPr="00A33C34">
        <w:rPr>
          <w:rFonts w:ascii="GHEA Grapalat" w:hAnsi="GHEA Grapalat"/>
          <w:sz w:val="20"/>
          <w:lang w:val="es-ES"/>
        </w:rPr>
        <w:t xml:space="preserve">       </w:t>
      </w:r>
      <w:r w:rsidRPr="00A33C34">
        <w:rPr>
          <w:rFonts w:ascii="GHEA Grapalat" w:hAnsi="GHEA Grapalat"/>
          <w:sz w:val="20"/>
          <w:lang w:val="hy-AM"/>
        </w:rPr>
        <w:t xml:space="preserve">_____________ </w:t>
      </w:r>
    </w:p>
    <w:p w14:paraId="39B99E8F" w14:textId="77777777" w:rsidR="003A45B5" w:rsidRPr="00A33C34" w:rsidRDefault="003A45B5" w:rsidP="003A45B5">
      <w:pPr>
        <w:rPr>
          <w:rFonts w:ascii="GHEA Grapalat" w:hAnsi="GHEA Grapalat"/>
          <w:sz w:val="20"/>
          <w:vertAlign w:val="superscript"/>
          <w:lang w:val="hy-AM"/>
        </w:rPr>
      </w:pPr>
      <w:r w:rsidRPr="00A33C34">
        <w:rPr>
          <w:rFonts w:ascii="GHEA Grapalat" w:hAnsi="GHEA Grapalat"/>
          <w:sz w:val="20"/>
          <w:vertAlign w:val="superscript"/>
        </w:rPr>
        <w:t xml:space="preserve">                                                </w:t>
      </w:r>
      <w:r w:rsidRPr="00A33C34">
        <w:rPr>
          <w:rFonts w:ascii="GHEA Grapalat" w:hAnsi="GHEA Grapalat"/>
          <w:sz w:val="20"/>
          <w:vertAlign w:val="superscript"/>
          <w:lang w:val="hy-AM"/>
        </w:rPr>
        <w:t>название финансового агента (должность руководителя, имя, фамилия)</w:t>
      </w:r>
      <w:r w:rsidRPr="00A33C34">
        <w:rPr>
          <w:rFonts w:ascii="GHEA Grapalat" w:hAnsi="GHEA Grapalat"/>
          <w:sz w:val="20"/>
          <w:vertAlign w:val="superscript"/>
        </w:rPr>
        <w:t xml:space="preserve">                                                         подпись</w:t>
      </w:r>
      <w:r w:rsidRPr="00A33C34">
        <w:rPr>
          <w:rFonts w:ascii="GHEA Grapalat" w:hAnsi="GHEA Grapalat"/>
          <w:sz w:val="20"/>
          <w:vertAlign w:val="superscript"/>
          <w:lang w:val="hy-AM"/>
        </w:rPr>
        <w:t xml:space="preserve">                                                                                                                                                                                                                       </w:t>
      </w:r>
    </w:p>
    <w:p w14:paraId="2104B00A" w14:textId="77777777" w:rsidR="003A45B5" w:rsidRPr="00A33C34" w:rsidRDefault="003A45B5" w:rsidP="003A45B5">
      <w:pPr>
        <w:jc w:val="right"/>
        <w:rPr>
          <w:rFonts w:ascii="GHEA Grapalat" w:hAnsi="GHEA Grapalat"/>
          <w:sz w:val="20"/>
          <w:lang w:val="hy-AM"/>
        </w:rPr>
      </w:pPr>
      <w:r w:rsidRPr="00A33C34">
        <w:rPr>
          <w:rFonts w:ascii="GHEA Grapalat" w:hAnsi="GHEA Grapalat"/>
          <w:sz w:val="20"/>
          <w:lang w:val="hy-AM"/>
        </w:rPr>
        <w:t xml:space="preserve">    </w:t>
      </w:r>
    </w:p>
    <w:p w14:paraId="4BE22C2D" w14:textId="77777777" w:rsidR="003A45B5" w:rsidRPr="00A33C34" w:rsidRDefault="003A45B5" w:rsidP="003A45B5">
      <w:pPr>
        <w:jc w:val="center"/>
        <w:rPr>
          <w:rFonts w:ascii="GHEA Grapalat" w:hAnsi="GHEA Grapalat" w:cs="Sylfaen"/>
          <w:sz w:val="16"/>
          <w:szCs w:val="16"/>
          <w:lang w:val="es-ES"/>
        </w:rPr>
      </w:pPr>
      <w:r w:rsidRPr="00A33C34">
        <w:rPr>
          <w:rFonts w:ascii="GHEA Grapalat" w:hAnsi="GHEA Grapalat"/>
          <w:sz w:val="16"/>
          <w:szCs w:val="16"/>
        </w:rPr>
        <w:t xml:space="preserve">                                                                                                      М. П.</w:t>
      </w:r>
      <w:r w:rsidRPr="00A33C34">
        <w:rPr>
          <w:rFonts w:ascii="GHEA Grapalat" w:hAnsi="GHEA Grapalat" w:cs="Sylfaen"/>
          <w:sz w:val="16"/>
          <w:szCs w:val="16"/>
          <w:lang w:val="es-ES"/>
        </w:rPr>
        <w:t xml:space="preserve"> (</w:t>
      </w:r>
      <w:r w:rsidRPr="00A33C34">
        <w:rPr>
          <w:rFonts w:ascii="GHEA Grapalat" w:hAnsi="GHEA Grapalat" w:cs="Sylfaen"/>
          <w:sz w:val="16"/>
          <w:szCs w:val="16"/>
        </w:rPr>
        <w:t>при наличии</w:t>
      </w:r>
      <w:r w:rsidRPr="00A33C34">
        <w:rPr>
          <w:rFonts w:ascii="GHEA Grapalat" w:hAnsi="GHEA Grapalat" w:cs="Sylfaen"/>
          <w:sz w:val="16"/>
          <w:szCs w:val="16"/>
          <w:lang w:val="es-ES"/>
        </w:rPr>
        <w:t>)</w:t>
      </w:r>
    </w:p>
    <w:p w14:paraId="3EC58B32" w14:textId="77777777" w:rsidR="003A45B5" w:rsidRPr="00A33C34" w:rsidRDefault="003A45B5" w:rsidP="003A45B5">
      <w:pPr>
        <w:jc w:val="center"/>
        <w:rPr>
          <w:rFonts w:ascii="GHEA Grapalat" w:hAnsi="GHEA Grapalat" w:cs="Sylfaen"/>
          <w:sz w:val="16"/>
          <w:szCs w:val="16"/>
          <w:lang w:val="es-ES"/>
        </w:rPr>
      </w:pPr>
      <w:r w:rsidRPr="00A33C34">
        <w:rPr>
          <w:rFonts w:ascii="GHEA Grapalat" w:hAnsi="GHEA Grapalat" w:cs="Sylfaen"/>
          <w:sz w:val="16"/>
          <w:szCs w:val="16"/>
          <w:lang w:val="es-ES"/>
        </w:rPr>
        <w:t xml:space="preserve">                                               </w:t>
      </w:r>
    </w:p>
    <w:p w14:paraId="3B79D6A1" w14:textId="77777777" w:rsidR="003A45B5" w:rsidRPr="00A33C34" w:rsidRDefault="003A45B5" w:rsidP="003A45B5">
      <w:pPr>
        <w:jc w:val="center"/>
        <w:rPr>
          <w:rFonts w:ascii="GHEA Grapalat" w:hAnsi="GHEA Grapalat" w:cs="Sylfaen"/>
          <w:sz w:val="16"/>
          <w:szCs w:val="16"/>
          <w:lang w:val="es-ES"/>
        </w:rPr>
      </w:pPr>
    </w:p>
    <w:p w14:paraId="4C2BB3AE" w14:textId="77777777" w:rsidR="008D352C" w:rsidRPr="00A33C34" w:rsidRDefault="003A45B5" w:rsidP="003A45B5">
      <w:pPr>
        <w:widowControl w:val="0"/>
        <w:spacing w:after="160"/>
        <w:ind w:left="-142" w:firstLine="142"/>
        <w:jc w:val="center"/>
        <w:rPr>
          <w:rFonts w:ascii="GHEA Grapalat" w:hAnsi="GHEA Grapalat"/>
          <w:i/>
          <w:lang w:val="en-US"/>
        </w:rPr>
      </w:pPr>
      <w:r w:rsidRPr="00A33C34">
        <w:rPr>
          <w:rFonts w:ascii="GHEA Grapalat" w:hAnsi="GHEA Grapalat" w:cs="Sylfaen"/>
          <w:sz w:val="20"/>
          <w:szCs w:val="20"/>
          <w:lang w:val="es-ES"/>
        </w:rPr>
        <w:t xml:space="preserve">«--»         </w:t>
      </w:r>
      <w:proofErr w:type="gramStart"/>
      <w:r w:rsidRPr="00A33C34">
        <w:rPr>
          <w:rFonts w:ascii="GHEA Grapalat" w:hAnsi="GHEA Grapalat" w:cs="Sylfaen"/>
          <w:sz w:val="20"/>
          <w:szCs w:val="20"/>
          <w:lang w:val="es-ES"/>
        </w:rPr>
        <w:t xml:space="preserve">20  </w:t>
      </w:r>
      <w:r w:rsidRPr="00A33C34">
        <w:rPr>
          <w:rFonts w:ascii="GHEA Grapalat" w:hAnsi="GHEA Grapalat" w:cs="Sylfaen"/>
          <w:sz w:val="20"/>
          <w:szCs w:val="20"/>
        </w:rPr>
        <w:t>г.</w:t>
      </w:r>
      <w:proofErr w:type="gramEnd"/>
      <w:r w:rsidRPr="00A33C34">
        <w:rPr>
          <w:rFonts w:ascii="GHEA Grapalat" w:hAnsi="GHEA Grapalat"/>
          <w:sz w:val="20"/>
          <w:lang w:val="hy-AM"/>
        </w:rPr>
        <w:tab/>
      </w:r>
    </w:p>
    <w:sectPr w:rsidR="008D352C" w:rsidRPr="00A33C34" w:rsidSect="003B2F27">
      <w:footerReference w:type="default" r:id="rId13"/>
      <w:footnotePr>
        <w:pos w:val="beneathText"/>
      </w:footnotePr>
      <w:pgSz w:w="11906" w:h="16838" w:code="9"/>
      <w:pgMar w:top="993" w:right="1418" w:bottom="1418" w:left="1418" w:header="561" w:footer="561"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DD1F166" w14:textId="77777777" w:rsidR="002C6769" w:rsidRDefault="002C6769">
      <w:r>
        <w:separator/>
      </w:r>
    </w:p>
  </w:endnote>
  <w:endnote w:type="continuationSeparator" w:id="0">
    <w:p w14:paraId="1936B5DE" w14:textId="77777777" w:rsidR="002C6769" w:rsidRDefault="002C67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charset w:val="CC"/>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altName w:val="Arial"/>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Calibri"/>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altName w:val="Times New Roman"/>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34301543"/>
      <w:docPartObj>
        <w:docPartGallery w:val="Page Numbers (Bottom of Page)"/>
        <w:docPartUnique/>
      </w:docPartObj>
    </w:sdtPr>
    <w:sdtEndPr>
      <w:rPr>
        <w:rFonts w:ascii="GHEA Grapalat" w:hAnsi="GHEA Grapalat"/>
        <w:sz w:val="24"/>
        <w:szCs w:val="24"/>
      </w:rPr>
    </w:sdtEndPr>
    <w:sdtContent>
      <w:p w14:paraId="5B8207F8" w14:textId="77777777" w:rsidR="00D54B46" w:rsidRPr="00305BEC" w:rsidRDefault="00D54B46">
        <w:pPr>
          <w:pStyle w:val="Footer"/>
          <w:jc w:val="center"/>
          <w:rPr>
            <w:rFonts w:ascii="GHEA Grapalat" w:hAnsi="GHEA Grapalat"/>
            <w:sz w:val="24"/>
            <w:szCs w:val="24"/>
          </w:rPr>
        </w:pPr>
        <w:r w:rsidRPr="00305BEC">
          <w:rPr>
            <w:rFonts w:ascii="GHEA Grapalat" w:hAnsi="GHEA Grapalat"/>
            <w:sz w:val="24"/>
            <w:szCs w:val="24"/>
          </w:rPr>
          <w:fldChar w:fldCharType="begin"/>
        </w:r>
        <w:r w:rsidRPr="00305BEC">
          <w:rPr>
            <w:rFonts w:ascii="GHEA Grapalat" w:hAnsi="GHEA Grapalat"/>
            <w:sz w:val="24"/>
            <w:szCs w:val="24"/>
          </w:rPr>
          <w:instrText xml:space="preserve"> PAGE   \* MERGEFORMAT </w:instrText>
        </w:r>
        <w:r w:rsidRPr="00305BEC">
          <w:rPr>
            <w:rFonts w:ascii="GHEA Grapalat" w:hAnsi="GHEA Grapalat"/>
            <w:sz w:val="24"/>
            <w:szCs w:val="24"/>
          </w:rPr>
          <w:fldChar w:fldCharType="separate"/>
        </w:r>
        <w:r>
          <w:rPr>
            <w:rFonts w:ascii="GHEA Grapalat" w:hAnsi="GHEA Grapalat"/>
            <w:noProof/>
            <w:sz w:val="24"/>
            <w:szCs w:val="24"/>
          </w:rPr>
          <w:t>99</w:t>
        </w:r>
        <w:r w:rsidRPr="00305BEC">
          <w:rPr>
            <w:rFonts w:ascii="GHEA Grapalat" w:hAnsi="GHEA Grapalat"/>
            <w:sz w:val="24"/>
            <w:szCs w:val="24"/>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21825309"/>
      <w:docPartObj>
        <w:docPartGallery w:val="Page Numbers (Bottom of Page)"/>
        <w:docPartUnique/>
      </w:docPartObj>
    </w:sdtPr>
    <w:sdtEndPr>
      <w:rPr>
        <w:rFonts w:ascii="GHEA Grapalat" w:hAnsi="GHEA Grapalat"/>
        <w:sz w:val="24"/>
        <w:szCs w:val="24"/>
      </w:rPr>
    </w:sdtEndPr>
    <w:sdtContent>
      <w:p w14:paraId="19FA12E9" w14:textId="77777777" w:rsidR="004477E1" w:rsidRPr="00305BEC" w:rsidRDefault="004477E1">
        <w:pPr>
          <w:pStyle w:val="Footer"/>
          <w:jc w:val="center"/>
          <w:rPr>
            <w:rFonts w:ascii="GHEA Grapalat" w:hAnsi="GHEA Grapalat"/>
            <w:sz w:val="24"/>
            <w:szCs w:val="24"/>
          </w:rPr>
        </w:pPr>
        <w:r w:rsidRPr="00305BEC">
          <w:rPr>
            <w:rFonts w:ascii="GHEA Grapalat" w:hAnsi="GHEA Grapalat"/>
            <w:sz w:val="24"/>
            <w:szCs w:val="24"/>
          </w:rPr>
          <w:fldChar w:fldCharType="begin"/>
        </w:r>
        <w:r w:rsidRPr="00305BEC">
          <w:rPr>
            <w:rFonts w:ascii="GHEA Grapalat" w:hAnsi="GHEA Grapalat"/>
            <w:sz w:val="24"/>
            <w:szCs w:val="24"/>
          </w:rPr>
          <w:instrText xml:space="preserve"> PAGE   \* MERGEFORMAT </w:instrText>
        </w:r>
        <w:r w:rsidRPr="00305BEC">
          <w:rPr>
            <w:rFonts w:ascii="GHEA Grapalat" w:hAnsi="GHEA Grapalat"/>
            <w:sz w:val="24"/>
            <w:szCs w:val="24"/>
          </w:rPr>
          <w:fldChar w:fldCharType="separate"/>
        </w:r>
        <w:r w:rsidR="00D67124">
          <w:rPr>
            <w:rFonts w:ascii="GHEA Grapalat" w:hAnsi="GHEA Grapalat"/>
            <w:noProof/>
            <w:sz w:val="24"/>
            <w:szCs w:val="24"/>
          </w:rPr>
          <w:t>9</w:t>
        </w:r>
        <w:r w:rsidR="00D67124">
          <w:rPr>
            <w:rFonts w:ascii="GHEA Grapalat" w:hAnsi="GHEA Grapalat"/>
            <w:noProof/>
            <w:sz w:val="24"/>
            <w:szCs w:val="24"/>
          </w:rPr>
          <w:t>5</w:t>
        </w:r>
        <w:r w:rsidRPr="00305BEC">
          <w:rPr>
            <w:rFonts w:ascii="GHEA Grapalat" w:hAnsi="GHEA Grapalat"/>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9D30781" w14:textId="77777777" w:rsidR="002C6769" w:rsidRDefault="002C6769">
      <w:r>
        <w:separator/>
      </w:r>
    </w:p>
  </w:footnote>
  <w:footnote w:type="continuationSeparator" w:id="0">
    <w:p w14:paraId="6AEF2476" w14:textId="77777777" w:rsidR="002C6769" w:rsidRDefault="002C6769">
      <w:r>
        <w:continuationSeparator/>
      </w:r>
    </w:p>
  </w:footnote>
  <w:footnote w:id="1">
    <w:p w14:paraId="0A6D43DE" w14:textId="77777777" w:rsidR="004477E1" w:rsidRPr="008842CE" w:rsidRDefault="004477E1" w:rsidP="00936FBF">
      <w:pPr>
        <w:pStyle w:val="FootnoteText"/>
        <w:widowControl w:val="0"/>
        <w:jc w:val="both"/>
        <w:rPr>
          <w:rFonts w:ascii="GHEA Grapalat" w:hAnsi="GHEA Grapalat"/>
          <w:lang w:val="af-ZA"/>
        </w:rPr>
      </w:pPr>
      <w:r>
        <w:rPr>
          <w:rStyle w:val="FootnoteReference"/>
        </w:rPr>
        <w:t>7</w:t>
      </w:r>
      <w:r>
        <w:t xml:space="preserve"> </w:t>
      </w:r>
      <w:r w:rsidRPr="008842CE">
        <w:rPr>
          <w:rFonts w:ascii="GHEA Grapalat" w:hAnsi="GHEA Grapalat"/>
          <w:i/>
        </w:rPr>
        <w:t>Если процедура в лотах, то первым шагом в поле "Заявка" в Системе необходимо заранее отметить тот лот или лоты, на который (которые) участник подает заявку, после чего только заполнить остальные поля, иначе документы заявки не будут вскрыты при оценке. Настоящее предложение исключается из приглашения, если процедура закупки не организуется по лотам.</w:t>
      </w:r>
    </w:p>
    <w:p w14:paraId="1CD15AD1" w14:textId="77777777" w:rsidR="004477E1" w:rsidRPr="00936FBF" w:rsidRDefault="004477E1">
      <w:pPr>
        <w:pStyle w:val="FootnoteText"/>
        <w:rPr>
          <w:lang w:val="af-ZA"/>
        </w:rPr>
      </w:pPr>
    </w:p>
  </w:footnote>
  <w:footnote w:id="2">
    <w:p w14:paraId="2695BC20" w14:textId="77777777" w:rsidR="004477E1" w:rsidRPr="004D49BD" w:rsidRDefault="004477E1" w:rsidP="00E44BA9">
      <w:pPr>
        <w:pStyle w:val="FootnoteText"/>
        <w:widowControl w:val="0"/>
        <w:jc w:val="both"/>
        <w:rPr>
          <w:rFonts w:ascii="GHEA Grapalat" w:hAnsi="GHEA Grapalat"/>
          <w:i/>
          <w:lang w:val="hy-AM"/>
        </w:rPr>
      </w:pPr>
      <w:r w:rsidRPr="004D49BD">
        <w:rPr>
          <w:rFonts w:ascii="GHEA Grapalat" w:hAnsi="GHEA Grapalat"/>
          <w:i/>
          <w:vertAlign w:val="superscript"/>
        </w:rPr>
        <w:t>7</w:t>
      </w:r>
      <w:r w:rsidRPr="004D49BD">
        <w:rPr>
          <w:rFonts w:ascii="GHEA Grapalat" w:hAnsi="GHEA Grapalat"/>
          <w:i/>
          <w:vertAlign w:val="superscript"/>
          <w:lang w:val="hy-AM"/>
        </w:rPr>
        <w:t>.1</w:t>
      </w:r>
      <w:r w:rsidRPr="004D49BD">
        <w:rPr>
          <w:rFonts w:ascii="GHEA Grapalat" w:hAnsi="GHEA Grapalat"/>
          <w:i/>
        </w:rPr>
        <w:t xml:space="preserve"> В случае участников, являющихся резидентами РА, публикуется указанная в заявлении декларация, опубликованная по ссылке на веб-сайт, содержащий сведения о реальных бенефициарах</w:t>
      </w:r>
      <w:r>
        <w:rPr>
          <w:rFonts w:ascii="GHEA Grapalat" w:hAnsi="GHEA Grapalat"/>
          <w:i/>
          <w:lang w:val="hy-AM"/>
        </w:rPr>
        <w:t>.</w:t>
      </w:r>
    </w:p>
    <w:p w14:paraId="595ED3F1" w14:textId="77777777" w:rsidR="004477E1" w:rsidRDefault="004477E1" w:rsidP="00AF1F59">
      <w:pPr>
        <w:pStyle w:val="FootnoteText"/>
        <w:jc w:val="both"/>
        <w:rPr>
          <w:rFonts w:asciiTheme="minorHAnsi" w:hAnsiTheme="minorHAnsi"/>
        </w:rPr>
      </w:pPr>
    </w:p>
    <w:p w14:paraId="25F5A6DC" w14:textId="77777777" w:rsidR="004477E1" w:rsidRPr="00D3436F" w:rsidRDefault="004477E1" w:rsidP="00AF1F59">
      <w:pPr>
        <w:pStyle w:val="FootnoteText"/>
        <w:jc w:val="both"/>
        <w:rPr>
          <w:rFonts w:ascii="GHEA Grapalat" w:hAnsi="GHEA Grapalat"/>
          <w:i/>
        </w:rPr>
      </w:pPr>
      <w:r>
        <w:rPr>
          <w:rStyle w:val="FootnoteReference"/>
        </w:rPr>
        <w:t>8</w:t>
      </w:r>
      <w:r>
        <w:t xml:space="preserve"> </w:t>
      </w:r>
      <w:r w:rsidRPr="00D3436F">
        <w:rPr>
          <w:rFonts w:ascii="GHEA Grapalat" w:hAnsi="GHEA Grapalat"/>
          <w:i/>
        </w:rPr>
        <w:t xml:space="preserve">Подпункт </w:t>
      </w:r>
      <w:r w:rsidRPr="008842CE">
        <w:rPr>
          <w:rFonts w:ascii="GHEA Grapalat" w:hAnsi="GHEA Grapalat"/>
          <w:i/>
        </w:rPr>
        <w:t>исключается из приглашения, если</w:t>
      </w:r>
      <w:r w:rsidRPr="00D3436F">
        <w:rPr>
          <w:rFonts w:ascii="GHEA Grapalat" w:hAnsi="GHEA Grapalat"/>
          <w:i/>
        </w:rPr>
        <w:t xml:space="preserve"> требование об обеспечении заявки не установлено</w:t>
      </w:r>
    </w:p>
    <w:p w14:paraId="5C0F0562" w14:textId="77777777" w:rsidR="004477E1" w:rsidRPr="000811C1" w:rsidRDefault="004477E1">
      <w:pPr>
        <w:pStyle w:val="FootnoteText"/>
        <w:rPr>
          <w:rFonts w:asciiTheme="minorHAnsi" w:hAnsiTheme="minorHAnsi"/>
        </w:rPr>
      </w:pPr>
    </w:p>
  </w:footnote>
  <w:footnote w:id="3">
    <w:p w14:paraId="78ED3077" w14:textId="77777777" w:rsidR="004477E1" w:rsidRPr="008842CE" w:rsidRDefault="004477E1" w:rsidP="0093610F">
      <w:pPr>
        <w:pStyle w:val="FootnoteText"/>
        <w:widowControl w:val="0"/>
        <w:jc w:val="both"/>
        <w:rPr>
          <w:rFonts w:ascii="GHEA Grapalat" w:hAnsi="GHEA Grapalat"/>
          <w:lang w:val="af-ZA"/>
        </w:rPr>
      </w:pPr>
      <w:r>
        <w:rPr>
          <w:rStyle w:val="FootnoteReference"/>
        </w:rPr>
        <w:t>11</w:t>
      </w:r>
      <w:r>
        <w:t xml:space="preserve"> </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14:paraId="3E694D3A" w14:textId="77777777" w:rsidR="004477E1" w:rsidRPr="000811C1" w:rsidRDefault="004477E1">
      <w:pPr>
        <w:pStyle w:val="FootnoteText"/>
        <w:rPr>
          <w:lang w:val="af-ZA"/>
        </w:rPr>
      </w:pPr>
    </w:p>
  </w:footnote>
  <w:footnote w:id="4">
    <w:p w14:paraId="14F49254" w14:textId="77777777" w:rsidR="004477E1" w:rsidRPr="00A31673" w:rsidRDefault="004477E1">
      <w:pPr>
        <w:pStyle w:val="FootnoteText"/>
      </w:pPr>
      <w:r>
        <w:rPr>
          <w:rStyle w:val="FootnoteReference"/>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5">
    <w:p w14:paraId="4F6FB502" w14:textId="77777777" w:rsidR="004477E1" w:rsidRDefault="004477E1" w:rsidP="006B3E56">
      <w:pPr>
        <w:jc w:val="both"/>
      </w:pPr>
    </w:p>
    <w:p w14:paraId="0B7FE3D3" w14:textId="77777777" w:rsidR="004477E1" w:rsidRPr="008444F1" w:rsidRDefault="004477E1" w:rsidP="006B3E56">
      <w:pPr>
        <w:jc w:val="both"/>
        <w:rPr>
          <w:i/>
        </w:rPr>
      </w:pPr>
    </w:p>
    <w:p w14:paraId="4453BDD0" w14:textId="77777777" w:rsidR="004477E1" w:rsidRPr="00B1013B" w:rsidRDefault="004477E1" w:rsidP="00AD11D1">
      <w:pPr>
        <w:jc w:val="both"/>
        <w:rPr>
          <w:rFonts w:ascii="GHEA Grapalat" w:hAnsi="GHEA Grapalat"/>
          <w:i/>
          <w:sz w:val="20"/>
          <w:szCs w:val="20"/>
        </w:rPr>
      </w:pPr>
      <w:r w:rsidRPr="00155668">
        <w:rPr>
          <w:rStyle w:val="FootnoteReference"/>
          <w:i/>
        </w:rPr>
        <w:t>**</w:t>
      </w:r>
      <w:r w:rsidRPr="00155668">
        <w:rPr>
          <w:i/>
        </w:rPr>
        <w:t xml:space="preserve"> </w:t>
      </w:r>
      <w:r w:rsidRPr="00155668">
        <w:rPr>
          <w:rFonts w:asciiTheme="minorHAnsi" w:hAnsiTheme="minorHAnsi"/>
          <w:i/>
          <w:sz w:val="20"/>
          <w:szCs w:val="20"/>
          <w:lang w:val="af-ZA"/>
        </w:rPr>
        <w:t>-</w:t>
      </w:r>
      <w:r w:rsidRPr="00B1013B">
        <w:rPr>
          <w:rFonts w:ascii="GHEA Grapalat" w:hAnsi="GHEA Grapalat"/>
          <w:i/>
          <w:sz w:val="20"/>
          <w:szCs w:val="20"/>
        </w:rPr>
        <w:t xml:space="preserve">участник </w:t>
      </w:r>
      <w:r>
        <w:rPr>
          <w:rFonts w:ascii="GHEA Grapalat" w:hAnsi="GHEA Grapalat"/>
          <w:i/>
          <w:sz w:val="20"/>
          <w:szCs w:val="20"/>
        </w:rPr>
        <w:t>являющийся резидентом РА</w:t>
      </w:r>
      <w:r w:rsidRPr="00553058">
        <w:rPr>
          <w:rFonts w:ascii="GHEA Grapalat" w:hAnsi="GHEA Grapalat"/>
          <w:i/>
          <w:sz w:val="20"/>
          <w:szCs w:val="20"/>
        </w:rPr>
        <w:t xml:space="preserve"> </w:t>
      </w:r>
      <w:r w:rsidRPr="00B1013B">
        <w:rPr>
          <w:rFonts w:ascii="GHEA Grapalat" w:hAnsi="GHEA Grapalat"/>
          <w:i/>
          <w:sz w:val="20"/>
          <w:szCs w:val="20"/>
        </w:rPr>
        <w:t xml:space="preserve">при заполнении заявления-объявления указывает ссылку на </w:t>
      </w:r>
      <w:r>
        <w:rPr>
          <w:rFonts w:ascii="GHEA Grapalat" w:hAnsi="GHEA Grapalat"/>
          <w:i/>
          <w:sz w:val="20"/>
          <w:szCs w:val="20"/>
        </w:rPr>
        <w:t>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w:t>
      </w:r>
      <w:r w:rsidRPr="00B1013B">
        <w:rPr>
          <w:rFonts w:ascii="GHEA Grapalat" w:hAnsi="GHEA Grapalat"/>
          <w:i/>
          <w:sz w:val="20"/>
          <w:szCs w:val="20"/>
        </w:rPr>
        <w:t>;</w:t>
      </w:r>
    </w:p>
    <w:p w14:paraId="5BA5BC30" w14:textId="77777777" w:rsidR="004477E1" w:rsidRPr="00B1013B" w:rsidRDefault="004477E1" w:rsidP="00AD11D1">
      <w:pPr>
        <w:jc w:val="both"/>
        <w:rPr>
          <w:rFonts w:ascii="GHEA Grapalat" w:hAnsi="GHEA Grapalat"/>
          <w:i/>
          <w:sz w:val="20"/>
          <w:szCs w:val="20"/>
        </w:rPr>
      </w:pPr>
      <w:r w:rsidRPr="00B1013B">
        <w:rPr>
          <w:rFonts w:ascii="GHEA Grapalat" w:hAnsi="GHEA Grapalat"/>
          <w:i/>
          <w:sz w:val="20"/>
          <w:szCs w:val="20"/>
        </w:rPr>
        <w:t>- если участник не является</w:t>
      </w:r>
      <w:r w:rsidRPr="00F23F3F">
        <w:rPr>
          <w:rFonts w:ascii="GHEA Grapalat" w:hAnsi="GHEA Grapalat"/>
          <w:i/>
          <w:sz w:val="20"/>
          <w:szCs w:val="20"/>
        </w:rPr>
        <w:t xml:space="preserve"> </w:t>
      </w:r>
      <w:r>
        <w:rPr>
          <w:rFonts w:ascii="GHEA Grapalat" w:hAnsi="GHEA Grapalat"/>
          <w:i/>
          <w:sz w:val="20"/>
          <w:szCs w:val="20"/>
        </w:rPr>
        <w:t>резидентом РА</w:t>
      </w:r>
      <w:r w:rsidRPr="00553058">
        <w:rPr>
          <w:rFonts w:ascii="GHEA Grapalat" w:hAnsi="GHEA Grapalat"/>
          <w:i/>
          <w:sz w:val="20"/>
          <w:szCs w:val="20"/>
        </w:rPr>
        <w:t>,</w:t>
      </w:r>
      <w:r w:rsidRPr="00B1013B">
        <w:rPr>
          <w:rFonts w:ascii="GHEA Grapalat" w:hAnsi="GHEA Grapalat"/>
          <w:i/>
          <w:sz w:val="20"/>
          <w:szCs w:val="20"/>
        </w:rPr>
        <w:t>, то при заполнении заявления-объявления слова "ссылка на сайт, содержащий информацию" заменяются словами "декларация согласно приложению 1.</w:t>
      </w:r>
      <w:r w:rsidR="00AE2248">
        <w:rPr>
          <w:rFonts w:ascii="GHEA Grapalat" w:hAnsi="GHEA Grapalat"/>
          <w:i/>
          <w:sz w:val="20"/>
          <w:szCs w:val="20"/>
        </w:rPr>
        <w:t>4</w:t>
      </w:r>
      <w:r w:rsidRPr="00B1013B">
        <w:rPr>
          <w:rFonts w:ascii="GHEA Grapalat" w:hAnsi="GHEA Grapalat"/>
          <w:i/>
          <w:sz w:val="20"/>
          <w:szCs w:val="20"/>
        </w:rPr>
        <w:t>";</w:t>
      </w:r>
    </w:p>
    <w:p w14:paraId="00315F4C" w14:textId="77777777" w:rsidR="004477E1" w:rsidRPr="00B1013B" w:rsidRDefault="004477E1" w:rsidP="00AD11D1">
      <w:pPr>
        <w:jc w:val="both"/>
        <w:rPr>
          <w:rFonts w:ascii="GHEA Grapalat" w:hAnsi="GHEA Grapalat"/>
          <w:i/>
          <w:sz w:val="20"/>
          <w:szCs w:val="20"/>
        </w:rPr>
      </w:pPr>
      <w:r w:rsidRPr="00B1013B">
        <w:rPr>
          <w:rFonts w:ascii="GHEA Grapalat" w:hAnsi="GHEA Grapalat"/>
          <w:i/>
          <w:sz w:val="20"/>
          <w:szCs w:val="20"/>
        </w:rPr>
        <w:t>- если участник является индивидуальным предпринимателем или физическим лицом- информация о реальных бенефициарах не представляется</w:t>
      </w:r>
    </w:p>
    <w:p w14:paraId="0121A2A2" w14:textId="77777777" w:rsidR="004477E1" w:rsidRDefault="004477E1" w:rsidP="006B3E56">
      <w:pPr>
        <w:jc w:val="both"/>
        <w:rPr>
          <w:rFonts w:ascii="GHEA Grapalat" w:hAnsi="GHEA Grapalat"/>
          <w:sz w:val="20"/>
          <w:szCs w:val="20"/>
          <w:lang w:val="af-ZA"/>
        </w:rPr>
      </w:pPr>
    </w:p>
    <w:p w14:paraId="0268C0ED" w14:textId="77777777" w:rsidR="004477E1" w:rsidRDefault="004477E1" w:rsidP="006B3E56">
      <w:pPr>
        <w:pStyle w:val="FootnoteText"/>
        <w:rPr>
          <w:rFonts w:asciiTheme="minorHAnsi" w:hAnsiTheme="minorHAnsi"/>
          <w:lang w:val="af-ZA"/>
        </w:rPr>
      </w:pPr>
    </w:p>
  </w:footnote>
  <w:footnote w:id="6">
    <w:p w14:paraId="6411C1C2" w14:textId="77777777" w:rsidR="004477E1" w:rsidRPr="00D3436F" w:rsidRDefault="004477E1" w:rsidP="003C670C">
      <w:pPr>
        <w:widowControl w:val="0"/>
        <w:ind w:right="309"/>
        <w:jc w:val="both"/>
        <w:rPr>
          <w:rFonts w:ascii="GHEA Grapalat" w:hAnsi="GHEA Grapalat"/>
          <w:i/>
          <w:sz w:val="20"/>
          <w:szCs w:val="20"/>
          <w:lang w:val="es-ES"/>
        </w:rPr>
      </w:pPr>
      <w:r>
        <w:rPr>
          <w:rStyle w:val="FootnoteReference"/>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EE123A">
        <w:rPr>
          <w:rFonts w:ascii="GHEA Grapalat" w:hAnsi="GHEA Grapalat"/>
          <w:i/>
          <w:sz w:val="20"/>
          <w:szCs w:val="20"/>
        </w:rPr>
        <w:t>4</w:t>
      </w:r>
      <w:r w:rsidRPr="00D3436F">
        <w:rPr>
          <w:rFonts w:ascii="GHEA Grapalat" w:hAnsi="GHEA Grapalat"/>
          <w:i/>
          <w:sz w:val="20"/>
          <w:szCs w:val="20"/>
        </w:rPr>
        <w:t>.</w:t>
      </w:r>
    </w:p>
    <w:p w14:paraId="18432515" w14:textId="77777777" w:rsidR="004477E1" w:rsidRPr="00D3436F" w:rsidRDefault="004477E1">
      <w:pPr>
        <w:pStyle w:val="FootnoteText"/>
        <w:rPr>
          <w:lang w:val="es-ES"/>
        </w:rPr>
      </w:pPr>
    </w:p>
  </w:footnote>
  <w:footnote w:id="7">
    <w:p w14:paraId="7E10F6FD" w14:textId="77777777" w:rsidR="00D54B46" w:rsidRPr="006F5F33" w:rsidRDefault="00D54B46" w:rsidP="00D54B46">
      <w:pPr>
        <w:pStyle w:val="FootnoteText"/>
        <w:jc w:val="both"/>
        <w:rPr>
          <w:rFonts w:ascii="GHEA Grapalat" w:hAnsi="GHEA Grapalat"/>
        </w:rPr>
      </w:pPr>
      <w:r>
        <w:rPr>
          <w:rStyle w:val="FootnoteReference"/>
        </w:rPr>
        <w:t>18</w:t>
      </w:r>
      <w:r w:rsidRPr="006F5F33">
        <w:rPr>
          <w:rFonts w:ascii="GHEA Grapalat" w:hAnsi="GHEA Grapalat"/>
        </w:rPr>
        <w:t xml:space="preserve"> </w:t>
      </w:r>
      <w:r w:rsidRPr="006F5F33">
        <w:rPr>
          <w:rFonts w:ascii="GHEA Grapalat" w:hAnsi="GHEA Grapalat"/>
          <w:i/>
        </w:rPr>
        <w:t>Если ценовое предложение представлено Исполнителем без НДС, то при заключении договора слова "включая НДС" исключаются.</w:t>
      </w:r>
    </w:p>
  </w:footnote>
  <w:footnote w:id="8">
    <w:p w14:paraId="6BE030A8" w14:textId="77777777" w:rsidR="00D54B46" w:rsidRPr="00615130" w:rsidRDefault="00D54B46" w:rsidP="00D54B46">
      <w:pPr>
        <w:pStyle w:val="FootnoteText"/>
        <w:jc w:val="both"/>
        <w:rPr>
          <w:rFonts w:ascii="GHEA Grapalat" w:hAnsi="GHEA Grapalat"/>
          <w:i/>
          <w:sz w:val="18"/>
          <w:szCs w:val="18"/>
        </w:rPr>
      </w:pPr>
      <w:r>
        <w:rPr>
          <w:rStyle w:val="FootnoteReference"/>
        </w:rPr>
        <w:t>21</w:t>
      </w:r>
      <w:r w:rsidRPr="006F5F33">
        <w:rPr>
          <w:rFonts w:ascii="GHEA Grapalat" w:hAnsi="GHEA Grapalat"/>
        </w:rPr>
        <w:t xml:space="preserve"> </w:t>
      </w:r>
      <w:r w:rsidRPr="00615130">
        <w:rPr>
          <w:rFonts w:ascii="GHEA Grapalat" w:hAnsi="GHEA Grapalat"/>
          <w:i/>
          <w:sz w:val="18"/>
          <w:szCs w:val="18"/>
        </w:rPr>
        <w:t xml:space="preserve">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 </w:t>
      </w:r>
    </w:p>
    <w:p w14:paraId="12B79AD7" w14:textId="77777777" w:rsidR="00D54B46" w:rsidRPr="00615130" w:rsidRDefault="00D54B46" w:rsidP="00D54B46">
      <w:pPr>
        <w:pStyle w:val="FootnoteText"/>
        <w:jc w:val="both"/>
        <w:rPr>
          <w:rFonts w:ascii="GHEA Grapalat" w:hAnsi="GHEA Grapalat"/>
          <w:i/>
          <w:sz w:val="18"/>
          <w:szCs w:val="18"/>
        </w:rPr>
      </w:pPr>
      <w:r w:rsidRPr="00615130">
        <w:rPr>
          <w:rFonts w:ascii="GHEA Grapalat" w:hAnsi="GHEA Grapalat"/>
          <w:i/>
          <w:sz w:val="18"/>
          <w:szCs w:val="18"/>
        </w:rPr>
        <w:t>Если договор включает в себя больше одного лота, то штраф исчисляется в отношении общей цены, установленной договором на этот лот.</w:t>
      </w:r>
    </w:p>
    <w:p w14:paraId="28BBDCAF" w14:textId="77777777" w:rsidR="00D54B46" w:rsidRPr="00615130" w:rsidRDefault="00D54B46" w:rsidP="00D54B46">
      <w:pPr>
        <w:pStyle w:val="FootnoteText"/>
        <w:jc w:val="both"/>
        <w:rPr>
          <w:rFonts w:ascii="GHEA Grapalat" w:hAnsi="GHEA Grapalat"/>
          <w:i/>
          <w:sz w:val="18"/>
          <w:szCs w:val="18"/>
        </w:rPr>
      </w:pPr>
      <w:r w:rsidRPr="00615130">
        <w:rPr>
          <w:rFonts w:ascii="GHEA Grapalat" w:hAnsi="GHEA Grapalat"/>
          <w:i/>
          <w:sz w:val="18"/>
          <w:szCs w:val="18"/>
          <w:vertAlign w:val="superscript"/>
        </w:rPr>
        <w:t>21.1</w:t>
      </w:r>
      <w:r w:rsidRPr="00615130">
        <w:rPr>
          <w:rFonts w:ascii="GHEA Grapalat" w:hAnsi="GHEA Grapalat"/>
          <w:i/>
          <w:sz w:val="18"/>
          <w:szCs w:val="18"/>
        </w:rPr>
        <w:t xml:space="preserve"> Если предметом закупки является оказание услуг технического надзора за выполнением строительных программ, то проект договора дополняется пунктом 5.1.1 следующего содержания: "5.5.1 За несоблюдение требований, установленных градостроительной нормативно-технической и утвержденной проектно-сметной документацией, в том числе норм надлежащей организации ,оснащения, технической безопасности, санитарно-гигиенических и экологических (в том числе мер по адаптации к изменению климата), а также за непредоставление письменного заверения, указанного в пункте 3.1 настоящего Договора, к исполнителю применяются следующие меры ответственности:</w:t>
      </w:r>
    </w:p>
    <w:p w14:paraId="4A0DF05A" w14:textId="77777777" w:rsidR="00D54B46" w:rsidRPr="006F5F33" w:rsidRDefault="00D54B46" w:rsidP="00D54B46">
      <w:pPr>
        <w:pStyle w:val="FootnoteText"/>
        <w:jc w:val="both"/>
        <w:rPr>
          <w:rFonts w:ascii="GHEA Grapalat" w:hAnsi="GHEA Grapalat"/>
          <w:lang w:val="hy-AM"/>
        </w:rPr>
      </w:pPr>
      <w:r w:rsidRPr="006F5F33">
        <w:rPr>
          <w:rFonts w:ascii="GHEA Grapalat" w:hAnsi="GHEA Grapalat"/>
          <w:i/>
        </w:rPr>
        <w:t>.</w:t>
      </w:r>
    </w:p>
    <w:tbl>
      <w:tblPr>
        <w:tblStyle w:val="TableGrid"/>
        <w:tblW w:w="0" w:type="auto"/>
        <w:tblLook w:val="04A0" w:firstRow="1" w:lastRow="0" w:firstColumn="1" w:lastColumn="0" w:noHBand="0" w:noVBand="1"/>
      </w:tblPr>
      <w:tblGrid>
        <w:gridCol w:w="2631"/>
        <w:gridCol w:w="2631"/>
        <w:gridCol w:w="2632"/>
      </w:tblGrid>
      <w:tr w:rsidR="00D54B46" w:rsidRPr="00552B23" w14:paraId="157C6112" w14:textId="77777777" w:rsidTr="004C5A03">
        <w:tc>
          <w:tcPr>
            <w:tcW w:w="2631" w:type="dxa"/>
          </w:tcPr>
          <w:p w14:paraId="13CA912D" w14:textId="77777777" w:rsidR="00D54B46" w:rsidRPr="00552B23" w:rsidRDefault="00D54B46" w:rsidP="004C5A03">
            <w:pPr>
              <w:pStyle w:val="NormalWeb"/>
              <w:spacing w:before="0" w:beforeAutospacing="0" w:after="0" w:afterAutospacing="0" w:line="360" w:lineRule="auto"/>
              <w:jc w:val="center"/>
              <w:rPr>
                <w:rFonts w:ascii="GHEA Grapalat" w:hAnsi="GHEA Grapalat"/>
                <w:i/>
                <w:sz w:val="16"/>
              </w:rPr>
            </w:pPr>
            <w:r w:rsidRPr="00552B23">
              <w:rPr>
                <w:rFonts w:ascii="GHEA Grapalat" w:hAnsi="GHEA Grapalat"/>
                <w:i/>
                <w:sz w:val="16"/>
              </w:rPr>
              <w:t>N</w:t>
            </w:r>
          </w:p>
        </w:tc>
        <w:tc>
          <w:tcPr>
            <w:tcW w:w="2631" w:type="dxa"/>
          </w:tcPr>
          <w:p w14:paraId="5D303513" w14:textId="77777777" w:rsidR="00D54B46" w:rsidRPr="00710CEC" w:rsidRDefault="00D54B46" w:rsidP="004C5A03">
            <w:pPr>
              <w:pStyle w:val="NormalWeb"/>
              <w:spacing w:before="0" w:beforeAutospacing="0" w:after="0" w:afterAutospacing="0" w:line="360" w:lineRule="auto"/>
              <w:jc w:val="center"/>
              <w:rPr>
                <w:rFonts w:ascii="GHEA Grapalat" w:hAnsi="GHEA Grapalat"/>
                <w:i/>
                <w:sz w:val="16"/>
                <w:szCs w:val="16"/>
              </w:rPr>
            </w:pPr>
            <w:r w:rsidRPr="00615130">
              <w:rPr>
                <w:rFonts w:ascii="GHEA Grapalat" w:hAnsi="GHEA Grapalat" w:cs="Sylfaen"/>
                <w:i/>
                <w:sz w:val="16"/>
                <w:szCs w:val="16"/>
                <w:lang w:val="hy-AM"/>
              </w:rPr>
              <w:t>Нарушение</w:t>
            </w:r>
          </w:p>
        </w:tc>
        <w:tc>
          <w:tcPr>
            <w:tcW w:w="2632" w:type="dxa"/>
          </w:tcPr>
          <w:p w14:paraId="1D710FEB" w14:textId="77777777" w:rsidR="00D54B46" w:rsidRPr="00710CEC" w:rsidRDefault="00D54B46" w:rsidP="004C5A03">
            <w:pPr>
              <w:pStyle w:val="NormalWeb"/>
              <w:spacing w:before="0" w:beforeAutospacing="0" w:after="0" w:afterAutospacing="0" w:line="360" w:lineRule="auto"/>
              <w:jc w:val="center"/>
              <w:rPr>
                <w:rFonts w:ascii="GHEA Grapalat" w:hAnsi="GHEA Grapalat"/>
                <w:i/>
                <w:sz w:val="16"/>
                <w:szCs w:val="16"/>
              </w:rPr>
            </w:pPr>
            <w:r w:rsidRPr="00615130">
              <w:rPr>
                <w:rFonts w:ascii="GHEA Grapalat" w:hAnsi="GHEA Grapalat"/>
                <w:i/>
                <w:sz w:val="16"/>
                <w:szCs w:val="16"/>
                <w:lang w:val="en-US"/>
              </w:rPr>
              <w:t>О</w:t>
            </w:r>
            <w:r w:rsidRPr="00615130">
              <w:rPr>
                <w:rFonts w:ascii="GHEA Grapalat" w:hAnsi="GHEA Grapalat"/>
                <w:i/>
                <w:sz w:val="16"/>
                <w:szCs w:val="16"/>
              </w:rPr>
              <w:t>тветственност</w:t>
            </w:r>
            <w:r w:rsidRPr="00615130">
              <w:rPr>
                <w:rFonts w:ascii="GHEA Grapalat" w:hAnsi="GHEA Grapalat"/>
                <w:i/>
                <w:sz w:val="16"/>
                <w:szCs w:val="16"/>
                <w:lang w:val="en-US"/>
              </w:rPr>
              <w:t>ь</w:t>
            </w:r>
          </w:p>
        </w:tc>
      </w:tr>
      <w:tr w:rsidR="00D54B46" w:rsidRPr="00552B23" w14:paraId="514368B9" w14:textId="77777777" w:rsidTr="004C5A03">
        <w:tc>
          <w:tcPr>
            <w:tcW w:w="2631" w:type="dxa"/>
          </w:tcPr>
          <w:p w14:paraId="5FA4B9F1" w14:textId="77777777" w:rsidR="00D54B46" w:rsidRDefault="00D54B46" w:rsidP="00193C10">
            <w:pPr>
              <w:pStyle w:val="NormalWeb"/>
              <w:spacing w:line="360" w:lineRule="auto"/>
              <w:jc w:val="center"/>
              <w:rPr>
                <w:rFonts w:ascii="GHEA Grapalat" w:hAnsi="GHEA Grapalat" w:cs="Sylfaen"/>
                <w:b/>
                <w:sz w:val="16"/>
                <w:szCs w:val="16"/>
                <w:lang w:val="hy-AM"/>
              </w:rPr>
            </w:pPr>
          </w:p>
        </w:tc>
        <w:tc>
          <w:tcPr>
            <w:tcW w:w="2631" w:type="dxa"/>
          </w:tcPr>
          <w:p w14:paraId="4D7E3A8D" w14:textId="77777777" w:rsidR="00D54B46" w:rsidRPr="00552B23" w:rsidRDefault="00D54B46" w:rsidP="00193C10">
            <w:pPr>
              <w:pStyle w:val="NormalWeb"/>
              <w:spacing w:before="0" w:beforeAutospacing="0" w:after="0" w:afterAutospacing="0" w:line="360" w:lineRule="auto"/>
              <w:jc w:val="center"/>
              <w:rPr>
                <w:rFonts w:ascii="GHEA Grapalat" w:hAnsi="GHEA Grapalat"/>
                <w:i/>
                <w:sz w:val="16"/>
              </w:rPr>
            </w:pPr>
          </w:p>
        </w:tc>
        <w:tc>
          <w:tcPr>
            <w:tcW w:w="2632" w:type="dxa"/>
          </w:tcPr>
          <w:p w14:paraId="7E99118E" w14:textId="77777777" w:rsidR="00D54B46" w:rsidRPr="00552B23" w:rsidRDefault="00D54B46" w:rsidP="00193C10">
            <w:pPr>
              <w:pStyle w:val="NormalWeb"/>
              <w:spacing w:before="0" w:beforeAutospacing="0" w:after="0" w:afterAutospacing="0" w:line="360" w:lineRule="auto"/>
              <w:jc w:val="center"/>
              <w:rPr>
                <w:rFonts w:ascii="GHEA Grapalat" w:hAnsi="GHEA Grapalat"/>
                <w:i/>
                <w:sz w:val="16"/>
              </w:rPr>
            </w:pPr>
          </w:p>
        </w:tc>
      </w:tr>
      <w:tr w:rsidR="00D54B46" w:rsidRPr="00552B23" w14:paraId="66151B9B" w14:textId="77777777" w:rsidTr="004C5A03">
        <w:tc>
          <w:tcPr>
            <w:tcW w:w="2631" w:type="dxa"/>
          </w:tcPr>
          <w:p w14:paraId="22157007" w14:textId="77777777" w:rsidR="00D54B46" w:rsidRDefault="00D54B46" w:rsidP="00193C10">
            <w:pPr>
              <w:pStyle w:val="NormalWeb"/>
              <w:spacing w:line="360" w:lineRule="auto"/>
              <w:jc w:val="center"/>
              <w:rPr>
                <w:rFonts w:ascii="GHEA Grapalat" w:hAnsi="GHEA Grapalat" w:cs="Sylfaen"/>
                <w:b/>
                <w:sz w:val="16"/>
                <w:szCs w:val="16"/>
                <w:lang w:val="hy-AM"/>
              </w:rPr>
            </w:pPr>
          </w:p>
        </w:tc>
        <w:tc>
          <w:tcPr>
            <w:tcW w:w="2631" w:type="dxa"/>
          </w:tcPr>
          <w:p w14:paraId="2B7788D2" w14:textId="77777777" w:rsidR="00D54B46" w:rsidRPr="00552B23" w:rsidRDefault="00D54B46" w:rsidP="00193C10">
            <w:pPr>
              <w:pStyle w:val="NormalWeb"/>
              <w:spacing w:before="0" w:beforeAutospacing="0" w:after="0" w:afterAutospacing="0" w:line="360" w:lineRule="auto"/>
              <w:jc w:val="center"/>
              <w:rPr>
                <w:rFonts w:ascii="GHEA Grapalat" w:hAnsi="GHEA Grapalat"/>
                <w:i/>
                <w:sz w:val="16"/>
              </w:rPr>
            </w:pPr>
          </w:p>
        </w:tc>
        <w:tc>
          <w:tcPr>
            <w:tcW w:w="2632" w:type="dxa"/>
          </w:tcPr>
          <w:p w14:paraId="23C8B6AF" w14:textId="77777777" w:rsidR="00D54B46" w:rsidRPr="00552B23" w:rsidRDefault="00D54B46" w:rsidP="00193C10">
            <w:pPr>
              <w:pStyle w:val="NormalWeb"/>
              <w:spacing w:before="0" w:beforeAutospacing="0" w:after="0" w:afterAutospacing="0" w:line="360" w:lineRule="auto"/>
              <w:jc w:val="center"/>
              <w:rPr>
                <w:rFonts w:ascii="GHEA Grapalat" w:hAnsi="GHEA Grapalat"/>
                <w:i/>
                <w:sz w:val="16"/>
              </w:rPr>
            </w:pPr>
          </w:p>
        </w:tc>
      </w:tr>
      <w:tr w:rsidR="00D54B46" w:rsidRPr="00552B23" w14:paraId="47EE7BDC" w14:textId="77777777" w:rsidTr="004C5A03">
        <w:tc>
          <w:tcPr>
            <w:tcW w:w="2631" w:type="dxa"/>
          </w:tcPr>
          <w:p w14:paraId="52D106D0" w14:textId="77777777" w:rsidR="00D54B46" w:rsidRDefault="00D54B46" w:rsidP="00193C10">
            <w:pPr>
              <w:pStyle w:val="NormalWeb"/>
              <w:spacing w:line="360" w:lineRule="auto"/>
              <w:jc w:val="center"/>
              <w:rPr>
                <w:rFonts w:ascii="GHEA Grapalat" w:hAnsi="GHEA Grapalat" w:cs="Sylfaen"/>
                <w:b/>
                <w:sz w:val="16"/>
                <w:szCs w:val="16"/>
                <w:lang w:val="hy-AM"/>
              </w:rPr>
            </w:pPr>
          </w:p>
        </w:tc>
        <w:tc>
          <w:tcPr>
            <w:tcW w:w="2631" w:type="dxa"/>
          </w:tcPr>
          <w:p w14:paraId="37FF3CEB" w14:textId="77777777" w:rsidR="00D54B46" w:rsidRPr="00552B23" w:rsidRDefault="00D54B46" w:rsidP="00193C10">
            <w:pPr>
              <w:pStyle w:val="NormalWeb"/>
              <w:spacing w:before="0" w:beforeAutospacing="0" w:after="0" w:afterAutospacing="0" w:line="360" w:lineRule="auto"/>
              <w:jc w:val="center"/>
              <w:rPr>
                <w:rFonts w:ascii="GHEA Grapalat" w:hAnsi="GHEA Grapalat"/>
                <w:i/>
                <w:sz w:val="16"/>
              </w:rPr>
            </w:pPr>
          </w:p>
        </w:tc>
        <w:tc>
          <w:tcPr>
            <w:tcW w:w="2632" w:type="dxa"/>
          </w:tcPr>
          <w:p w14:paraId="55D0D7AA" w14:textId="77777777" w:rsidR="00D54B46" w:rsidRPr="00552B23" w:rsidRDefault="00D54B46" w:rsidP="00193C10">
            <w:pPr>
              <w:pStyle w:val="NormalWeb"/>
              <w:spacing w:before="0" w:beforeAutospacing="0" w:after="0" w:afterAutospacing="0" w:line="360" w:lineRule="auto"/>
              <w:jc w:val="center"/>
              <w:rPr>
                <w:rFonts w:ascii="GHEA Grapalat" w:hAnsi="GHEA Grapalat"/>
                <w:i/>
                <w:sz w:val="16"/>
              </w:rPr>
            </w:pPr>
          </w:p>
        </w:tc>
      </w:tr>
    </w:tbl>
    <w:p w14:paraId="23127E5E" w14:textId="77777777" w:rsidR="00D54B46" w:rsidRPr="00615130" w:rsidRDefault="00D54B46" w:rsidP="00D54B46">
      <w:pPr>
        <w:pStyle w:val="FootnoteText"/>
        <w:jc w:val="both"/>
        <w:rPr>
          <w:rFonts w:ascii="GHEA Grapalat" w:hAnsi="GHEA Grapalat"/>
          <w:i/>
          <w:sz w:val="18"/>
          <w:szCs w:val="18"/>
        </w:rPr>
      </w:pPr>
      <w:r w:rsidRPr="00615130">
        <w:rPr>
          <w:rFonts w:ascii="GHEA Grapalat" w:hAnsi="GHEA Grapalat"/>
          <w:i/>
          <w:sz w:val="18"/>
          <w:szCs w:val="18"/>
          <w:lang w:val="hy-AM"/>
        </w:rPr>
        <w:t>...» а в пункте 5.4 цифры "5.2 и 5.3" заменяются цифрами " 5.2, 5.3 и 5.5.1"</w:t>
      </w:r>
      <w:r w:rsidRPr="00615130">
        <w:rPr>
          <w:rFonts w:ascii="GHEA Grapalat" w:hAnsi="GHEA Grapalat"/>
          <w:i/>
          <w:sz w:val="18"/>
          <w:szCs w:val="18"/>
        </w:rPr>
        <w:t>.</w:t>
      </w:r>
    </w:p>
    <w:p w14:paraId="17868EA7" w14:textId="77777777" w:rsidR="00D54B46" w:rsidRPr="00576D9C" w:rsidRDefault="00D54B46" w:rsidP="00D54B46">
      <w:pPr>
        <w:pStyle w:val="FootnoteText"/>
        <w:jc w:val="both"/>
        <w:rPr>
          <w:rFonts w:ascii="GHEA Grapalat" w:hAnsi="GHEA Grapalat"/>
          <w:lang w:val="hy-AM"/>
        </w:rPr>
      </w:pPr>
    </w:p>
  </w:footnote>
  <w:footnote w:id="9">
    <w:p w14:paraId="201B607B" w14:textId="77777777" w:rsidR="00D54B46" w:rsidRPr="006F5F33" w:rsidRDefault="00D54B46" w:rsidP="00D54B46">
      <w:pPr>
        <w:pStyle w:val="FootnoteText"/>
        <w:jc w:val="both"/>
        <w:rPr>
          <w:rFonts w:ascii="GHEA Grapalat" w:hAnsi="GHEA Grapalat"/>
          <w:lang w:val="hy-AM"/>
        </w:rPr>
      </w:pPr>
      <w:r>
        <w:rPr>
          <w:rStyle w:val="FootnoteReference"/>
        </w:rPr>
        <w:t>23</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10">
    <w:p w14:paraId="555110EB" w14:textId="77777777" w:rsidR="00D54B46" w:rsidRPr="006F5F33" w:rsidRDefault="00D54B46" w:rsidP="00D54B46">
      <w:pPr>
        <w:pStyle w:val="FootnoteText"/>
        <w:jc w:val="both"/>
        <w:rPr>
          <w:rFonts w:ascii="GHEA Grapalat" w:hAnsi="GHEA Grapalat"/>
        </w:rPr>
      </w:pPr>
      <w:r>
        <w:rPr>
          <w:rStyle w:val="FootnoteReference"/>
        </w:rPr>
        <w:t>24</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footnote>
  <w:footnote w:id="11">
    <w:p w14:paraId="2202F717" w14:textId="77777777" w:rsidR="00D54B46" w:rsidRPr="00E40AC8" w:rsidRDefault="00D54B46" w:rsidP="00D54B46">
      <w:pPr>
        <w:pStyle w:val="FootnoteText"/>
        <w:jc w:val="both"/>
      </w:pPr>
      <w:r>
        <w:rPr>
          <w:rStyle w:val="FootnoteReference"/>
        </w:rPr>
        <w:t>*</w:t>
      </w:r>
      <w:r>
        <w:t xml:space="preserve"> </w:t>
      </w:r>
      <w:r w:rsidRPr="00AD29CE">
        <w:rPr>
          <w:rFonts w:ascii="GHEA Grapalat" w:hAnsi="GHEA Grapalat"/>
          <w:i/>
        </w:rPr>
        <w:t xml:space="preserve">Oкончательный срок предоставления услуги не может быть позднее </w:t>
      </w:r>
      <w:r>
        <w:rPr>
          <w:rFonts w:ascii="GHEA Grapalat" w:hAnsi="GHEA Grapalat"/>
          <w:i/>
        </w:rPr>
        <w:t>25</w:t>
      </w:r>
      <w:r w:rsidRPr="00AD29CE">
        <w:rPr>
          <w:rFonts w:ascii="GHEA Grapalat" w:hAnsi="GHEA Grapalat"/>
          <w:i/>
        </w:rPr>
        <w:t xml:space="preserve"> декабря данного года.</w:t>
      </w:r>
    </w:p>
  </w:footnote>
  <w:footnote w:id="12">
    <w:p w14:paraId="66CE0086" w14:textId="77777777" w:rsidR="00D54B46" w:rsidRPr="00E40AC8" w:rsidRDefault="00D54B46" w:rsidP="00D54B46">
      <w:pPr>
        <w:pStyle w:val="FootnoteText"/>
        <w:jc w:val="both"/>
      </w:pPr>
      <w:r>
        <w:rPr>
          <w:rStyle w:val="FootnoteReference"/>
        </w:rPr>
        <w:t>**</w:t>
      </w:r>
      <w:r>
        <w:t xml:space="preserve"> </w:t>
      </w:r>
      <w:r w:rsidRPr="00AD29CE">
        <w:rPr>
          <w:rFonts w:ascii="GHEA Grapalat" w:hAnsi="GHEA Grapalat"/>
          <w:i/>
        </w:rPr>
        <w:t xml:space="preserve">Если договор заключается на основании части 6 статьи 15 Закона РА "О закупках", то в </w:t>
      </w:r>
      <w:r w:rsidRPr="00AD29CE">
        <w:rPr>
          <w:rFonts w:ascii="GHEA Grapalat" w:hAnsi="GHEA Grapalat"/>
        </w:rPr>
        <w:t xml:space="preserve">графе </w:t>
      </w:r>
      <w:r w:rsidRPr="00AD29CE">
        <w:rPr>
          <w:rFonts w:ascii="GHEA Grapalat" w:hAnsi="GHEA Grapalat"/>
          <w:i/>
        </w:rPr>
        <w:t>исчисление срока осуществляется со дня вступления в силу заключаемого между сторонами соглашения в случае предусмотрения финансовых средств.</w:t>
      </w:r>
    </w:p>
  </w:footnote>
  <w:footnote w:id="13">
    <w:p w14:paraId="07F7065A" w14:textId="77777777" w:rsidR="00D54B46" w:rsidRPr="00CA2754" w:rsidRDefault="00D54B46" w:rsidP="00D54B46">
      <w:pPr>
        <w:widowControl w:val="0"/>
        <w:spacing w:after="160" w:line="360" w:lineRule="auto"/>
        <w:jc w:val="both"/>
        <w:rPr>
          <w:rFonts w:ascii="GHEA Grapalat" w:hAnsi="GHEA Grapalat" w:cs="Sylfaen"/>
          <w:i/>
          <w:sz w:val="20"/>
          <w:szCs w:val="20"/>
        </w:rPr>
      </w:pPr>
      <w:r w:rsidRPr="00CA2754">
        <w:rPr>
          <w:rStyle w:val="FootnoteReference"/>
          <w:sz w:val="20"/>
          <w:szCs w:val="20"/>
        </w:rPr>
        <w:t>*</w:t>
      </w:r>
      <w:r w:rsidRPr="00CA2754">
        <w:rPr>
          <w:sz w:val="20"/>
          <w:szCs w:val="20"/>
        </w:rPr>
        <w:t xml:space="preserve"> </w:t>
      </w:r>
      <w:r w:rsidRPr="00CA2754">
        <w:rPr>
          <w:rFonts w:ascii="GHEA Grapalat" w:hAnsi="GHEA Grapalat"/>
          <w:i/>
          <w:sz w:val="20"/>
          <w:szCs w:val="20"/>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14:paraId="2ABB4CDD" w14:textId="77777777" w:rsidR="00D54B46" w:rsidRPr="00CA2754" w:rsidRDefault="00D54B46" w:rsidP="00D54B46">
      <w:pPr>
        <w:pStyle w:val="FootnoteText"/>
        <w:jc w:val="both"/>
        <w:rPr>
          <w:sz w:val="2"/>
          <w:szCs w:val="2"/>
        </w:rPr>
      </w:pPr>
    </w:p>
  </w:footnote>
  <w:footnote w:id="14">
    <w:p w14:paraId="6E808D87" w14:textId="77777777" w:rsidR="00CF6583" w:rsidRPr="00CA2754" w:rsidRDefault="00CF6583" w:rsidP="00D54B46">
      <w:pPr>
        <w:pStyle w:val="FootnoteText"/>
        <w:jc w:val="both"/>
      </w:pPr>
      <w:r w:rsidRPr="00CA2754">
        <w:rPr>
          <w:rStyle w:val="FootnoteReference"/>
        </w:rPr>
        <w:t>**</w:t>
      </w:r>
      <w:r w:rsidRPr="00CA2754">
        <w:t xml:space="preserve"> </w:t>
      </w:r>
      <w:r w:rsidRPr="00CA2754">
        <w:rPr>
          <w:rFonts w:ascii="GHEA Grapalat" w:hAnsi="GHEA Grapalat"/>
          <w:i/>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1F536C2"/>
    <w:multiLevelType w:val="hybridMultilevel"/>
    <w:tmpl w:val="CB646F4C"/>
    <w:lvl w:ilvl="0" w:tplc="4AE47198">
      <w:start w:val="1"/>
      <w:numFmt w:val="bullet"/>
      <w:lvlText w:val=""/>
      <w:lvlJc w:val="left"/>
      <w:pPr>
        <w:ind w:left="360" w:hanging="360"/>
      </w:pPr>
      <w:rPr>
        <w:rFonts w:ascii="Symbol" w:hAnsi="Symbol"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353" w:hanging="360"/>
      </w:pPr>
      <w:rPr>
        <w:rFonts w:ascii="Symbol" w:hAnsi="Symbol" w:hint="default"/>
      </w:rPr>
    </w:lvl>
    <w:lvl w:ilvl="1" w:tplc="04090003">
      <w:start w:val="1"/>
      <w:numFmt w:val="bullet"/>
      <w:lvlText w:val="o"/>
      <w:lvlJc w:val="left"/>
      <w:pPr>
        <w:ind w:left="2073" w:hanging="360"/>
      </w:pPr>
      <w:rPr>
        <w:rFonts w:ascii="Courier New" w:hAnsi="Courier New" w:cs="Courier New" w:hint="default"/>
      </w:rPr>
    </w:lvl>
    <w:lvl w:ilvl="2" w:tplc="04090005">
      <w:start w:val="1"/>
      <w:numFmt w:val="bullet"/>
      <w:lvlText w:val=""/>
      <w:lvlJc w:val="left"/>
      <w:pPr>
        <w:ind w:left="2793" w:hanging="360"/>
      </w:pPr>
      <w:rPr>
        <w:rFonts w:ascii="Wingdings" w:hAnsi="Wingdings" w:hint="default"/>
      </w:rPr>
    </w:lvl>
    <w:lvl w:ilvl="3" w:tplc="04090001">
      <w:start w:val="1"/>
      <w:numFmt w:val="bullet"/>
      <w:lvlText w:val=""/>
      <w:lvlJc w:val="left"/>
      <w:pPr>
        <w:ind w:left="3513" w:hanging="360"/>
      </w:pPr>
      <w:rPr>
        <w:rFonts w:ascii="Symbol" w:hAnsi="Symbol" w:hint="default"/>
      </w:rPr>
    </w:lvl>
    <w:lvl w:ilvl="4" w:tplc="04090003">
      <w:start w:val="1"/>
      <w:numFmt w:val="bullet"/>
      <w:lvlText w:val="o"/>
      <w:lvlJc w:val="left"/>
      <w:pPr>
        <w:ind w:left="4233" w:hanging="360"/>
      </w:pPr>
      <w:rPr>
        <w:rFonts w:ascii="Courier New" w:hAnsi="Courier New" w:cs="Courier New" w:hint="default"/>
      </w:rPr>
    </w:lvl>
    <w:lvl w:ilvl="5" w:tplc="04090005">
      <w:start w:val="1"/>
      <w:numFmt w:val="bullet"/>
      <w:lvlText w:val=""/>
      <w:lvlJc w:val="left"/>
      <w:pPr>
        <w:ind w:left="4953" w:hanging="360"/>
      </w:pPr>
      <w:rPr>
        <w:rFonts w:ascii="Wingdings" w:hAnsi="Wingdings" w:hint="default"/>
      </w:rPr>
    </w:lvl>
    <w:lvl w:ilvl="6" w:tplc="04090001">
      <w:start w:val="1"/>
      <w:numFmt w:val="bullet"/>
      <w:lvlText w:val=""/>
      <w:lvlJc w:val="left"/>
      <w:pPr>
        <w:ind w:left="5673" w:hanging="360"/>
      </w:pPr>
      <w:rPr>
        <w:rFonts w:ascii="Symbol" w:hAnsi="Symbol" w:hint="default"/>
      </w:rPr>
    </w:lvl>
    <w:lvl w:ilvl="7" w:tplc="04090003">
      <w:start w:val="1"/>
      <w:numFmt w:val="bullet"/>
      <w:lvlText w:val="o"/>
      <w:lvlJc w:val="left"/>
      <w:pPr>
        <w:ind w:left="6393" w:hanging="360"/>
      </w:pPr>
      <w:rPr>
        <w:rFonts w:ascii="Courier New" w:hAnsi="Courier New" w:cs="Courier New" w:hint="default"/>
      </w:rPr>
    </w:lvl>
    <w:lvl w:ilvl="8" w:tplc="04090005">
      <w:start w:val="1"/>
      <w:numFmt w:val="bullet"/>
      <w:lvlText w:val=""/>
      <w:lvlJc w:val="left"/>
      <w:pPr>
        <w:ind w:left="7113" w:hanging="360"/>
      </w:pPr>
      <w:rPr>
        <w:rFonts w:ascii="Wingdings" w:hAnsi="Wingdings" w:hint="default"/>
      </w:rPr>
    </w:lvl>
  </w:abstractNum>
  <w:abstractNum w:abstractNumId="9"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0"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2" w15:restartNumberingAfterBreak="0">
    <w:nsid w:val="23FD47E6"/>
    <w:multiLevelType w:val="hybridMultilevel"/>
    <w:tmpl w:val="ECF280F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15:restartNumberingAfterBreak="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3" w15:restartNumberingAfterBreak="0">
    <w:nsid w:val="5DA53A76"/>
    <w:multiLevelType w:val="hybridMultilevel"/>
    <w:tmpl w:val="33B29854"/>
    <w:lvl w:ilvl="0" w:tplc="4AE47198">
      <w:start w:val="1"/>
      <w:numFmt w:val="bullet"/>
      <w:lvlText w:val=""/>
      <w:lvlJc w:val="left"/>
      <w:pPr>
        <w:ind w:left="644" w:hanging="360"/>
      </w:pPr>
      <w:rPr>
        <w:rFonts w:ascii="Symbol" w:hAnsi="Symbol" w:hint="default"/>
        <w:color w:val="auto"/>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4" w15:restartNumberingAfterBreak="0">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39223A0"/>
    <w:multiLevelType w:val="hybridMultilevel"/>
    <w:tmpl w:val="EB8E295A"/>
    <w:lvl w:ilvl="0" w:tplc="4AE47198">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9" w15:restartNumberingAfterBreak="0">
    <w:nsid w:val="6E52181D"/>
    <w:multiLevelType w:val="hybridMultilevel"/>
    <w:tmpl w:val="4B3485DA"/>
    <w:lvl w:ilvl="0" w:tplc="4AE47198">
      <w:start w:val="1"/>
      <w:numFmt w:val="bullet"/>
      <w:lvlText w:val=""/>
      <w:lvlJc w:val="left"/>
      <w:pPr>
        <w:ind w:left="1080" w:hanging="360"/>
      </w:pPr>
      <w:rPr>
        <w:rFonts w:ascii="Symbol" w:hAnsi="Symbol"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1" w15:restartNumberingAfterBreak="0">
    <w:nsid w:val="761D0B6D"/>
    <w:multiLevelType w:val="hybridMultilevel"/>
    <w:tmpl w:val="286C02E0"/>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32"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16cid:durableId="2052807157">
    <w:abstractNumId w:val="21"/>
  </w:num>
  <w:num w:numId="2" w16cid:durableId="780689810">
    <w:abstractNumId w:val="11"/>
  </w:num>
  <w:num w:numId="3" w16cid:durableId="1034235437">
    <w:abstractNumId w:val="20"/>
  </w:num>
  <w:num w:numId="4" w16cid:durableId="172915178">
    <w:abstractNumId w:val="16"/>
  </w:num>
  <w:num w:numId="5" w16cid:durableId="1549343949">
    <w:abstractNumId w:val="25"/>
  </w:num>
  <w:num w:numId="6" w16cid:durableId="2034450869">
    <w:abstractNumId w:val="21"/>
    <w:lvlOverride w:ilvl="0">
      <w:startOverride w:val="1"/>
    </w:lvlOverride>
    <w:lvlOverride w:ilvl="1"/>
    <w:lvlOverride w:ilvl="2"/>
    <w:lvlOverride w:ilvl="3"/>
    <w:lvlOverride w:ilvl="4"/>
    <w:lvlOverride w:ilvl="5"/>
    <w:lvlOverride w:ilvl="6"/>
    <w:lvlOverride w:ilvl="7"/>
    <w:lvlOverride w:ilvl="8"/>
  </w:num>
  <w:num w:numId="7" w16cid:durableId="147687594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80631288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601642987">
    <w:abstractNumId w:val="18"/>
  </w:num>
  <w:num w:numId="10" w16cid:durableId="1521895785">
    <w:abstractNumId w:val="6"/>
  </w:num>
  <w:num w:numId="11" w16cid:durableId="2110999915">
    <w:abstractNumId w:val="9"/>
  </w:num>
  <w:num w:numId="12" w16cid:durableId="1921283486">
    <w:abstractNumId w:val="32"/>
  </w:num>
  <w:num w:numId="13" w16cid:durableId="203711224">
    <w:abstractNumId w:val="28"/>
  </w:num>
  <w:num w:numId="14" w16cid:durableId="507986841">
    <w:abstractNumId w:val="14"/>
  </w:num>
  <w:num w:numId="15" w16cid:durableId="1067076378">
    <w:abstractNumId w:val="30"/>
  </w:num>
  <w:num w:numId="16" w16cid:durableId="44526410">
    <w:abstractNumId w:val="15"/>
  </w:num>
  <w:num w:numId="17" w16cid:durableId="1305820026">
    <w:abstractNumId w:val="7"/>
  </w:num>
  <w:num w:numId="18" w16cid:durableId="112142434">
    <w:abstractNumId w:val="1"/>
  </w:num>
  <w:num w:numId="19" w16cid:durableId="965434073">
    <w:abstractNumId w:val="17"/>
  </w:num>
  <w:num w:numId="20" w16cid:durableId="1909341790">
    <w:abstractNumId w:val="17"/>
  </w:num>
  <w:num w:numId="21" w16cid:durableId="15017343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355962287">
    <w:abstractNumId w:val="22"/>
  </w:num>
  <w:num w:numId="23" w16cid:durableId="1849716574">
    <w:abstractNumId w:val="8"/>
  </w:num>
  <w:num w:numId="24" w16cid:durableId="1653831663">
    <w:abstractNumId w:val="19"/>
  </w:num>
  <w:num w:numId="25" w16cid:durableId="159642">
    <w:abstractNumId w:val="13"/>
  </w:num>
  <w:num w:numId="26" w16cid:durableId="313875938">
    <w:abstractNumId w:val="5"/>
  </w:num>
  <w:num w:numId="27" w16cid:durableId="2031569558">
    <w:abstractNumId w:val="4"/>
  </w:num>
  <w:num w:numId="28" w16cid:durableId="593704355">
    <w:abstractNumId w:val="0"/>
  </w:num>
  <w:num w:numId="29" w16cid:durableId="1782602196">
    <w:abstractNumId w:val="10"/>
  </w:num>
  <w:num w:numId="30" w16cid:durableId="854610540">
    <w:abstractNumId w:val="27"/>
  </w:num>
  <w:num w:numId="31" w16cid:durableId="308675740">
    <w:abstractNumId w:val="24"/>
  </w:num>
  <w:num w:numId="32" w16cid:durableId="429355547">
    <w:abstractNumId w:val="23"/>
  </w:num>
  <w:num w:numId="33" w16cid:durableId="327444820">
    <w:abstractNumId w:val="31"/>
  </w:num>
  <w:num w:numId="34" w16cid:durableId="1158501212">
    <w:abstractNumId w:val="26"/>
  </w:num>
  <w:num w:numId="35" w16cid:durableId="1109549713">
    <w:abstractNumId w:val="2"/>
  </w:num>
  <w:num w:numId="36" w16cid:durableId="1295676862">
    <w:abstractNumId w:val="12"/>
  </w:num>
  <w:num w:numId="37" w16cid:durableId="1199590671">
    <w:abstractNumId w:val="29"/>
  </w:num>
  <w:num w:numId="38" w16cid:durableId="1515654555">
    <w:abstractNumId w:val="3"/>
  </w:num>
  <w:numIdMacAtCleanup w:val="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Inesa Kocharyan">
    <w15:presenceInfo w15:providerId="None" w15:userId="Inesa Kocharya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8"/>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15570"/>
    <w:rsid w:val="00000345"/>
    <w:rsid w:val="0000037D"/>
    <w:rsid w:val="000005D0"/>
    <w:rsid w:val="00000958"/>
    <w:rsid w:val="000013D6"/>
    <w:rsid w:val="000016BB"/>
    <w:rsid w:val="000027E1"/>
    <w:rsid w:val="00002C23"/>
    <w:rsid w:val="000031E3"/>
    <w:rsid w:val="000032AC"/>
    <w:rsid w:val="000033BC"/>
    <w:rsid w:val="00003DF0"/>
    <w:rsid w:val="000046CD"/>
    <w:rsid w:val="000058CF"/>
    <w:rsid w:val="00005D30"/>
    <w:rsid w:val="00005FDE"/>
    <w:rsid w:val="0000622A"/>
    <w:rsid w:val="00006494"/>
    <w:rsid w:val="000073F8"/>
    <w:rsid w:val="000076A1"/>
    <w:rsid w:val="00007734"/>
    <w:rsid w:val="0000776B"/>
    <w:rsid w:val="00010ECA"/>
    <w:rsid w:val="00011CB9"/>
    <w:rsid w:val="00012347"/>
    <w:rsid w:val="00012911"/>
    <w:rsid w:val="00012E2C"/>
    <w:rsid w:val="00013093"/>
    <w:rsid w:val="000132F3"/>
    <w:rsid w:val="00013C24"/>
    <w:rsid w:val="000147C3"/>
    <w:rsid w:val="0001546B"/>
    <w:rsid w:val="0001593B"/>
    <w:rsid w:val="00016653"/>
    <w:rsid w:val="00016DFB"/>
    <w:rsid w:val="00017484"/>
    <w:rsid w:val="000209D3"/>
    <w:rsid w:val="00020B2E"/>
    <w:rsid w:val="00020C83"/>
    <w:rsid w:val="000211F4"/>
    <w:rsid w:val="00021240"/>
    <w:rsid w:val="00021B05"/>
    <w:rsid w:val="00021C2E"/>
    <w:rsid w:val="00023384"/>
    <w:rsid w:val="000238FE"/>
    <w:rsid w:val="00023F8F"/>
    <w:rsid w:val="000241CD"/>
    <w:rsid w:val="000246E6"/>
    <w:rsid w:val="00025353"/>
    <w:rsid w:val="00025A85"/>
    <w:rsid w:val="00026351"/>
    <w:rsid w:val="00027166"/>
    <w:rsid w:val="000275BF"/>
    <w:rsid w:val="000275EA"/>
    <w:rsid w:val="000276FB"/>
    <w:rsid w:val="0002787C"/>
    <w:rsid w:val="00027B94"/>
    <w:rsid w:val="00030D40"/>
    <w:rsid w:val="000312D9"/>
    <w:rsid w:val="000313A6"/>
    <w:rsid w:val="000316DF"/>
    <w:rsid w:val="0003232C"/>
    <w:rsid w:val="000330A3"/>
    <w:rsid w:val="00033946"/>
    <w:rsid w:val="00033B20"/>
    <w:rsid w:val="000347F8"/>
    <w:rsid w:val="00034CED"/>
    <w:rsid w:val="00034F16"/>
    <w:rsid w:val="00035C8A"/>
    <w:rsid w:val="00036F40"/>
    <w:rsid w:val="00037DDE"/>
    <w:rsid w:val="000406CC"/>
    <w:rsid w:val="000408D8"/>
    <w:rsid w:val="00040937"/>
    <w:rsid w:val="00040F45"/>
    <w:rsid w:val="000424BA"/>
    <w:rsid w:val="000429C3"/>
    <w:rsid w:val="00042BD4"/>
    <w:rsid w:val="00043225"/>
    <w:rsid w:val="0004387F"/>
    <w:rsid w:val="000444FD"/>
    <w:rsid w:val="00044BFB"/>
    <w:rsid w:val="000454CF"/>
    <w:rsid w:val="00045796"/>
    <w:rsid w:val="00046BAC"/>
    <w:rsid w:val="000473EF"/>
    <w:rsid w:val="00047CDA"/>
    <w:rsid w:val="000506B2"/>
    <w:rsid w:val="00051490"/>
    <w:rsid w:val="00051567"/>
    <w:rsid w:val="00051B69"/>
    <w:rsid w:val="00051B7F"/>
    <w:rsid w:val="00052084"/>
    <w:rsid w:val="000537FF"/>
    <w:rsid w:val="00053BFB"/>
    <w:rsid w:val="000540F1"/>
    <w:rsid w:val="00054F54"/>
    <w:rsid w:val="000550DA"/>
    <w:rsid w:val="00055129"/>
    <w:rsid w:val="00055195"/>
    <w:rsid w:val="00055CC2"/>
    <w:rsid w:val="00056516"/>
    <w:rsid w:val="00056AB4"/>
    <w:rsid w:val="00057264"/>
    <w:rsid w:val="000575CC"/>
    <w:rsid w:val="000604CF"/>
    <w:rsid w:val="00060FB1"/>
    <w:rsid w:val="00061153"/>
    <w:rsid w:val="000612B9"/>
    <w:rsid w:val="000621FB"/>
    <w:rsid w:val="0006220B"/>
    <w:rsid w:val="0006311D"/>
    <w:rsid w:val="00063AEF"/>
    <w:rsid w:val="00063CC5"/>
    <w:rsid w:val="00065C3B"/>
    <w:rsid w:val="0006703E"/>
    <w:rsid w:val="000702A0"/>
    <w:rsid w:val="000704B9"/>
    <w:rsid w:val="00070DBB"/>
    <w:rsid w:val="00071119"/>
    <w:rsid w:val="00071450"/>
    <w:rsid w:val="00071C65"/>
    <w:rsid w:val="00071D1C"/>
    <w:rsid w:val="00072BC8"/>
    <w:rsid w:val="00073430"/>
    <w:rsid w:val="00073587"/>
    <w:rsid w:val="000735B0"/>
    <w:rsid w:val="00073A04"/>
    <w:rsid w:val="00073A09"/>
    <w:rsid w:val="000745BE"/>
    <w:rsid w:val="00074CC1"/>
    <w:rsid w:val="00074CD6"/>
    <w:rsid w:val="00075791"/>
    <w:rsid w:val="00075997"/>
    <w:rsid w:val="00076092"/>
    <w:rsid w:val="000763E5"/>
    <w:rsid w:val="00077062"/>
    <w:rsid w:val="00077BB9"/>
    <w:rsid w:val="00077E7F"/>
    <w:rsid w:val="00080C4E"/>
    <w:rsid w:val="00080E73"/>
    <w:rsid w:val="000811C1"/>
    <w:rsid w:val="00081ED3"/>
    <w:rsid w:val="000822C1"/>
    <w:rsid w:val="00082ADC"/>
    <w:rsid w:val="00082DE0"/>
    <w:rsid w:val="00083476"/>
    <w:rsid w:val="00083558"/>
    <w:rsid w:val="000845F6"/>
    <w:rsid w:val="00084B51"/>
    <w:rsid w:val="00085931"/>
    <w:rsid w:val="000878DB"/>
    <w:rsid w:val="00087A30"/>
    <w:rsid w:val="0009038D"/>
    <w:rsid w:val="00090699"/>
    <w:rsid w:val="000911CA"/>
    <w:rsid w:val="0009215F"/>
    <w:rsid w:val="00092D0A"/>
    <w:rsid w:val="000937AD"/>
    <w:rsid w:val="0009380C"/>
    <w:rsid w:val="0009449B"/>
    <w:rsid w:val="000946A3"/>
    <w:rsid w:val="00094F5C"/>
    <w:rsid w:val="00095885"/>
    <w:rsid w:val="00095EB1"/>
    <w:rsid w:val="000964F1"/>
    <w:rsid w:val="00096865"/>
    <w:rsid w:val="0009758F"/>
    <w:rsid w:val="00097DE8"/>
    <w:rsid w:val="00097FDB"/>
    <w:rsid w:val="000A0A00"/>
    <w:rsid w:val="000A15F9"/>
    <w:rsid w:val="000A214C"/>
    <w:rsid w:val="000A323C"/>
    <w:rsid w:val="000A37CE"/>
    <w:rsid w:val="000A4FC5"/>
    <w:rsid w:val="000A5316"/>
    <w:rsid w:val="000A5B16"/>
    <w:rsid w:val="000A5F9E"/>
    <w:rsid w:val="000A6B75"/>
    <w:rsid w:val="000A72AD"/>
    <w:rsid w:val="000A7528"/>
    <w:rsid w:val="000A7BB6"/>
    <w:rsid w:val="000B0287"/>
    <w:rsid w:val="000B033F"/>
    <w:rsid w:val="000B0B17"/>
    <w:rsid w:val="000B0EA2"/>
    <w:rsid w:val="000B1C12"/>
    <w:rsid w:val="000B259E"/>
    <w:rsid w:val="000B269D"/>
    <w:rsid w:val="000B2CFA"/>
    <w:rsid w:val="000B33B2"/>
    <w:rsid w:val="000B3864"/>
    <w:rsid w:val="000B3994"/>
    <w:rsid w:val="000B3D1A"/>
    <w:rsid w:val="000B56E7"/>
    <w:rsid w:val="000B6189"/>
    <w:rsid w:val="000B6A70"/>
    <w:rsid w:val="000B700B"/>
    <w:rsid w:val="000B751B"/>
    <w:rsid w:val="000B7641"/>
    <w:rsid w:val="000B7C54"/>
    <w:rsid w:val="000C062F"/>
    <w:rsid w:val="000C0A9D"/>
    <w:rsid w:val="000C124C"/>
    <w:rsid w:val="000C165F"/>
    <w:rsid w:val="000C264F"/>
    <w:rsid w:val="000C328E"/>
    <w:rsid w:val="000C36C6"/>
    <w:rsid w:val="000C3F69"/>
    <w:rsid w:val="000C5A09"/>
    <w:rsid w:val="000C6BA1"/>
    <w:rsid w:val="000C6E1C"/>
    <w:rsid w:val="000C6F81"/>
    <w:rsid w:val="000C7E08"/>
    <w:rsid w:val="000D07E4"/>
    <w:rsid w:val="000D10F1"/>
    <w:rsid w:val="000D16B6"/>
    <w:rsid w:val="000D16FB"/>
    <w:rsid w:val="000D1BED"/>
    <w:rsid w:val="000D1C6A"/>
    <w:rsid w:val="000D2527"/>
    <w:rsid w:val="000D26F2"/>
    <w:rsid w:val="000D2D8A"/>
    <w:rsid w:val="000D3188"/>
    <w:rsid w:val="000D34C8"/>
    <w:rsid w:val="000D3B6D"/>
    <w:rsid w:val="000D3E63"/>
    <w:rsid w:val="000D4471"/>
    <w:rsid w:val="000D48B6"/>
    <w:rsid w:val="000D5766"/>
    <w:rsid w:val="000D590A"/>
    <w:rsid w:val="000D5A7F"/>
    <w:rsid w:val="000D6018"/>
    <w:rsid w:val="000D6A89"/>
    <w:rsid w:val="000D6C21"/>
    <w:rsid w:val="000D701E"/>
    <w:rsid w:val="000D77C1"/>
    <w:rsid w:val="000E1AD4"/>
    <w:rsid w:val="000E1C31"/>
    <w:rsid w:val="000E2427"/>
    <w:rsid w:val="000E267C"/>
    <w:rsid w:val="000E2F59"/>
    <w:rsid w:val="000E308B"/>
    <w:rsid w:val="000E32F5"/>
    <w:rsid w:val="000E3D1E"/>
    <w:rsid w:val="000E3F9A"/>
    <w:rsid w:val="000E4039"/>
    <w:rsid w:val="000E426E"/>
    <w:rsid w:val="000E47EB"/>
    <w:rsid w:val="000E4C35"/>
    <w:rsid w:val="000E4EA2"/>
    <w:rsid w:val="000E5A91"/>
    <w:rsid w:val="000E5C19"/>
    <w:rsid w:val="000E624C"/>
    <w:rsid w:val="000E7612"/>
    <w:rsid w:val="000E789C"/>
    <w:rsid w:val="000E79BD"/>
    <w:rsid w:val="000F109E"/>
    <w:rsid w:val="000F1E54"/>
    <w:rsid w:val="000F2653"/>
    <w:rsid w:val="000F31EB"/>
    <w:rsid w:val="000F332D"/>
    <w:rsid w:val="000F338E"/>
    <w:rsid w:val="000F3939"/>
    <w:rsid w:val="000F3B31"/>
    <w:rsid w:val="000F3D76"/>
    <w:rsid w:val="000F494F"/>
    <w:rsid w:val="000F4B86"/>
    <w:rsid w:val="000F4D7B"/>
    <w:rsid w:val="000F5032"/>
    <w:rsid w:val="000F5900"/>
    <w:rsid w:val="000F5AE8"/>
    <w:rsid w:val="000F60F8"/>
    <w:rsid w:val="000F6952"/>
    <w:rsid w:val="000F6C24"/>
    <w:rsid w:val="000F7026"/>
    <w:rsid w:val="000F7AE0"/>
    <w:rsid w:val="0010050E"/>
    <w:rsid w:val="001005B0"/>
    <w:rsid w:val="00100C10"/>
    <w:rsid w:val="001017E8"/>
    <w:rsid w:val="00101C9A"/>
    <w:rsid w:val="00101F06"/>
    <w:rsid w:val="0010213D"/>
    <w:rsid w:val="0010323D"/>
    <w:rsid w:val="00103763"/>
    <w:rsid w:val="00104861"/>
    <w:rsid w:val="00106365"/>
    <w:rsid w:val="0010649F"/>
    <w:rsid w:val="00106D44"/>
    <w:rsid w:val="00106DEE"/>
    <w:rsid w:val="00107219"/>
    <w:rsid w:val="00110534"/>
    <w:rsid w:val="00110D13"/>
    <w:rsid w:val="00111FFB"/>
    <w:rsid w:val="00112960"/>
    <w:rsid w:val="00112B67"/>
    <w:rsid w:val="001133A3"/>
    <w:rsid w:val="0011340E"/>
    <w:rsid w:val="00113F0D"/>
    <w:rsid w:val="0011423D"/>
    <w:rsid w:val="001144D1"/>
    <w:rsid w:val="00115905"/>
    <w:rsid w:val="001159FA"/>
    <w:rsid w:val="0011611E"/>
    <w:rsid w:val="00116447"/>
    <w:rsid w:val="00117020"/>
    <w:rsid w:val="00117833"/>
    <w:rsid w:val="00117964"/>
    <w:rsid w:val="00117DAA"/>
    <w:rsid w:val="00121594"/>
    <w:rsid w:val="00121C8D"/>
    <w:rsid w:val="00122A1C"/>
    <w:rsid w:val="00122C1B"/>
    <w:rsid w:val="00122FC9"/>
    <w:rsid w:val="00123294"/>
    <w:rsid w:val="001235E7"/>
    <w:rsid w:val="001236FA"/>
    <w:rsid w:val="00123CF5"/>
    <w:rsid w:val="00123F5E"/>
    <w:rsid w:val="00124461"/>
    <w:rsid w:val="001257C5"/>
    <w:rsid w:val="00125AA6"/>
    <w:rsid w:val="00126D48"/>
    <w:rsid w:val="001276C9"/>
    <w:rsid w:val="00130202"/>
    <w:rsid w:val="001305C6"/>
    <w:rsid w:val="00130A69"/>
    <w:rsid w:val="00131417"/>
    <w:rsid w:val="00131E9C"/>
    <w:rsid w:val="00132FA8"/>
    <w:rsid w:val="0013323F"/>
    <w:rsid w:val="00133A5A"/>
    <w:rsid w:val="00133CE4"/>
    <w:rsid w:val="00133EDA"/>
    <w:rsid w:val="00134D6E"/>
    <w:rsid w:val="00134DC5"/>
    <w:rsid w:val="00134FE3"/>
    <w:rsid w:val="001355F9"/>
    <w:rsid w:val="00135840"/>
    <w:rsid w:val="001361B2"/>
    <w:rsid w:val="001369CB"/>
    <w:rsid w:val="001377BA"/>
    <w:rsid w:val="00137A5C"/>
    <w:rsid w:val="001403AE"/>
    <w:rsid w:val="00141B6B"/>
    <w:rsid w:val="00142496"/>
    <w:rsid w:val="00142A66"/>
    <w:rsid w:val="001439BD"/>
    <w:rsid w:val="00143BD7"/>
    <w:rsid w:val="00143E8C"/>
    <w:rsid w:val="0014472E"/>
    <w:rsid w:val="001448D1"/>
    <w:rsid w:val="00144CB2"/>
    <w:rsid w:val="00144E38"/>
    <w:rsid w:val="00144F73"/>
    <w:rsid w:val="001458D6"/>
    <w:rsid w:val="00145CC3"/>
    <w:rsid w:val="00145EEE"/>
    <w:rsid w:val="00146685"/>
    <w:rsid w:val="00146FC5"/>
    <w:rsid w:val="00147CD0"/>
    <w:rsid w:val="00147F14"/>
    <w:rsid w:val="00147FD7"/>
    <w:rsid w:val="0015000D"/>
    <w:rsid w:val="001507C1"/>
    <w:rsid w:val="00150D12"/>
    <w:rsid w:val="001514D1"/>
    <w:rsid w:val="001515DE"/>
    <w:rsid w:val="001522CE"/>
    <w:rsid w:val="00152564"/>
    <w:rsid w:val="00152788"/>
    <w:rsid w:val="00153078"/>
    <w:rsid w:val="00153A85"/>
    <w:rsid w:val="00153B9F"/>
    <w:rsid w:val="00153C87"/>
    <w:rsid w:val="00155668"/>
    <w:rsid w:val="0015583C"/>
    <w:rsid w:val="0015589E"/>
    <w:rsid w:val="00155C35"/>
    <w:rsid w:val="001561A5"/>
    <w:rsid w:val="00156C09"/>
    <w:rsid w:val="0015749C"/>
    <w:rsid w:val="001578A1"/>
    <w:rsid w:val="001578D4"/>
    <w:rsid w:val="00157ECC"/>
    <w:rsid w:val="00157FD2"/>
    <w:rsid w:val="0016001A"/>
    <w:rsid w:val="001600FF"/>
    <w:rsid w:val="0016055A"/>
    <w:rsid w:val="001609F6"/>
    <w:rsid w:val="00160AE4"/>
    <w:rsid w:val="00160BB4"/>
    <w:rsid w:val="00161428"/>
    <w:rsid w:val="00161B32"/>
    <w:rsid w:val="00161E41"/>
    <w:rsid w:val="0016213E"/>
    <w:rsid w:val="00163324"/>
    <w:rsid w:val="001647D2"/>
    <w:rsid w:val="00164BBC"/>
    <w:rsid w:val="0016519F"/>
    <w:rsid w:val="00166A88"/>
    <w:rsid w:val="001679A6"/>
    <w:rsid w:val="00171E80"/>
    <w:rsid w:val="001723D6"/>
    <w:rsid w:val="001724D7"/>
    <w:rsid w:val="00172776"/>
    <w:rsid w:val="00172BC4"/>
    <w:rsid w:val="00173027"/>
    <w:rsid w:val="001732FB"/>
    <w:rsid w:val="001739E4"/>
    <w:rsid w:val="00174C83"/>
    <w:rsid w:val="00174DAB"/>
    <w:rsid w:val="00174FE1"/>
    <w:rsid w:val="00175F8F"/>
    <w:rsid w:val="00175FDC"/>
    <w:rsid w:val="001763F5"/>
    <w:rsid w:val="00176A38"/>
    <w:rsid w:val="00176A92"/>
    <w:rsid w:val="00177A5C"/>
    <w:rsid w:val="00177D71"/>
    <w:rsid w:val="00177FCE"/>
    <w:rsid w:val="00180134"/>
    <w:rsid w:val="00180B4B"/>
    <w:rsid w:val="00180D64"/>
    <w:rsid w:val="00180EB9"/>
    <w:rsid w:val="00180EE9"/>
    <w:rsid w:val="00181C60"/>
    <w:rsid w:val="00181F0F"/>
    <w:rsid w:val="00181F75"/>
    <w:rsid w:val="00183004"/>
    <w:rsid w:val="0018301A"/>
    <w:rsid w:val="001831C4"/>
    <w:rsid w:val="00183DD8"/>
    <w:rsid w:val="00183FEA"/>
    <w:rsid w:val="00184D18"/>
    <w:rsid w:val="00184F17"/>
    <w:rsid w:val="00185684"/>
    <w:rsid w:val="0018591C"/>
    <w:rsid w:val="00185DF9"/>
    <w:rsid w:val="00186559"/>
    <w:rsid w:val="00186B0B"/>
    <w:rsid w:val="00186BBB"/>
    <w:rsid w:val="001878F0"/>
    <w:rsid w:val="00190792"/>
    <w:rsid w:val="00190CAD"/>
    <w:rsid w:val="00190F3E"/>
    <w:rsid w:val="00191D27"/>
    <w:rsid w:val="00191D5F"/>
    <w:rsid w:val="001925CB"/>
    <w:rsid w:val="00192606"/>
    <w:rsid w:val="001926B2"/>
    <w:rsid w:val="00192A1C"/>
    <w:rsid w:val="001932A7"/>
    <w:rsid w:val="0019369E"/>
    <w:rsid w:val="00193871"/>
    <w:rsid w:val="001939A5"/>
    <w:rsid w:val="00194598"/>
    <w:rsid w:val="0019484C"/>
    <w:rsid w:val="001954C8"/>
    <w:rsid w:val="001956A4"/>
    <w:rsid w:val="00195F24"/>
    <w:rsid w:val="00196487"/>
    <w:rsid w:val="00196B1D"/>
    <w:rsid w:val="00196F14"/>
    <w:rsid w:val="001A070B"/>
    <w:rsid w:val="001A081D"/>
    <w:rsid w:val="001A1E6B"/>
    <w:rsid w:val="001A23A6"/>
    <w:rsid w:val="001A2579"/>
    <w:rsid w:val="001A2F72"/>
    <w:rsid w:val="001A3FEC"/>
    <w:rsid w:val="001A424D"/>
    <w:rsid w:val="001A43A4"/>
    <w:rsid w:val="001A44A6"/>
    <w:rsid w:val="001A4EF7"/>
    <w:rsid w:val="001A5BC8"/>
    <w:rsid w:val="001A5C02"/>
    <w:rsid w:val="001A6383"/>
    <w:rsid w:val="001A6561"/>
    <w:rsid w:val="001A6B31"/>
    <w:rsid w:val="001A77DF"/>
    <w:rsid w:val="001B0D9A"/>
    <w:rsid w:val="001B1050"/>
    <w:rsid w:val="001B1370"/>
    <w:rsid w:val="001B1C67"/>
    <w:rsid w:val="001B1FC4"/>
    <w:rsid w:val="001B32D9"/>
    <w:rsid w:val="001B37D2"/>
    <w:rsid w:val="001B37FE"/>
    <w:rsid w:val="001B3810"/>
    <w:rsid w:val="001B38D6"/>
    <w:rsid w:val="001B41EC"/>
    <w:rsid w:val="001B45A9"/>
    <w:rsid w:val="001B478E"/>
    <w:rsid w:val="001B4CFF"/>
    <w:rsid w:val="001B5DD1"/>
    <w:rsid w:val="001B6807"/>
    <w:rsid w:val="001B6FCF"/>
    <w:rsid w:val="001C07C6"/>
    <w:rsid w:val="001C0849"/>
    <w:rsid w:val="001C1570"/>
    <w:rsid w:val="001C27A8"/>
    <w:rsid w:val="001C32A3"/>
    <w:rsid w:val="001C3D83"/>
    <w:rsid w:val="001C3F6C"/>
    <w:rsid w:val="001C57FD"/>
    <w:rsid w:val="001C6688"/>
    <w:rsid w:val="001C76F7"/>
    <w:rsid w:val="001D0249"/>
    <w:rsid w:val="001D129F"/>
    <w:rsid w:val="001D1D00"/>
    <w:rsid w:val="001D209D"/>
    <w:rsid w:val="001D2159"/>
    <w:rsid w:val="001D23E8"/>
    <w:rsid w:val="001D2D62"/>
    <w:rsid w:val="001D505E"/>
    <w:rsid w:val="001D5785"/>
    <w:rsid w:val="001D5FF7"/>
    <w:rsid w:val="001D6531"/>
    <w:rsid w:val="001D6E7A"/>
    <w:rsid w:val="001D7228"/>
    <w:rsid w:val="001D74FA"/>
    <w:rsid w:val="001D78C5"/>
    <w:rsid w:val="001E0216"/>
    <w:rsid w:val="001E069E"/>
    <w:rsid w:val="001E06D6"/>
    <w:rsid w:val="001E0BC2"/>
    <w:rsid w:val="001E1A12"/>
    <w:rsid w:val="001E2794"/>
    <w:rsid w:val="001E2814"/>
    <w:rsid w:val="001E3D3F"/>
    <w:rsid w:val="001E4333"/>
    <w:rsid w:val="001E47D5"/>
    <w:rsid w:val="001E4A24"/>
    <w:rsid w:val="001E5412"/>
    <w:rsid w:val="001E550B"/>
    <w:rsid w:val="001E55B2"/>
    <w:rsid w:val="001E5866"/>
    <w:rsid w:val="001E6CAC"/>
    <w:rsid w:val="001E7733"/>
    <w:rsid w:val="001E7EAA"/>
    <w:rsid w:val="001E7FE7"/>
    <w:rsid w:val="001F0335"/>
    <w:rsid w:val="001F0371"/>
    <w:rsid w:val="001F0B18"/>
    <w:rsid w:val="001F0F81"/>
    <w:rsid w:val="001F195F"/>
    <w:rsid w:val="001F1DF0"/>
    <w:rsid w:val="001F1DF7"/>
    <w:rsid w:val="001F2359"/>
    <w:rsid w:val="001F2926"/>
    <w:rsid w:val="001F2F43"/>
    <w:rsid w:val="001F3237"/>
    <w:rsid w:val="001F364B"/>
    <w:rsid w:val="001F3676"/>
    <w:rsid w:val="001F386B"/>
    <w:rsid w:val="001F56F3"/>
    <w:rsid w:val="001F5834"/>
    <w:rsid w:val="001F5FDE"/>
    <w:rsid w:val="001F6578"/>
    <w:rsid w:val="001F6AFB"/>
    <w:rsid w:val="001F760C"/>
    <w:rsid w:val="001F7821"/>
    <w:rsid w:val="002004DB"/>
    <w:rsid w:val="00200B3B"/>
    <w:rsid w:val="002017CB"/>
    <w:rsid w:val="002019A4"/>
    <w:rsid w:val="00201DA0"/>
    <w:rsid w:val="00201F2E"/>
    <w:rsid w:val="00202F4D"/>
    <w:rsid w:val="002032CE"/>
    <w:rsid w:val="002035B5"/>
    <w:rsid w:val="0020385D"/>
    <w:rsid w:val="00203917"/>
    <w:rsid w:val="002046BF"/>
    <w:rsid w:val="002047CE"/>
    <w:rsid w:val="00204930"/>
    <w:rsid w:val="00204B03"/>
    <w:rsid w:val="00204E53"/>
    <w:rsid w:val="00204EEA"/>
    <w:rsid w:val="00205689"/>
    <w:rsid w:val="00205A1C"/>
    <w:rsid w:val="002069C9"/>
    <w:rsid w:val="00206AF8"/>
    <w:rsid w:val="00206E88"/>
    <w:rsid w:val="0020701A"/>
    <w:rsid w:val="00207490"/>
    <w:rsid w:val="00207F88"/>
    <w:rsid w:val="002100B3"/>
    <w:rsid w:val="002101F2"/>
    <w:rsid w:val="00210BB3"/>
    <w:rsid w:val="00210F0C"/>
    <w:rsid w:val="00211425"/>
    <w:rsid w:val="0021329C"/>
    <w:rsid w:val="002137E6"/>
    <w:rsid w:val="00213830"/>
    <w:rsid w:val="00213EB8"/>
    <w:rsid w:val="002142E1"/>
    <w:rsid w:val="00214462"/>
    <w:rsid w:val="00214DC7"/>
    <w:rsid w:val="002155CD"/>
    <w:rsid w:val="002166CE"/>
    <w:rsid w:val="00216747"/>
    <w:rsid w:val="00217344"/>
    <w:rsid w:val="00217710"/>
    <w:rsid w:val="00217A51"/>
    <w:rsid w:val="00220ACB"/>
    <w:rsid w:val="00220C7C"/>
    <w:rsid w:val="00221873"/>
    <w:rsid w:val="002218FE"/>
    <w:rsid w:val="00221C7B"/>
    <w:rsid w:val="0022247D"/>
    <w:rsid w:val="00223984"/>
    <w:rsid w:val="00224014"/>
    <w:rsid w:val="002240AB"/>
    <w:rsid w:val="002245A8"/>
    <w:rsid w:val="002250D8"/>
    <w:rsid w:val="0022515E"/>
    <w:rsid w:val="002252CD"/>
    <w:rsid w:val="00226412"/>
    <w:rsid w:val="0022691F"/>
    <w:rsid w:val="00226D65"/>
    <w:rsid w:val="00226E37"/>
    <w:rsid w:val="002273AD"/>
    <w:rsid w:val="0022770A"/>
    <w:rsid w:val="00227947"/>
    <w:rsid w:val="00227C9F"/>
    <w:rsid w:val="00230B12"/>
    <w:rsid w:val="00230C8F"/>
    <w:rsid w:val="00232AD5"/>
    <w:rsid w:val="00232FE2"/>
    <w:rsid w:val="00233B5F"/>
    <w:rsid w:val="00233BB7"/>
    <w:rsid w:val="0023433D"/>
    <w:rsid w:val="00234B8B"/>
    <w:rsid w:val="00235549"/>
    <w:rsid w:val="0023571C"/>
    <w:rsid w:val="00235D56"/>
    <w:rsid w:val="00235DAA"/>
    <w:rsid w:val="00236B75"/>
    <w:rsid w:val="002370BC"/>
    <w:rsid w:val="00237298"/>
    <w:rsid w:val="00237F41"/>
    <w:rsid w:val="0024027D"/>
    <w:rsid w:val="00240289"/>
    <w:rsid w:val="002406D8"/>
    <w:rsid w:val="0024186B"/>
    <w:rsid w:val="00241C72"/>
    <w:rsid w:val="00241F05"/>
    <w:rsid w:val="0024205E"/>
    <w:rsid w:val="00244B38"/>
    <w:rsid w:val="00246076"/>
    <w:rsid w:val="002461B3"/>
    <w:rsid w:val="0025145E"/>
    <w:rsid w:val="00251CF9"/>
    <w:rsid w:val="00252C9C"/>
    <w:rsid w:val="00253B00"/>
    <w:rsid w:val="002542AE"/>
    <w:rsid w:val="002547E7"/>
    <w:rsid w:val="00254A36"/>
    <w:rsid w:val="002554A3"/>
    <w:rsid w:val="002559B9"/>
    <w:rsid w:val="00255F0E"/>
    <w:rsid w:val="0025693E"/>
    <w:rsid w:val="00257773"/>
    <w:rsid w:val="00260163"/>
    <w:rsid w:val="00260983"/>
    <w:rsid w:val="00260C21"/>
    <w:rsid w:val="00260E64"/>
    <w:rsid w:val="00261277"/>
    <w:rsid w:val="0026158D"/>
    <w:rsid w:val="00261A75"/>
    <w:rsid w:val="002626F7"/>
    <w:rsid w:val="00262914"/>
    <w:rsid w:val="0026293A"/>
    <w:rsid w:val="00263035"/>
    <w:rsid w:val="00263094"/>
    <w:rsid w:val="002638A5"/>
    <w:rsid w:val="00263D72"/>
    <w:rsid w:val="00263E28"/>
    <w:rsid w:val="0026426F"/>
    <w:rsid w:val="002649BD"/>
    <w:rsid w:val="00264C9C"/>
    <w:rsid w:val="00264CC6"/>
    <w:rsid w:val="00265A4B"/>
    <w:rsid w:val="00265D18"/>
    <w:rsid w:val="00265FD8"/>
    <w:rsid w:val="00266522"/>
    <w:rsid w:val="002665A4"/>
    <w:rsid w:val="00266FCE"/>
    <w:rsid w:val="002674D5"/>
    <w:rsid w:val="0026768D"/>
    <w:rsid w:val="0027052A"/>
    <w:rsid w:val="00270D59"/>
    <w:rsid w:val="002716CA"/>
    <w:rsid w:val="00271DF6"/>
    <w:rsid w:val="0027256A"/>
    <w:rsid w:val="002737E0"/>
    <w:rsid w:val="00273A88"/>
    <w:rsid w:val="00273B4F"/>
    <w:rsid w:val="00273E71"/>
    <w:rsid w:val="00273F5F"/>
    <w:rsid w:val="00274353"/>
    <w:rsid w:val="0027499F"/>
    <w:rsid w:val="00274F0E"/>
    <w:rsid w:val="002754C4"/>
    <w:rsid w:val="0027573B"/>
    <w:rsid w:val="00276027"/>
    <w:rsid w:val="00276441"/>
    <w:rsid w:val="00276B03"/>
    <w:rsid w:val="0027775F"/>
    <w:rsid w:val="00277D4A"/>
    <w:rsid w:val="00277F14"/>
    <w:rsid w:val="002805D6"/>
    <w:rsid w:val="002807DD"/>
    <w:rsid w:val="00280E91"/>
    <w:rsid w:val="00281D16"/>
    <w:rsid w:val="00283198"/>
    <w:rsid w:val="00283E26"/>
    <w:rsid w:val="00283F0A"/>
    <w:rsid w:val="002845EA"/>
    <w:rsid w:val="002846B1"/>
    <w:rsid w:val="00284ED2"/>
    <w:rsid w:val="00285B15"/>
    <w:rsid w:val="00286513"/>
    <w:rsid w:val="00286CDB"/>
    <w:rsid w:val="0028726A"/>
    <w:rsid w:val="002909B4"/>
    <w:rsid w:val="0029127F"/>
    <w:rsid w:val="00291919"/>
    <w:rsid w:val="00291EFF"/>
    <w:rsid w:val="002926D4"/>
    <w:rsid w:val="00292A46"/>
    <w:rsid w:val="00293527"/>
    <w:rsid w:val="00293A25"/>
    <w:rsid w:val="00293A76"/>
    <w:rsid w:val="00293B45"/>
    <w:rsid w:val="002941F2"/>
    <w:rsid w:val="00294940"/>
    <w:rsid w:val="00294BD5"/>
    <w:rsid w:val="00294F67"/>
    <w:rsid w:val="00294FFF"/>
    <w:rsid w:val="0029515A"/>
    <w:rsid w:val="002951A1"/>
    <w:rsid w:val="00295AEE"/>
    <w:rsid w:val="00297195"/>
    <w:rsid w:val="00297297"/>
    <w:rsid w:val="0029734E"/>
    <w:rsid w:val="002A058F"/>
    <w:rsid w:val="002A0700"/>
    <w:rsid w:val="002A0C06"/>
    <w:rsid w:val="002A0F45"/>
    <w:rsid w:val="002A10B2"/>
    <w:rsid w:val="002A1FAC"/>
    <w:rsid w:val="002A3146"/>
    <w:rsid w:val="002A3785"/>
    <w:rsid w:val="002A390A"/>
    <w:rsid w:val="002A3FC1"/>
    <w:rsid w:val="002A464D"/>
    <w:rsid w:val="002A4BE0"/>
    <w:rsid w:val="002A600F"/>
    <w:rsid w:val="002A64D8"/>
    <w:rsid w:val="002A665D"/>
    <w:rsid w:val="002A6730"/>
    <w:rsid w:val="002A6EFD"/>
    <w:rsid w:val="002A7380"/>
    <w:rsid w:val="002A76C6"/>
    <w:rsid w:val="002A7A40"/>
    <w:rsid w:val="002A7C6E"/>
    <w:rsid w:val="002B0631"/>
    <w:rsid w:val="002B0AEA"/>
    <w:rsid w:val="002B103D"/>
    <w:rsid w:val="002B121D"/>
    <w:rsid w:val="002B155B"/>
    <w:rsid w:val="002B1ABE"/>
    <w:rsid w:val="002B24A4"/>
    <w:rsid w:val="002B24E8"/>
    <w:rsid w:val="002B32D6"/>
    <w:rsid w:val="002B372D"/>
    <w:rsid w:val="002B3E53"/>
    <w:rsid w:val="002B4149"/>
    <w:rsid w:val="002B4457"/>
    <w:rsid w:val="002B4585"/>
    <w:rsid w:val="002B4FD9"/>
    <w:rsid w:val="002B51FB"/>
    <w:rsid w:val="002B568E"/>
    <w:rsid w:val="002B5F87"/>
    <w:rsid w:val="002B6548"/>
    <w:rsid w:val="002B7388"/>
    <w:rsid w:val="002B7594"/>
    <w:rsid w:val="002C0665"/>
    <w:rsid w:val="002C071B"/>
    <w:rsid w:val="002C0DD6"/>
    <w:rsid w:val="002C1050"/>
    <w:rsid w:val="002C10A0"/>
    <w:rsid w:val="002C12AE"/>
    <w:rsid w:val="002C1982"/>
    <w:rsid w:val="002C1AE5"/>
    <w:rsid w:val="002C1D72"/>
    <w:rsid w:val="002C205F"/>
    <w:rsid w:val="002C2499"/>
    <w:rsid w:val="002C27EB"/>
    <w:rsid w:val="002C2AAB"/>
    <w:rsid w:val="002C2B0F"/>
    <w:rsid w:val="002C32F1"/>
    <w:rsid w:val="002C3CAA"/>
    <w:rsid w:val="002C4DBF"/>
    <w:rsid w:val="002C4FA1"/>
    <w:rsid w:val="002C5710"/>
    <w:rsid w:val="002C5A1D"/>
    <w:rsid w:val="002C605B"/>
    <w:rsid w:val="002C6769"/>
    <w:rsid w:val="002C6CF7"/>
    <w:rsid w:val="002C7037"/>
    <w:rsid w:val="002C7F9B"/>
    <w:rsid w:val="002D02FE"/>
    <w:rsid w:val="002D0E98"/>
    <w:rsid w:val="002D156F"/>
    <w:rsid w:val="002D1AAA"/>
    <w:rsid w:val="002D207D"/>
    <w:rsid w:val="002D20E8"/>
    <w:rsid w:val="002D236D"/>
    <w:rsid w:val="002D3C61"/>
    <w:rsid w:val="002D3E30"/>
    <w:rsid w:val="002D4250"/>
    <w:rsid w:val="002D4347"/>
    <w:rsid w:val="002D4575"/>
    <w:rsid w:val="002D4EEB"/>
    <w:rsid w:val="002D52CC"/>
    <w:rsid w:val="002D5580"/>
    <w:rsid w:val="002D5796"/>
    <w:rsid w:val="002D5CF0"/>
    <w:rsid w:val="002D601F"/>
    <w:rsid w:val="002D60D3"/>
    <w:rsid w:val="002D6A4F"/>
    <w:rsid w:val="002D6F1A"/>
    <w:rsid w:val="002D7D70"/>
    <w:rsid w:val="002E069D"/>
    <w:rsid w:val="002E0768"/>
    <w:rsid w:val="002E07CB"/>
    <w:rsid w:val="002E0877"/>
    <w:rsid w:val="002E1554"/>
    <w:rsid w:val="002E220F"/>
    <w:rsid w:val="002E3165"/>
    <w:rsid w:val="002E399F"/>
    <w:rsid w:val="002E3D9E"/>
    <w:rsid w:val="002E3ED1"/>
    <w:rsid w:val="002E413F"/>
    <w:rsid w:val="002E4305"/>
    <w:rsid w:val="002E4A6E"/>
    <w:rsid w:val="002E51EC"/>
    <w:rsid w:val="002E530A"/>
    <w:rsid w:val="002E531D"/>
    <w:rsid w:val="002E5BEB"/>
    <w:rsid w:val="002E5BF4"/>
    <w:rsid w:val="002E5FDA"/>
    <w:rsid w:val="002E61C0"/>
    <w:rsid w:val="002E7097"/>
    <w:rsid w:val="002E727E"/>
    <w:rsid w:val="002E7418"/>
    <w:rsid w:val="002E7E9C"/>
    <w:rsid w:val="002E7EE1"/>
    <w:rsid w:val="002F0989"/>
    <w:rsid w:val="002F1AB3"/>
    <w:rsid w:val="002F1F78"/>
    <w:rsid w:val="002F2045"/>
    <w:rsid w:val="002F2657"/>
    <w:rsid w:val="002F2A55"/>
    <w:rsid w:val="002F2B23"/>
    <w:rsid w:val="002F32C9"/>
    <w:rsid w:val="002F35FE"/>
    <w:rsid w:val="002F4914"/>
    <w:rsid w:val="002F49F9"/>
    <w:rsid w:val="002F6164"/>
    <w:rsid w:val="002F6FA0"/>
    <w:rsid w:val="002F7000"/>
    <w:rsid w:val="002F7391"/>
    <w:rsid w:val="002F7A7E"/>
    <w:rsid w:val="00300146"/>
    <w:rsid w:val="00301193"/>
    <w:rsid w:val="0030129D"/>
    <w:rsid w:val="00301EBE"/>
    <w:rsid w:val="00301FDD"/>
    <w:rsid w:val="00302A3A"/>
    <w:rsid w:val="00303732"/>
    <w:rsid w:val="003041A8"/>
    <w:rsid w:val="00304237"/>
    <w:rsid w:val="00304436"/>
    <w:rsid w:val="00304D64"/>
    <w:rsid w:val="003053EF"/>
    <w:rsid w:val="00305944"/>
    <w:rsid w:val="00305E59"/>
    <w:rsid w:val="00305F6D"/>
    <w:rsid w:val="003064D4"/>
    <w:rsid w:val="003065C4"/>
    <w:rsid w:val="0030690E"/>
    <w:rsid w:val="00306C33"/>
    <w:rsid w:val="00307F3C"/>
    <w:rsid w:val="003101E4"/>
    <w:rsid w:val="00310A82"/>
    <w:rsid w:val="00310B6E"/>
    <w:rsid w:val="00310C8A"/>
    <w:rsid w:val="00310CF3"/>
    <w:rsid w:val="00310E9A"/>
    <w:rsid w:val="00310ED2"/>
    <w:rsid w:val="00311076"/>
    <w:rsid w:val="00311819"/>
    <w:rsid w:val="00311DD0"/>
    <w:rsid w:val="003122C6"/>
    <w:rsid w:val="003141B6"/>
    <w:rsid w:val="00314477"/>
    <w:rsid w:val="00316381"/>
    <w:rsid w:val="003163A5"/>
    <w:rsid w:val="003169A4"/>
    <w:rsid w:val="00317BD2"/>
    <w:rsid w:val="0032047E"/>
    <w:rsid w:val="0032071C"/>
    <w:rsid w:val="00320EB6"/>
    <w:rsid w:val="00321A56"/>
    <w:rsid w:val="00321B20"/>
    <w:rsid w:val="003240F7"/>
    <w:rsid w:val="00325043"/>
    <w:rsid w:val="00325523"/>
    <w:rsid w:val="00325546"/>
    <w:rsid w:val="003259C5"/>
    <w:rsid w:val="00325B90"/>
    <w:rsid w:val="00325CC0"/>
    <w:rsid w:val="00326507"/>
    <w:rsid w:val="003267C8"/>
    <w:rsid w:val="00326DBF"/>
    <w:rsid w:val="00327291"/>
    <w:rsid w:val="00327436"/>
    <w:rsid w:val="0033253D"/>
    <w:rsid w:val="00333314"/>
    <w:rsid w:val="0033380F"/>
    <w:rsid w:val="00333B85"/>
    <w:rsid w:val="00333D83"/>
    <w:rsid w:val="00334564"/>
    <w:rsid w:val="0033460C"/>
    <w:rsid w:val="00334689"/>
    <w:rsid w:val="003347CE"/>
    <w:rsid w:val="0033571F"/>
    <w:rsid w:val="00335C2A"/>
    <w:rsid w:val="00335D2A"/>
    <w:rsid w:val="00335DAA"/>
    <w:rsid w:val="00336709"/>
    <w:rsid w:val="003369A4"/>
    <w:rsid w:val="00336F9A"/>
    <w:rsid w:val="0033740E"/>
    <w:rsid w:val="00337C99"/>
    <w:rsid w:val="00340083"/>
    <w:rsid w:val="00340659"/>
    <w:rsid w:val="003414F9"/>
    <w:rsid w:val="00341747"/>
    <w:rsid w:val="00341A74"/>
    <w:rsid w:val="00341D7A"/>
    <w:rsid w:val="00341ED4"/>
    <w:rsid w:val="0034272D"/>
    <w:rsid w:val="003427DF"/>
    <w:rsid w:val="003436A5"/>
    <w:rsid w:val="00344E49"/>
    <w:rsid w:val="00345909"/>
    <w:rsid w:val="0034600C"/>
    <w:rsid w:val="003468B8"/>
    <w:rsid w:val="00346B10"/>
    <w:rsid w:val="00347499"/>
    <w:rsid w:val="003475E1"/>
    <w:rsid w:val="0034777A"/>
    <w:rsid w:val="003500D1"/>
    <w:rsid w:val="00350210"/>
    <w:rsid w:val="00350AC4"/>
    <w:rsid w:val="00351A22"/>
    <w:rsid w:val="003522AE"/>
    <w:rsid w:val="003529EA"/>
    <w:rsid w:val="00352DB8"/>
    <w:rsid w:val="0035482E"/>
    <w:rsid w:val="00354AEF"/>
    <w:rsid w:val="0035555B"/>
    <w:rsid w:val="00355B51"/>
    <w:rsid w:val="0035631F"/>
    <w:rsid w:val="00356463"/>
    <w:rsid w:val="00356BF3"/>
    <w:rsid w:val="00356E06"/>
    <w:rsid w:val="003572A0"/>
    <w:rsid w:val="003572EA"/>
    <w:rsid w:val="003579C1"/>
    <w:rsid w:val="00357A33"/>
    <w:rsid w:val="00357AA2"/>
    <w:rsid w:val="00357D48"/>
    <w:rsid w:val="00357E1B"/>
    <w:rsid w:val="003605D5"/>
    <w:rsid w:val="00360CF1"/>
    <w:rsid w:val="0036230B"/>
    <w:rsid w:val="003624C3"/>
    <w:rsid w:val="003629F7"/>
    <w:rsid w:val="00362C3A"/>
    <w:rsid w:val="00363298"/>
    <w:rsid w:val="00363335"/>
    <w:rsid w:val="00363627"/>
    <w:rsid w:val="00363E98"/>
    <w:rsid w:val="00364E7A"/>
    <w:rsid w:val="003650BC"/>
    <w:rsid w:val="003650C5"/>
    <w:rsid w:val="0036520F"/>
    <w:rsid w:val="0036534A"/>
    <w:rsid w:val="003653B7"/>
    <w:rsid w:val="00365632"/>
    <w:rsid w:val="00366698"/>
    <w:rsid w:val="00366C4E"/>
    <w:rsid w:val="00367A9A"/>
    <w:rsid w:val="00367F26"/>
    <w:rsid w:val="003704F8"/>
    <w:rsid w:val="00370ECD"/>
    <w:rsid w:val="0037177E"/>
    <w:rsid w:val="003717D2"/>
    <w:rsid w:val="00372C2B"/>
    <w:rsid w:val="00372C67"/>
    <w:rsid w:val="00372D7E"/>
    <w:rsid w:val="00372FAD"/>
    <w:rsid w:val="0037329F"/>
    <w:rsid w:val="00373EC9"/>
    <w:rsid w:val="00374EAE"/>
    <w:rsid w:val="00374F4A"/>
    <w:rsid w:val="00374F5C"/>
    <w:rsid w:val="00375205"/>
    <w:rsid w:val="003755FD"/>
    <w:rsid w:val="00375987"/>
    <w:rsid w:val="00375D38"/>
    <w:rsid w:val="00375E5E"/>
    <w:rsid w:val="00375FD2"/>
    <w:rsid w:val="003760B7"/>
    <w:rsid w:val="00376924"/>
    <w:rsid w:val="00376A9D"/>
    <w:rsid w:val="00376F24"/>
    <w:rsid w:val="00377627"/>
    <w:rsid w:val="00377976"/>
    <w:rsid w:val="00377A01"/>
    <w:rsid w:val="00377A47"/>
    <w:rsid w:val="003802B8"/>
    <w:rsid w:val="00380721"/>
    <w:rsid w:val="00380AEB"/>
    <w:rsid w:val="00381658"/>
    <w:rsid w:val="00381E92"/>
    <w:rsid w:val="003823BA"/>
    <w:rsid w:val="0038256B"/>
    <w:rsid w:val="00382B60"/>
    <w:rsid w:val="0038317B"/>
    <w:rsid w:val="00383467"/>
    <w:rsid w:val="0038400D"/>
    <w:rsid w:val="0038438D"/>
    <w:rsid w:val="0038517B"/>
    <w:rsid w:val="00385C27"/>
    <w:rsid w:val="0038674A"/>
    <w:rsid w:val="00386E4B"/>
    <w:rsid w:val="003871DA"/>
    <w:rsid w:val="00387BD3"/>
    <w:rsid w:val="00390FD4"/>
    <w:rsid w:val="00391276"/>
    <w:rsid w:val="003912B8"/>
    <w:rsid w:val="0039134D"/>
    <w:rsid w:val="00391E56"/>
    <w:rsid w:val="00391F90"/>
    <w:rsid w:val="00392525"/>
    <w:rsid w:val="0039338D"/>
    <w:rsid w:val="003946B4"/>
    <w:rsid w:val="00394990"/>
    <w:rsid w:val="003949A5"/>
    <w:rsid w:val="0039582D"/>
    <w:rsid w:val="00395B34"/>
    <w:rsid w:val="00395B45"/>
    <w:rsid w:val="00395D6D"/>
    <w:rsid w:val="003960EA"/>
    <w:rsid w:val="0039646A"/>
    <w:rsid w:val="00396C8F"/>
    <w:rsid w:val="00396D60"/>
    <w:rsid w:val="00396EDB"/>
    <w:rsid w:val="003972CC"/>
    <w:rsid w:val="00397DAB"/>
    <w:rsid w:val="00397DC0"/>
    <w:rsid w:val="003A0225"/>
    <w:rsid w:val="003A0A31"/>
    <w:rsid w:val="003A145D"/>
    <w:rsid w:val="003A1A43"/>
    <w:rsid w:val="003A1EBB"/>
    <w:rsid w:val="003A2BE0"/>
    <w:rsid w:val="003A2D11"/>
    <w:rsid w:val="003A337D"/>
    <w:rsid w:val="003A39AC"/>
    <w:rsid w:val="003A45B5"/>
    <w:rsid w:val="003A5049"/>
    <w:rsid w:val="003A54B9"/>
    <w:rsid w:val="003A5533"/>
    <w:rsid w:val="003A62A4"/>
    <w:rsid w:val="003A645E"/>
    <w:rsid w:val="003A6791"/>
    <w:rsid w:val="003A734A"/>
    <w:rsid w:val="003A7B6D"/>
    <w:rsid w:val="003B0D6E"/>
    <w:rsid w:val="003B1A3A"/>
    <w:rsid w:val="003B1FC0"/>
    <w:rsid w:val="003B2247"/>
    <w:rsid w:val="003B2E7E"/>
    <w:rsid w:val="003B2F27"/>
    <w:rsid w:val="003B3302"/>
    <w:rsid w:val="003B3A13"/>
    <w:rsid w:val="003B3E74"/>
    <w:rsid w:val="003B44B1"/>
    <w:rsid w:val="003B4A74"/>
    <w:rsid w:val="003B585C"/>
    <w:rsid w:val="003B5B5B"/>
    <w:rsid w:val="003B60D5"/>
    <w:rsid w:val="003B644B"/>
    <w:rsid w:val="003B6791"/>
    <w:rsid w:val="003B681E"/>
    <w:rsid w:val="003B6B6A"/>
    <w:rsid w:val="003B7086"/>
    <w:rsid w:val="003B72E7"/>
    <w:rsid w:val="003B7D9D"/>
    <w:rsid w:val="003C01F2"/>
    <w:rsid w:val="003C09CC"/>
    <w:rsid w:val="003C11FC"/>
    <w:rsid w:val="003C1322"/>
    <w:rsid w:val="003C14BE"/>
    <w:rsid w:val="003C202C"/>
    <w:rsid w:val="003C26A8"/>
    <w:rsid w:val="003C29C6"/>
    <w:rsid w:val="003C2B7E"/>
    <w:rsid w:val="003C2BAE"/>
    <w:rsid w:val="003C2BDB"/>
    <w:rsid w:val="003C2BDC"/>
    <w:rsid w:val="003C2C15"/>
    <w:rsid w:val="003C3660"/>
    <w:rsid w:val="003C3E7A"/>
    <w:rsid w:val="003C4CAC"/>
    <w:rsid w:val="003C53D4"/>
    <w:rsid w:val="003C56A3"/>
    <w:rsid w:val="003C5795"/>
    <w:rsid w:val="003C5E16"/>
    <w:rsid w:val="003C61D5"/>
    <w:rsid w:val="003C670C"/>
    <w:rsid w:val="003C6A92"/>
    <w:rsid w:val="003C6D42"/>
    <w:rsid w:val="003C7160"/>
    <w:rsid w:val="003D0075"/>
    <w:rsid w:val="003D08B6"/>
    <w:rsid w:val="003D0E3C"/>
    <w:rsid w:val="003D14E9"/>
    <w:rsid w:val="003D1CF4"/>
    <w:rsid w:val="003D2166"/>
    <w:rsid w:val="003D2234"/>
    <w:rsid w:val="003D290D"/>
    <w:rsid w:val="003D2FE2"/>
    <w:rsid w:val="003D3420"/>
    <w:rsid w:val="003D3964"/>
    <w:rsid w:val="003D4372"/>
    <w:rsid w:val="003D4E61"/>
    <w:rsid w:val="003D56A5"/>
    <w:rsid w:val="003D5867"/>
    <w:rsid w:val="003D64BD"/>
    <w:rsid w:val="003D6D49"/>
    <w:rsid w:val="003D7720"/>
    <w:rsid w:val="003D7F8E"/>
    <w:rsid w:val="003E01D5"/>
    <w:rsid w:val="003E029A"/>
    <w:rsid w:val="003E077D"/>
    <w:rsid w:val="003E0A5B"/>
    <w:rsid w:val="003E1421"/>
    <w:rsid w:val="003E194D"/>
    <w:rsid w:val="003E1BE2"/>
    <w:rsid w:val="003E1D73"/>
    <w:rsid w:val="003E1D9D"/>
    <w:rsid w:val="003E1FF9"/>
    <w:rsid w:val="003E27E4"/>
    <w:rsid w:val="003E2931"/>
    <w:rsid w:val="003E2F0C"/>
    <w:rsid w:val="003E3996"/>
    <w:rsid w:val="003E3B26"/>
    <w:rsid w:val="003E3FD0"/>
    <w:rsid w:val="003E40A7"/>
    <w:rsid w:val="003E4184"/>
    <w:rsid w:val="003E4A66"/>
    <w:rsid w:val="003E5D5B"/>
    <w:rsid w:val="003E6971"/>
    <w:rsid w:val="003E6EFE"/>
    <w:rsid w:val="003E6F1D"/>
    <w:rsid w:val="003E7802"/>
    <w:rsid w:val="003F0293"/>
    <w:rsid w:val="003F1048"/>
    <w:rsid w:val="003F12F8"/>
    <w:rsid w:val="003F1EEA"/>
    <w:rsid w:val="003F208A"/>
    <w:rsid w:val="003F264A"/>
    <w:rsid w:val="003F28E4"/>
    <w:rsid w:val="003F2B0A"/>
    <w:rsid w:val="003F300B"/>
    <w:rsid w:val="003F3FE8"/>
    <w:rsid w:val="003F4583"/>
    <w:rsid w:val="003F4C5E"/>
    <w:rsid w:val="003F6471"/>
    <w:rsid w:val="003F66A5"/>
    <w:rsid w:val="003F69E4"/>
    <w:rsid w:val="003F6CF8"/>
    <w:rsid w:val="003F70BF"/>
    <w:rsid w:val="003F762C"/>
    <w:rsid w:val="003F7B41"/>
    <w:rsid w:val="003F7E45"/>
    <w:rsid w:val="003F7F2F"/>
    <w:rsid w:val="0040112D"/>
    <w:rsid w:val="00401B30"/>
    <w:rsid w:val="00401BA5"/>
    <w:rsid w:val="00402941"/>
    <w:rsid w:val="00402BC3"/>
    <w:rsid w:val="00403109"/>
    <w:rsid w:val="0040346A"/>
    <w:rsid w:val="00404854"/>
    <w:rsid w:val="00404C1E"/>
    <w:rsid w:val="00405194"/>
    <w:rsid w:val="004055C1"/>
    <w:rsid w:val="00405996"/>
    <w:rsid w:val="00406847"/>
    <w:rsid w:val="004068F5"/>
    <w:rsid w:val="004072C8"/>
    <w:rsid w:val="0040761D"/>
    <w:rsid w:val="00407B0C"/>
    <w:rsid w:val="0041023E"/>
    <w:rsid w:val="0041043D"/>
    <w:rsid w:val="004110AC"/>
    <w:rsid w:val="004116A0"/>
    <w:rsid w:val="00411B5C"/>
    <w:rsid w:val="00411D9D"/>
    <w:rsid w:val="00413390"/>
    <w:rsid w:val="00413595"/>
    <w:rsid w:val="00414771"/>
    <w:rsid w:val="00415858"/>
    <w:rsid w:val="00416F1E"/>
    <w:rsid w:val="0041739A"/>
    <w:rsid w:val="004173A6"/>
    <w:rsid w:val="004175B6"/>
    <w:rsid w:val="00417E48"/>
    <w:rsid w:val="00417F33"/>
    <w:rsid w:val="00421AEB"/>
    <w:rsid w:val="00422802"/>
    <w:rsid w:val="004233B1"/>
    <w:rsid w:val="004234D0"/>
    <w:rsid w:val="00423B3F"/>
    <w:rsid w:val="00427EAA"/>
    <w:rsid w:val="00431998"/>
    <w:rsid w:val="004320F2"/>
    <w:rsid w:val="00432FEC"/>
    <w:rsid w:val="00434072"/>
    <w:rsid w:val="00434D1C"/>
    <w:rsid w:val="0043558D"/>
    <w:rsid w:val="004361D6"/>
    <w:rsid w:val="0043641B"/>
    <w:rsid w:val="0043662A"/>
    <w:rsid w:val="00436DF8"/>
    <w:rsid w:val="004373E3"/>
    <w:rsid w:val="00437C09"/>
    <w:rsid w:val="00437CDB"/>
    <w:rsid w:val="00440390"/>
    <w:rsid w:val="004403A7"/>
    <w:rsid w:val="004409B1"/>
    <w:rsid w:val="00440D09"/>
    <w:rsid w:val="00440ED2"/>
    <w:rsid w:val="00441011"/>
    <w:rsid w:val="004413A5"/>
    <w:rsid w:val="004415DA"/>
    <w:rsid w:val="00441CC1"/>
    <w:rsid w:val="00441D5A"/>
    <w:rsid w:val="00441F35"/>
    <w:rsid w:val="004423D6"/>
    <w:rsid w:val="00442D0D"/>
    <w:rsid w:val="0044312F"/>
    <w:rsid w:val="00443208"/>
    <w:rsid w:val="00443317"/>
    <w:rsid w:val="00443A55"/>
    <w:rsid w:val="00443B50"/>
    <w:rsid w:val="00443B7A"/>
    <w:rsid w:val="00444026"/>
    <w:rsid w:val="00444069"/>
    <w:rsid w:val="004443C5"/>
    <w:rsid w:val="00444E87"/>
    <w:rsid w:val="0044556F"/>
    <w:rsid w:val="0044636C"/>
    <w:rsid w:val="0044660E"/>
    <w:rsid w:val="004466B7"/>
    <w:rsid w:val="00447373"/>
    <w:rsid w:val="004477E1"/>
    <w:rsid w:val="00447808"/>
    <w:rsid w:val="00447887"/>
    <w:rsid w:val="00447B76"/>
    <w:rsid w:val="00447FFD"/>
    <w:rsid w:val="004504F0"/>
    <w:rsid w:val="00450C30"/>
    <w:rsid w:val="004521BB"/>
    <w:rsid w:val="00452896"/>
    <w:rsid w:val="00452FD4"/>
    <w:rsid w:val="00454D73"/>
    <w:rsid w:val="0045525D"/>
    <w:rsid w:val="004553CA"/>
    <w:rsid w:val="0045582A"/>
    <w:rsid w:val="0045669A"/>
    <w:rsid w:val="00456B02"/>
    <w:rsid w:val="0045715B"/>
    <w:rsid w:val="00457745"/>
    <w:rsid w:val="00460CA5"/>
    <w:rsid w:val="004616FB"/>
    <w:rsid w:val="0046186C"/>
    <w:rsid w:val="0046188C"/>
    <w:rsid w:val="004623A3"/>
    <w:rsid w:val="00462504"/>
    <w:rsid w:val="00462C2B"/>
    <w:rsid w:val="00462E00"/>
    <w:rsid w:val="00463606"/>
    <w:rsid w:val="004636DA"/>
    <w:rsid w:val="00463B0B"/>
    <w:rsid w:val="00464693"/>
    <w:rsid w:val="0046481A"/>
    <w:rsid w:val="00464872"/>
    <w:rsid w:val="00464D3A"/>
    <w:rsid w:val="00464DA7"/>
    <w:rsid w:val="0046522E"/>
    <w:rsid w:val="0046586E"/>
    <w:rsid w:val="004658D8"/>
    <w:rsid w:val="00466714"/>
    <w:rsid w:val="00466F7A"/>
    <w:rsid w:val="004672FC"/>
    <w:rsid w:val="00467B47"/>
    <w:rsid w:val="00467CF1"/>
    <w:rsid w:val="00467E75"/>
    <w:rsid w:val="004701DE"/>
    <w:rsid w:val="004705A8"/>
    <w:rsid w:val="00470B0D"/>
    <w:rsid w:val="0047117B"/>
    <w:rsid w:val="00471867"/>
    <w:rsid w:val="004722BC"/>
    <w:rsid w:val="0047258C"/>
    <w:rsid w:val="00472963"/>
    <w:rsid w:val="00472E68"/>
    <w:rsid w:val="00473250"/>
    <w:rsid w:val="00473CF5"/>
    <w:rsid w:val="004749BD"/>
    <w:rsid w:val="00475591"/>
    <w:rsid w:val="00475DA7"/>
    <w:rsid w:val="0047619C"/>
    <w:rsid w:val="00476A47"/>
    <w:rsid w:val="004775ED"/>
    <w:rsid w:val="00477E9F"/>
    <w:rsid w:val="00480162"/>
    <w:rsid w:val="0048059F"/>
    <w:rsid w:val="00480924"/>
    <w:rsid w:val="004813B3"/>
    <w:rsid w:val="00482083"/>
    <w:rsid w:val="004834BA"/>
    <w:rsid w:val="00483944"/>
    <w:rsid w:val="0048419C"/>
    <w:rsid w:val="00484FED"/>
    <w:rsid w:val="004859E2"/>
    <w:rsid w:val="00486B55"/>
    <w:rsid w:val="00487402"/>
    <w:rsid w:val="004874EC"/>
    <w:rsid w:val="00490743"/>
    <w:rsid w:val="004929E4"/>
    <w:rsid w:val="0049317C"/>
    <w:rsid w:val="0049374F"/>
    <w:rsid w:val="00493AF9"/>
    <w:rsid w:val="00493CC7"/>
    <w:rsid w:val="004955FC"/>
    <w:rsid w:val="0049623A"/>
    <w:rsid w:val="0049655D"/>
    <w:rsid w:val="00496D82"/>
    <w:rsid w:val="004974D8"/>
    <w:rsid w:val="00497B03"/>
    <w:rsid w:val="004A0302"/>
    <w:rsid w:val="004A0321"/>
    <w:rsid w:val="004A1734"/>
    <w:rsid w:val="004A1C5D"/>
    <w:rsid w:val="004A1D23"/>
    <w:rsid w:val="004A2400"/>
    <w:rsid w:val="004A262A"/>
    <w:rsid w:val="004A3051"/>
    <w:rsid w:val="004A4195"/>
    <w:rsid w:val="004A48AA"/>
    <w:rsid w:val="004A51CE"/>
    <w:rsid w:val="004A5CAF"/>
    <w:rsid w:val="004A6204"/>
    <w:rsid w:val="004A6750"/>
    <w:rsid w:val="004A6815"/>
    <w:rsid w:val="004A712A"/>
    <w:rsid w:val="004A7722"/>
    <w:rsid w:val="004A798D"/>
    <w:rsid w:val="004B0C9E"/>
    <w:rsid w:val="004B2363"/>
    <w:rsid w:val="004B2714"/>
    <w:rsid w:val="004B28E1"/>
    <w:rsid w:val="004B2DBD"/>
    <w:rsid w:val="004B2F56"/>
    <w:rsid w:val="004B383E"/>
    <w:rsid w:val="004B4580"/>
    <w:rsid w:val="004B4B72"/>
    <w:rsid w:val="004B4D36"/>
    <w:rsid w:val="004B5522"/>
    <w:rsid w:val="004B60F5"/>
    <w:rsid w:val="004B61C2"/>
    <w:rsid w:val="004B6552"/>
    <w:rsid w:val="004B6A49"/>
    <w:rsid w:val="004B6D52"/>
    <w:rsid w:val="004B7B69"/>
    <w:rsid w:val="004B7F02"/>
    <w:rsid w:val="004C0E39"/>
    <w:rsid w:val="004C17D2"/>
    <w:rsid w:val="004C1D9B"/>
    <w:rsid w:val="004C217A"/>
    <w:rsid w:val="004C3205"/>
    <w:rsid w:val="004C3803"/>
    <w:rsid w:val="004C5CF3"/>
    <w:rsid w:val="004C73D9"/>
    <w:rsid w:val="004C78E7"/>
    <w:rsid w:val="004D0281"/>
    <w:rsid w:val="004D0297"/>
    <w:rsid w:val="004D07E4"/>
    <w:rsid w:val="004D0AE2"/>
    <w:rsid w:val="004D0EA7"/>
    <w:rsid w:val="004D141D"/>
    <w:rsid w:val="004D1746"/>
    <w:rsid w:val="004D1C32"/>
    <w:rsid w:val="004D1E87"/>
    <w:rsid w:val="004D2727"/>
    <w:rsid w:val="004D28BA"/>
    <w:rsid w:val="004D28ED"/>
    <w:rsid w:val="004D2B0B"/>
    <w:rsid w:val="004D2B4B"/>
    <w:rsid w:val="004D31CE"/>
    <w:rsid w:val="004D49BD"/>
    <w:rsid w:val="004D5671"/>
    <w:rsid w:val="004D5FF6"/>
    <w:rsid w:val="004D6035"/>
    <w:rsid w:val="004D6073"/>
    <w:rsid w:val="004D64A9"/>
    <w:rsid w:val="004D66A2"/>
    <w:rsid w:val="004D7784"/>
    <w:rsid w:val="004D77AD"/>
    <w:rsid w:val="004E037F"/>
    <w:rsid w:val="004E0B7B"/>
    <w:rsid w:val="004E144F"/>
    <w:rsid w:val="004E1503"/>
    <w:rsid w:val="004E1977"/>
    <w:rsid w:val="004E1B0A"/>
    <w:rsid w:val="004E1C69"/>
    <w:rsid w:val="004E1C8E"/>
    <w:rsid w:val="004E27C5"/>
    <w:rsid w:val="004E2FC6"/>
    <w:rsid w:val="004E42CF"/>
    <w:rsid w:val="004E442C"/>
    <w:rsid w:val="004E4AC1"/>
    <w:rsid w:val="004E51A8"/>
    <w:rsid w:val="004E54F5"/>
    <w:rsid w:val="004E5843"/>
    <w:rsid w:val="004E6A12"/>
    <w:rsid w:val="004E6E9A"/>
    <w:rsid w:val="004E7893"/>
    <w:rsid w:val="004F09B2"/>
    <w:rsid w:val="004F0CAA"/>
    <w:rsid w:val="004F11E3"/>
    <w:rsid w:val="004F1B04"/>
    <w:rsid w:val="004F2130"/>
    <w:rsid w:val="004F2639"/>
    <w:rsid w:val="004F2BE7"/>
    <w:rsid w:val="004F2DB3"/>
    <w:rsid w:val="004F2E2A"/>
    <w:rsid w:val="004F30DA"/>
    <w:rsid w:val="004F3B83"/>
    <w:rsid w:val="004F3C4E"/>
    <w:rsid w:val="004F4C59"/>
    <w:rsid w:val="004F4D14"/>
    <w:rsid w:val="004F5190"/>
    <w:rsid w:val="004F5518"/>
    <w:rsid w:val="004F5616"/>
    <w:rsid w:val="004F588C"/>
    <w:rsid w:val="004F5DAD"/>
    <w:rsid w:val="004F709A"/>
    <w:rsid w:val="004F78B4"/>
    <w:rsid w:val="004F78EF"/>
    <w:rsid w:val="004F7933"/>
    <w:rsid w:val="00500CE1"/>
    <w:rsid w:val="00501516"/>
    <w:rsid w:val="0050161D"/>
    <w:rsid w:val="005020A2"/>
    <w:rsid w:val="00502397"/>
    <w:rsid w:val="005024D2"/>
    <w:rsid w:val="00503288"/>
    <w:rsid w:val="005033D2"/>
    <w:rsid w:val="00503411"/>
    <w:rsid w:val="00503B90"/>
    <w:rsid w:val="00503BFB"/>
    <w:rsid w:val="00504133"/>
    <w:rsid w:val="00506832"/>
    <w:rsid w:val="00507FEA"/>
    <w:rsid w:val="00510110"/>
    <w:rsid w:val="00510176"/>
    <w:rsid w:val="005105FA"/>
    <w:rsid w:val="005106CC"/>
    <w:rsid w:val="00510CB7"/>
    <w:rsid w:val="005111C3"/>
    <w:rsid w:val="005114D0"/>
    <w:rsid w:val="00511941"/>
    <w:rsid w:val="00511966"/>
    <w:rsid w:val="00511D8D"/>
    <w:rsid w:val="0051223D"/>
    <w:rsid w:val="00512292"/>
    <w:rsid w:val="00512D1F"/>
    <w:rsid w:val="00512DDB"/>
    <w:rsid w:val="00513C9C"/>
    <w:rsid w:val="00514016"/>
    <w:rsid w:val="00514B2A"/>
    <w:rsid w:val="0051520A"/>
    <w:rsid w:val="005162B1"/>
    <w:rsid w:val="005167C7"/>
    <w:rsid w:val="005169CF"/>
    <w:rsid w:val="00516DDC"/>
    <w:rsid w:val="005170F3"/>
    <w:rsid w:val="00520445"/>
    <w:rsid w:val="0052057E"/>
    <w:rsid w:val="00520BDB"/>
    <w:rsid w:val="00520E81"/>
    <w:rsid w:val="00520F57"/>
    <w:rsid w:val="005215E3"/>
    <w:rsid w:val="005216EB"/>
    <w:rsid w:val="00521B22"/>
    <w:rsid w:val="00521B59"/>
    <w:rsid w:val="005230A8"/>
    <w:rsid w:val="00523563"/>
    <w:rsid w:val="0052367F"/>
    <w:rsid w:val="005236FD"/>
    <w:rsid w:val="00524982"/>
    <w:rsid w:val="00524D3D"/>
    <w:rsid w:val="00524DDF"/>
    <w:rsid w:val="00524EFA"/>
    <w:rsid w:val="005250B5"/>
    <w:rsid w:val="005250C2"/>
    <w:rsid w:val="0052546C"/>
    <w:rsid w:val="00525AFA"/>
    <w:rsid w:val="00525BD2"/>
    <w:rsid w:val="0052601D"/>
    <w:rsid w:val="00526352"/>
    <w:rsid w:val="00526C15"/>
    <w:rsid w:val="00530C17"/>
    <w:rsid w:val="00530DA1"/>
    <w:rsid w:val="00530F97"/>
    <w:rsid w:val="0053262C"/>
    <w:rsid w:val="00532EDD"/>
    <w:rsid w:val="00533989"/>
    <w:rsid w:val="00534395"/>
    <w:rsid w:val="00534468"/>
    <w:rsid w:val="00535618"/>
    <w:rsid w:val="005358B6"/>
    <w:rsid w:val="005358F5"/>
    <w:rsid w:val="00535C30"/>
    <w:rsid w:val="00536021"/>
    <w:rsid w:val="00536235"/>
    <w:rsid w:val="00536BFB"/>
    <w:rsid w:val="00536FD1"/>
    <w:rsid w:val="005370DC"/>
    <w:rsid w:val="00537173"/>
    <w:rsid w:val="005372A4"/>
    <w:rsid w:val="005378EA"/>
    <w:rsid w:val="00537D28"/>
    <w:rsid w:val="00537E15"/>
    <w:rsid w:val="00537F47"/>
    <w:rsid w:val="00540468"/>
    <w:rsid w:val="005409F4"/>
    <w:rsid w:val="00540C10"/>
    <w:rsid w:val="00540D68"/>
    <w:rsid w:val="00541313"/>
    <w:rsid w:val="00541390"/>
    <w:rsid w:val="00541A22"/>
    <w:rsid w:val="0054203B"/>
    <w:rsid w:val="005422AF"/>
    <w:rsid w:val="00542491"/>
    <w:rsid w:val="00542756"/>
    <w:rsid w:val="00543262"/>
    <w:rsid w:val="00543BAE"/>
    <w:rsid w:val="00544728"/>
    <w:rsid w:val="00544D9F"/>
    <w:rsid w:val="00544DC8"/>
    <w:rsid w:val="005457B4"/>
    <w:rsid w:val="00545F4E"/>
    <w:rsid w:val="0054752B"/>
    <w:rsid w:val="005476EA"/>
    <w:rsid w:val="00547E62"/>
    <w:rsid w:val="005500CE"/>
    <w:rsid w:val="00550165"/>
    <w:rsid w:val="00550A62"/>
    <w:rsid w:val="00551887"/>
    <w:rsid w:val="005525A4"/>
    <w:rsid w:val="00552934"/>
    <w:rsid w:val="00552D6E"/>
    <w:rsid w:val="00552D83"/>
    <w:rsid w:val="00553098"/>
    <w:rsid w:val="005537E1"/>
    <w:rsid w:val="005537F6"/>
    <w:rsid w:val="00553DFD"/>
    <w:rsid w:val="005544AC"/>
    <w:rsid w:val="00554D44"/>
    <w:rsid w:val="0055623A"/>
    <w:rsid w:val="00556285"/>
    <w:rsid w:val="005563D9"/>
    <w:rsid w:val="005572B0"/>
    <w:rsid w:val="005578C9"/>
    <w:rsid w:val="00557E3D"/>
    <w:rsid w:val="00561AD9"/>
    <w:rsid w:val="0056235A"/>
    <w:rsid w:val="00562EB1"/>
    <w:rsid w:val="0056331A"/>
    <w:rsid w:val="005639B0"/>
    <w:rsid w:val="00564543"/>
    <w:rsid w:val="005646FC"/>
    <w:rsid w:val="00564909"/>
    <w:rsid w:val="0056625A"/>
    <w:rsid w:val="00566D4F"/>
    <w:rsid w:val="00567040"/>
    <w:rsid w:val="005672B4"/>
    <w:rsid w:val="005676BC"/>
    <w:rsid w:val="00567893"/>
    <w:rsid w:val="00567BD7"/>
    <w:rsid w:val="005716B8"/>
    <w:rsid w:val="00571702"/>
    <w:rsid w:val="00571EEE"/>
    <w:rsid w:val="00571F29"/>
    <w:rsid w:val="005739AB"/>
    <w:rsid w:val="005744FC"/>
    <w:rsid w:val="00575C75"/>
    <w:rsid w:val="0057602A"/>
    <w:rsid w:val="00576B25"/>
    <w:rsid w:val="00577582"/>
    <w:rsid w:val="0058005B"/>
    <w:rsid w:val="00580BE7"/>
    <w:rsid w:val="00580F33"/>
    <w:rsid w:val="00581057"/>
    <w:rsid w:val="005816AA"/>
    <w:rsid w:val="0058298C"/>
    <w:rsid w:val="00582E63"/>
    <w:rsid w:val="00582FEB"/>
    <w:rsid w:val="00583092"/>
    <w:rsid w:val="00583117"/>
    <w:rsid w:val="0058395E"/>
    <w:rsid w:val="00584166"/>
    <w:rsid w:val="0058416D"/>
    <w:rsid w:val="00584A70"/>
    <w:rsid w:val="005856C5"/>
    <w:rsid w:val="00585DD4"/>
    <w:rsid w:val="00585E16"/>
    <w:rsid w:val="0058644D"/>
    <w:rsid w:val="00587072"/>
    <w:rsid w:val="005876A3"/>
    <w:rsid w:val="005900F2"/>
    <w:rsid w:val="00590D1B"/>
    <w:rsid w:val="0059147F"/>
    <w:rsid w:val="0059159E"/>
    <w:rsid w:val="0059188B"/>
    <w:rsid w:val="005918A4"/>
    <w:rsid w:val="00592457"/>
    <w:rsid w:val="00592A50"/>
    <w:rsid w:val="00592F35"/>
    <w:rsid w:val="005939DE"/>
    <w:rsid w:val="00593B80"/>
    <w:rsid w:val="00593E76"/>
    <w:rsid w:val="00594C31"/>
    <w:rsid w:val="00594FEE"/>
    <w:rsid w:val="005953F4"/>
    <w:rsid w:val="00595DFD"/>
    <w:rsid w:val="005960B4"/>
    <w:rsid w:val="0059636E"/>
    <w:rsid w:val="00596744"/>
    <w:rsid w:val="00596FF8"/>
    <w:rsid w:val="0059705D"/>
    <w:rsid w:val="0059727B"/>
    <w:rsid w:val="005A1236"/>
    <w:rsid w:val="005A2B4E"/>
    <w:rsid w:val="005A2C26"/>
    <w:rsid w:val="005A3009"/>
    <w:rsid w:val="005A3A35"/>
    <w:rsid w:val="005A3D17"/>
    <w:rsid w:val="005A3DC6"/>
    <w:rsid w:val="005A3EB8"/>
    <w:rsid w:val="005A3EDC"/>
    <w:rsid w:val="005A405F"/>
    <w:rsid w:val="005A4324"/>
    <w:rsid w:val="005A57B8"/>
    <w:rsid w:val="005A6435"/>
    <w:rsid w:val="005A79EE"/>
    <w:rsid w:val="005A7FD2"/>
    <w:rsid w:val="005B05DC"/>
    <w:rsid w:val="005B1797"/>
    <w:rsid w:val="005B18D8"/>
    <w:rsid w:val="005B1C3F"/>
    <w:rsid w:val="005B1CFC"/>
    <w:rsid w:val="005B1DD6"/>
    <w:rsid w:val="005B1E95"/>
    <w:rsid w:val="005B20E7"/>
    <w:rsid w:val="005B2723"/>
    <w:rsid w:val="005B2A24"/>
    <w:rsid w:val="005B30AD"/>
    <w:rsid w:val="005B3148"/>
    <w:rsid w:val="005B332C"/>
    <w:rsid w:val="005B3A59"/>
    <w:rsid w:val="005B54C3"/>
    <w:rsid w:val="005B598A"/>
    <w:rsid w:val="005B6B3E"/>
    <w:rsid w:val="005B6B51"/>
    <w:rsid w:val="005B6DCF"/>
    <w:rsid w:val="005B6F10"/>
    <w:rsid w:val="005B7138"/>
    <w:rsid w:val="005C0103"/>
    <w:rsid w:val="005C053A"/>
    <w:rsid w:val="005C0666"/>
    <w:rsid w:val="005C0D39"/>
    <w:rsid w:val="005C1BF7"/>
    <w:rsid w:val="005C1C00"/>
    <w:rsid w:val="005C1C99"/>
    <w:rsid w:val="005C4C12"/>
    <w:rsid w:val="005C6159"/>
    <w:rsid w:val="005D00A5"/>
    <w:rsid w:val="005D00D6"/>
    <w:rsid w:val="005D071E"/>
    <w:rsid w:val="005D07B2"/>
    <w:rsid w:val="005D0994"/>
    <w:rsid w:val="005D0BF1"/>
    <w:rsid w:val="005D0D93"/>
    <w:rsid w:val="005D0E1C"/>
    <w:rsid w:val="005D191A"/>
    <w:rsid w:val="005D1A14"/>
    <w:rsid w:val="005D1ACD"/>
    <w:rsid w:val="005D1AD9"/>
    <w:rsid w:val="005D26DF"/>
    <w:rsid w:val="005D27D0"/>
    <w:rsid w:val="005D2DA1"/>
    <w:rsid w:val="005D2EDB"/>
    <w:rsid w:val="005D2FE1"/>
    <w:rsid w:val="005D3674"/>
    <w:rsid w:val="005D3786"/>
    <w:rsid w:val="005D400A"/>
    <w:rsid w:val="005D431D"/>
    <w:rsid w:val="005D4D30"/>
    <w:rsid w:val="005D5D7D"/>
    <w:rsid w:val="005D60E5"/>
    <w:rsid w:val="005D71EF"/>
    <w:rsid w:val="005D7469"/>
    <w:rsid w:val="005D7731"/>
    <w:rsid w:val="005D794E"/>
    <w:rsid w:val="005D7FA6"/>
    <w:rsid w:val="005E0637"/>
    <w:rsid w:val="005E0725"/>
    <w:rsid w:val="005E0E50"/>
    <w:rsid w:val="005E1533"/>
    <w:rsid w:val="005E1F72"/>
    <w:rsid w:val="005E21D8"/>
    <w:rsid w:val="005E226D"/>
    <w:rsid w:val="005E24FD"/>
    <w:rsid w:val="005E2F4D"/>
    <w:rsid w:val="005E2FA5"/>
    <w:rsid w:val="005E3152"/>
    <w:rsid w:val="005E349E"/>
    <w:rsid w:val="005E3501"/>
    <w:rsid w:val="005E3FC4"/>
    <w:rsid w:val="005E400B"/>
    <w:rsid w:val="005E4C8D"/>
    <w:rsid w:val="005E4CE6"/>
    <w:rsid w:val="005E52ED"/>
    <w:rsid w:val="005E573E"/>
    <w:rsid w:val="005E5C24"/>
    <w:rsid w:val="005E6606"/>
    <w:rsid w:val="005E6D42"/>
    <w:rsid w:val="005E7411"/>
    <w:rsid w:val="005F0715"/>
    <w:rsid w:val="005F09CE"/>
    <w:rsid w:val="005F1793"/>
    <w:rsid w:val="005F1DBB"/>
    <w:rsid w:val="005F1F95"/>
    <w:rsid w:val="005F25EF"/>
    <w:rsid w:val="005F2F3B"/>
    <w:rsid w:val="005F4445"/>
    <w:rsid w:val="005F44DA"/>
    <w:rsid w:val="005F5268"/>
    <w:rsid w:val="005F52BD"/>
    <w:rsid w:val="005F53F2"/>
    <w:rsid w:val="005F5427"/>
    <w:rsid w:val="005F581A"/>
    <w:rsid w:val="005F590C"/>
    <w:rsid w:val="005F640A"/>
    <w:rsid w:val="005F68FA"/>
    <w:rsid w:val="005F68FC"/>
    <w:rsid w:val="005F696C"/>
    <w:rsid w:val="005F7C1D"/>
    <w:rsid w:val="00603EFC"/>
    <w:rsid w:val="006042F8"/>
    <w:rsid w:val="00604D2E"/>
    <w:rsid w:val="0060526C"/>
    <w:rsid w:val="00606328"/>
    <w:rsid w:val="0060652B"/>
    <w:rsid w:val="006065BA"/>
    <w:rsid w:val="00606B84"/>
    <w:rsid w:val="00606EBD"/>
    <w:rsid w:val="00607120"/>
    <w:rsid w:val="00607407"/>
    <w:rsid w:val="00607F7B"/>
    <w:rsid w:val="00607FD7"/>
    <w:rsid w:val="00611884"/>
    <w:rsid w:val="00611998"/>
    <w:rsid w:val="006132ED"/>
    <w:rsid w:val="00613836"/>
    <w:rsid w:val="00614934"/>
    <w:rsid w:val="00615130"/>
    <w:rsid w:val="0061522D"/>
    <w:rsid w:val="006154C5"/>
    <w:rsid w:val="00615570"/>
    <w:rsid w:val="00615B35"/>
    <w:rsid w:val="0061605E"/>
    <w:rsid w:val="00617297"/>
    <w:rsid w:val="00617764"/>
    <w:rsid w:val="006179DC"/>
    <w:rsid w:val="00617A6E"/>
    <w:rsid w:val="00617E69"/>
    <w:rsid w:val="00621255"/>
    <w:rsid w:val="00621564"/>
    <w:rsid w:val="00621D3B"/>
    <w:rsid w:val="006220CA"/>
    <w:rsid w:val="00622E37"/>
    <w:rsid w:val="006237BD"/>
    <w:rsid w:val="00623998"/>
    <w:rsid w:val="00623F24"/>
    <w:rsid w:val="00625529"/>
    <w:rsid w:val="00626ECF"/>
    <w:rsid w:val="00627B51"/>
    <w:rsid w:val="00627BE1"/>
    <w:rsid w:val="00627E00"/>
    <w:rsid w:val="006304D1"/>
    <w:rsid w:val="0063094A"/>
    <w:rsid w:val="00630BF1"/>
    <w:rsid w:val="00630CC3"/>
    <w:rsid w:val="0063101C"/>
    <w:rsid w:val="00631432"/>
    <w:rsid w:val="00631627"/>
    <w:rsid w:val="00631744"/>
    <w:rsid w:val="00632AC2"/>
    <w:rsid w:val="00632EAC"/>
    <w:rsid w:val="00633389"/>
    <w:rsid w:val="006333F6"/>
    <w:rsid w:val="006338EB"/>
    <w:rsid w:val="00633E1E"/>
    <w:rsid w:val="00634321"/>
    <w:rsid w:val="00634DC9"/>
    <w:rsid w:val="00635D52"/>
    <w:rsid w:val="00636A8E"/>
    <w:rsid w:val="006371D0"/>
    <w:rsid w:val="00637337"/>
    <w:rsid w:val="00637A32"/>
    <w:rsid w:val="00637DAB"/>
    <w:rsid w:val="0064105C"/>
    <w:rsid w:val="0064146A"/>
    <w:rsid w:val="006417C7"/>
    <w:rsid w:val="00642172"/>
    <w:rsid w:val="0064267C"/>
    <w:rsid w:val="00642B6C"/>
    <w:rsid w:val="00642EFE"/>
    <w:rsid w:val="006434B3"/>
    <w:rsid w:val="0064473D"/>
    <w:rsid w:val="00644850"/>
    <w:rsid w:val="00644CE2"/>
    <w:rsid w:val="00646741"/>
    <w:rsid w:val="00650073"/>
    <w:rsid w:val="00650458"/>
    <w:rsid w:val="006505D2"/>
    <w:rsid w:val="00651408"/>
    <w:rsid w:val="006519EF"/>
    <w:rsid w:val="00651E02"/>
    <w:rsid w:val="006521E5"/>
    <w:rsid w:val="00653CFA"/>
    <w:rsid w:val="00654ADD"/>
    <w:rsid w:val="00654B3F"/>
    <w:rsid w:val="00655E71"/>
    <w:rsid w:val="00655EBD"/>
    <w:rsid w:val="006564A3"/>
    <w:rsid w:val="00657315"/>
    <w:rsid w:val="006574FF"/>
    <w:rsid w:val="00660138"/>
    <w:rsid w:val="006607D5"/>
    <w:rsid w:val="006608AD"/>
    <w:rsid w:val="00661429"/>
    <w:rsid w:val="00661E7D"/>
    <w:rsid w:val="00661FD2"/>
    <w:rsid w:val="00662165"/>
    <w:rsid w:val="00662623"/>
    <w:rsid w:val="0066349B"/>
    <w:rsid w:val="00665120"/>
    <w:rsid w:val="006657A3"/>
    <w:rsid w:val="006657EE"/>
    <w:rsid w:val="0066621D"/>
    <w:rsid w:val="006672E6"/>
    <w:rsid w:val="00667A56"/>
    <w:rsid w:val="00667C83"/>
    <w:rsid w:val="0067066B"/>
    <w:rsid w:val="00670B09"/>
    <w:rsid w:val="0067102D"/>
    <w:rsid w:val="00671061"/>
    <w:rsid w:val="00671A82"/>
    <w:rsid w:val="00671CF1"/>
    <w:rsid w:val="0067389F"/>
    <w:rsid w:val="00673BD3"/>
    <w:rsid w:val="00673D0A"/>
    <w:rsid w:val="00675436"/>
    <w:rsid w:val="00675740"/>
    <w:rsid w:val="0067579A"/>
    <w:rsid w:val="00675CA2"/>
    <w:rsid w:val="00675E0D"/>
    <w:rsid w:val="00676178"/>
    <w:rsid w:val="0067689E"/>
    <w:rsid w:val="00677658"/>
    <w:rsid w:val="00680E83"/>
    <w:rsid w:val="00681F45"/>
    <w:rsid w:val="00682931"/>
    <w:rsid w:val="00682E8D"/>
    <w:rsid w:val="00685962"/>
    <w:rsid w:val="00685A30"/>
    <w:rsid w:val="00685C48"/>
    <w:rsid w:val="00686472"/>
    <w:rsid w:val="0068697B"/>
    <w:rsid w:val="00687A1D"/>
    <w:rsid w:val="00687E34"/>
    <w:rsid w:val="0069036C"/>
    <w:rsid w:val="006906E8"/>
    <w:rsid w:val="00691009"/>
    <w:rsid w:val="006912BB"/>
    <w:rsid w:val="0069171B"/>
    <w:rsid w:val="00691B51"/>
    <w:rsid w:val="00692039"/>
    <w:rsid w:val="00692995"/>
    <w:rsid w:val="00692C09"/>
    <w:rsid w:val="00692FA3"/>
    <w:rsid w:val="00693101"/>
    <w:rsid w:val="00693C4E"/>
    <w:rsid w:val="006953B6"/>
    <w:rsid w:val="00695720"/>
    <w:rsid w:val="006968E8"/>
    <w:rsid w:val="00697C38"/>
    <w:rsid w:val="00697F11"/>
    <w:rsid w:val="006A0D8B"/>
    <w:rsid w:val="006A134C"/>
    <w:rsid w:val="006A13FB"/>
    <w:rsid w:val="006A14B3"/>
    <w:rsid w:val="006A1922"/>
    <w:rsid w:val="006A1F61"/>
    <w:rsid w:val="006A1FFF"/>
    <w:rsid w:val="006A202F"/>
    <w:rsid w:val="006A2361"/>
    <w:rsid w:val="006A26BE"/>
    <w:rsid w:val="006A30FE"/>
    <w:rsid w:val="006A3325"/>
    <w:rsid w:val="006A3C8A"/>
    <w:rsid w:val="006A475C"/>
    <w:rsid w:val="006A4AFC"/>
    <w:rsid w:val="006A5026"/>
    <w:rsid w:val="006A559B"/>
    <w:rsid w:val="006A6D19"/>
    <w:rsid w:val="006B0116"/>
    <w:rsid w:val="006B0566"/>
    <w:rsid w:val="006B0B49"/>
    <w:rsid w:val="006B2F02"/>
    <w:rsid w:val="006B3805"/>
    <w:rsid w:val="006B3AE3"/>
    <w:rsid w:val="006B3B3D"/>
    <w:rsid w:val="006B3E56"/>
    <w:rsid w:val="006B3E66"/>
    <w:rsid w:val="006B4238"/>
    <w:rsid w:val="006B50F3"/>
    <w:rsid w:val="006B5588"/>
    <w:rsid w:val="006B572D"/>
    <w:rsid w:val="006B5849"/>
    <w:rsid w:val="006B5893"/>
    <w:rsid w:val="006B6337"/>
    <w:rsid w:val="006B6951"/>
    <w:rsid w:val="006C08B6"/>
    <w:rsid w:val="006C1293"/>
    <w:rsid w:val="006C12EC"/>
    <w:rsid w:val="006C1D25"/>
    <w:rsid w:val="006C222D"/>
    <w:rsid w:val="006C229E"/>
    <w:rsid w:val="006C2680"/>
    <w:rsid w:val="006C2B56"/>
    <w:rsid w:val="006C2F98"/>
    <w:rsid w:val="006C3115"/>
    <w:rsid w:val="006C36B6"/>
    <w:rsid w:val="006C47F0"/>
    <w:rsid w:val="006C48F9"/>
    <w:rsid w:val="006C5117"/>
    <w:rsid w:val="006C679A"/>
    <w:rsid w:val="006C713E"/>
    <w:rsid w:val="006C7A9C"/>
    <w:rsid w:val="006C7FD7"/>
    <w:rsid w:val="006D0126"/>
    <w:rsid w:val="006D0B02"/>
    <w:rsid w:val="006D0D6F"/>
    <w:rsid w:val="006D0E83"/>
    <w:rsid w:val="006D1826"/>
    <w:rsid w:val="006D1BA0"/>
    <w:rsid w:val="006D204A"/>
    <w:rsid w:val="006D2DF7"/>
    <w:rsid w:val="006D3247"/>
    <w:rsid w:val="006D4448"/>
    <w:rsid w:val="006D4E1D"/>
    <w:rsid w:val="006D5516"/>
    <w:rsid w:val="006D6150"/>
    <w:rsid w:val="006D704B"/>
    <w:rsid w:val="006D7219"/>
    <w:rsid w:val="006E0414"/>
    <w:rsid w:val="006E07ED"/>
    <w:rsid w:val="006E15CD"/>
    <w:rsid w:val="006E1E8F"/>
    <w:rsid w:val="006E35A0"/>
    <w:rsid w:val="006E49D7"/>
    <w:rsid w:val="006E50E4"/>
    <w:rsid w:val="006E5904"/>
    <w:rsid w:val="006E5CC5"/>
    <w:rsid w:val="006E6259"/>
    <w:rsid w:val="006E6694"/>
    <w:rsid w:val="006E732A"/>
    <w:rsid w:val="006E73AC"/>
    <w:rsid w:val="006E7900"/>
    <w:rsid w:val="006E7947"/>
    <w:rsid w:val="006E79F9"/>
    <w:rsid w:val="006E7F44"/>
    <w:rsid w:val="006F012B"/>
    <w:rsid w:val="006F01C7"/>
    <w:rsid w:val="006F02F7"/>
    <w:rsid w:val="006F091A"/>
    <w:rsid w:val="006F0F00"/>
    <w:rsid w:val="006F1542"/>
    <w:rsid w:val="006F1605"/>
    <w:rsid w:val="006F1805"/>
    <w:rsid w:val="006F1A8E"/>
    <w:rsid w:val="006F202B"/>
    <w:rsid w:val="006F225E"/>
    <w:rsid w:val="006F246F"/>
    <w:rsid w:val="006F2702"/>
    <w:rsid w:val="006F2817"/>
    <w:rsid w:val="006F297B"/>
    <w:rsid w:val="006F2EF5"/>
    <w:rsid w:val="006F3372"/>
    <w:rsid w:val="006F3B78"/>
    <w:rsid w:val="006F3BDC"/>
    <w:rsid w:val="006F49AA"/>
    <w:rsid w:val="006F562E"/>
    <w:rsid w:val="006F565E"/>
    <w:rsid w:val="006F58E6"/>
    <w:rsid w:val="006F611D"/>
    <w:rsid w:val="006F6413"/>
    <w:rsid w:val="006F69A0"/>
    <w:rsid w:val="00700C81"/>
    <w:rsid w:val="00701157"/>
    <w:rsid w:val="0070161E"/>
    <w:rsid w:val="007017E0"/>
    <w:rsid w:val="007019EA"/>
    <w:rsid w:val="00702A06"/>
    <w:rsid w:val="007032AC"/>
    <w:rsid w:val="007035C9"/>
    <w:rsid w:val="00703CC6"/>
    <w:rsid w:val="00704898"/>
    <w:rsid w:val="00704A57"/>
    <w:rsid w:val="00705492"/>
    <w:rsid w:val="00705706"/>
    <w:rsid w:val="00706B05"/>
    <w:rsid w:val="007072C5"/>
    <w:rsid w:val="0070731F"/>
    <w:rsid w:val="00707B86"/>
    <w:rsid w:val="007105FF"/>
    <w:rsid w:val="00710CEC"/>
    <w:rsid w:val="007122CD"/>
    <w:rsid w:val="00712311"/>
    <w:rsid w:val="00712B58"/>
    <w:rsid w:val="00712DB8"/>
    <w:rsid w:val="007131F4"/>
    <w:rsid w:val="007135A9"/>
    <w:rsid w:val="00713746"/>
    <w:rsid w:val="00714A72"/>
    <w:rsid w:val="00714E99"/>
    <w:rsid w:val="0071576D"/>
    <w:rsid w:val="007166E1"/>
    <w:rsid w:val="0071687B"/>
    <w:rsid w:val="0071689A"/>
    <w:rsid w:val="00716B81"/>
    <w:rsid w:val="00716F47"/>
    <w:rsid w:val="007204FD"/>
    <w:rsid w:val="00720542"/>
    <w:rsid w:val="00720627"/>
    <w:rsid w:val="00720697"/>
    <w:rsid w:val="007210AC"/>
    <w:rsid w:val="00721677"/>
    <w:rsid w:val="007216B1"/>
    <w:rsid w:val="00721CBC"/>
    <w:rsid w:val="00722665"/>
    <w:rsid w:val="00722995"/>
    <w:rsid w:val="00723462"/>
    <w:rsid w:val="00723E02"/>
    <w:rsid w:val="007248D6"/>
    <w:rsid w:val="007248F1"/>
    <w:rsid w:val="00724AB4"/>
    <w:rsid w:val="00724C58"/>
    <w:rsid w:val="0072587C"/>
    <w:rsid w:val="00725ED3"/>
    <w:rsid w:val="00731BD1"/>
    <w:rsid w:val="00731D26"/>
    <w:rsid w:val="00732678"/>
    <w:rsid w:val="0073446F"/>
    <w:rsid w:val="00734710"/>
    <w:rsid w:val="00735365"/>
    <w:rsid w:val="00735C9B"/>
    <w:rsid w:val="00736959"/>
    <w:rsid w:val="00736A43"/>
    <w:rsid w:val="00737986"/>
    <w:rsid w:val="00737B2F"/>
    <w:rsid w:val="00737D8E"/>
    <w:rsid w:val="00740919"/>
    <w:rsid w:val="00740EF5"/>
    <w:rsid w:val="00741ACC"/>
    <w:rsid w:val="00741D11"/>
    <w:rsid w:val="00742F7B"/>
    <w:rsid w:val="0074334C"/>
    <w:rsid w:val="007442CF"/>
    <w:rsid w:val="00744742"/>
    <w:rsid w:val="00744D01"/>
    <w:rsid w:val="00745561"/>
    <w:rsid w:val="007477E0"/>
    <w:rsid w:val="00747893"/>
    <w:rsid w:val="00747E00"/>
    <w:rsid w:val="00750406"/>
    <w:rsid w:val="0075061D"/>
    <w:rsid w:val="0075067F"/>
    <w:rsid w:val="00750AED"/>
    <w:rsid w:val="00750DB7"/>
    <w:rsid w:val="00750E05"/>
    <w:rsid w:val="00750F3A"/>
    <w:rsid w:val="00750FFF"/>
    <w:rsid w:val="00751116"/>
    <w:rsid w:val="00751C28"/>
    <w:rsid w:val="007525C0"/>
    <w:rsid w:val="00752B6C"/>
    <w:rsid w:val="00752E11"/>
    <w:rsid w:val="00753C9B"/>
    <w:rsid w:val="00753E6E"/>
    <w:rsid w:val="007542A6"/>
    <w:rsid w:val="00754697"/>
    <w:rsid w:val="007547BE"/>
    <w:rsid w:val="00754E14"/>
    <w:rsid w:val="007554B5"/>
    <w:rsid w:val="00755AA2"/>
    <w:rsid w:val="00756C95"/>
    <w:rsid w:val="00757100"/>
    <w:rsid w:val="00757281"/>
    <w:rsid w:val="007573A7"/>
    <w:rsid w:val="007578A9"/>
    <w:rsid w:val="007579D0"/>
    <w:rsid w:val="00757A3F"/>
    <w:rsid w:val="00757D6C"/>
    <w:rsid w:val="007602A3"/>
    <w:rsid w:val="00760462"/>
    <w:rsid w:val="00760CCC"/>
    <w:rsid w:val="00760DCD"/>
    <w:rsid w:val="00760E9B"/>
    <w:rsid w:val="00761A4D"/>
    <w:rsid w:val="00762026"/>
    <w:rsid w:val="0076368E"/>
    <w:rsid w:val="007636C4"/>
    <w:rsid w:val="0076384C"/>
    <w:rsid w:val="007642C2"/>
    <w:rsid w:val="007646F8"/>
    <w:rsid w:val="00764AA1"/>
    <w:rsid w:val="00764AAD"/>
    <w:rsid w:val="007663F8"/>
    <w:rsid w:val="00766A0B"/>
    <w:rsid w:val="0076763C"/>
    <w:rsid w:val="00767697"/>
    <w:rsid w:val="00767AD3"/>
    <w:rsid w:val="00767B04"/>
    <w:rsid w:val="007706D9"/>
    <w:rsid w:val="00770B03"/>
    <w:rsid w:val="00771A7D"/>
    <w:rsid w:val="00771C0F"/>
    <w:rsid w:val="00771DCB"/>
    <w:rsid w:val="00772280"/>
    <w:rsid w:val="00772F69"/>
    <w:rsid w:val="00773485"/>
    <w:rsid w:val="00773580"/>
    <w:rsid w:val="0077364F"/>
    <w:rsid w:val="00773841"/>
    <w:rsid w:val="00773BD2"/>
    <w:rsid w:val="00774C67"/>
    <w:rsid w:val="0077504D"/>
    <w:rsid w:val="00775378"/>
    <w:rsid w:val="00775FAF"/>
    <w:rsid w:val="00776B50"/>
    <w:rsid w:val="00776E6C"/>
    <w:rsid w:val="007807F4"/>
    <w:rsid w:val="00780D44"/>
    <w:rsid w:val="007811AE"/>
    <w:rsid w:val="007813EB"/>
    <w:rsid w:val="00781688"/>
    <w:rsid w:val="00782D3C"/>
    <w:rsid w:val="00782D60"/>
    <w:rsid w:val="007834FF"/>
    <w:rsid w:val="0078387F"/>
    <w:rsid w:val="007838BE"/>
    <w:rsid w:val="007839E7"/>
    <w:rsid w:val="00783B71"/>
    <w:rsid w:val="007840D4"/>
    <w:rsid w:val="00784848"/>
    <w:rsid w:val="00784CB7"/>
    <w:rsid w:val="00785236"/>
    <w:rsid w:val="007854B2"/>
    <w:rsid w:val="007861DD"/>
    <w:rsid w:val="00786A78"/>
    <w:rsid w:val="007874CB"/>
    <w:rsid w:val="0078774A"/>
    <w:rsid w:val="00790715"/>
    <w:rsid w:val="00790A92"/>
    <w:rsid w:val="00791764"/>
    <w:rsid w:val="00791F6F"/>
    <w:rsid w:val="00791FE4"/>
    <w:rsid w:val="00792849"/>
    <w:rsid w:val="007930E2"/>
    <w:rsid w:val="007930F9"/>
    <w:rsid w:val="00793108"/>
    <w:rsid w:val="007938B0"/>
    <w:rsid w:val="00793E8B"/>
    <w:rsid w:val="00794790"/>
    <w:rsid w:val="0079574B"/>
    <w:rsid w:val="00796008"/>
    <w:rsid w:val="00796076"/>
    <w:rsid w:val="007961A6"/>
    <w:rsid w:val="007968A3"/>
    <w:rsid w:val="00796D4A"/>
    <w:rsid w:val="007972EE"/>
    <w:rsid w:val="00797BF3"/>
    <w:rsid w:val="007A12AE"/>
    <w:rsid w:val="007A16FB"/>
    <w:rsid w:val="007A2020"/>
    <w:rsid w:val="007A2E03"/>
    <w:rsid w:val="007A2FC9"/>
    <w:rsid w:val="007A3487"/>
    <w:rsid w:val="007A34A6"/>
    <w:rsid w:val="007A3EE6"/>
    <w:rsid w:val="007A4247"/>
    <w:rsid w:val="007A4BB9"/>
    <w:rsid w:val="007A59D6"/>
    <w:rsid w:val="007A5F50"/>
    <w:rsid w:val="007A668D"/>
    <w:rsid w:val="007A6841"/>
    <w:rsid w:val="007A695C"/>
    <w:rsid w:val="007A7DEB"/>
    <w:rsid w:val="007B00E3"/>
    <w:rsid w:val="007B0562"/>
    <w:rsid w:val="007B1356"/>
    <w:rsid w:val="007B1707"/>
    <w:rsid w:val="007B188A"/>
    <w:rsid w:val="007B207A"/>
    <w:rsid w:val="007B2D8A"/>
    <w:rsid w:val="007B3697"/>
    <w:rsid w:val="007B36E4"/>
    <w:rsid w:val="007B37A7"/>
    <w:rsid w:val="007B3F5F"/>
    <w:rsid w:val="007B4981"/>
    <w:rsid w:val="007B4FB7"/>
    <w:rsid w:val="007B5EC3"/>
    <w:rsid w:val="007B6621"/>
    <w:rsid w:val="007B6811"/>
    <w:rsid w:val="007B69B6"/>
    <w:rsid w:val="007C081F"/>
    <w:rsid w:val="007C0837"/>
    <w:rsid w:val="007C13B3"/>
    <w:rsid w:val="007C15C5"/>
    <w:rsid w:val="007C1825"/>
    <w:rsid w:val="007C1D08"/>
    <w:rsid w:val="007C274E"/>
    <w:rsid w:val="007C2C7E"/>
    <w:rsid w:val="007C2C8F"/>
    <w:rsid w:val="007C2EE2"/>
    <w:rsid w:val="007C3D16"/>
    <w:rsid w:val="007C3FF3"/>
    <w:rsid w:val="007C4876"/>
    <w:rsid w:val="007C49D4"/>
    <w:rsid w:val="007C4E0B"/>
    <w:rsid w:val="007C55BD"/>
    <w:rsid w:val="007C5F44"/>
    <w:rsid w:val="007C6BE1"/>
    <w:rsid w:val="007C6CF3"/>
    <w:rsid w:val="007C6F4D"/>
    <w:rsid w:val="007D02FE"/>
    <w:rsid w:val="007D0927"/>
    <w:rsid w:val="007D0C96"/>
    <w:rsid w:val="007D1213"/>
    <w:rsid w:val="007D12B1"/>
    <w:rsid w:val="007D13EE"/>
    <w:rsid w:val="007D1692"/>
    <w:rsid w:val="007D2779"/>
    <w:rsid w:val="007D29CB"/>
    <w:rsid w:val="007D2B56"/>
    <w:rsid w:val="007D353E"/>
    <w:rsid w:val="007D3A92"/>
    <w:rsid w:val="007D3E45"/>
    <w:rsid w:val="007D4017"/>
    <w:rsid w:val="007D4470"/>
    <w:rsid w:val="007D4E09"/>
    <w:rsid w:val="007D700E"/>
    <w:rsid w:val="007D716A"/>
    <w:rsid w:val="007D7707"/>
    <w:rsid w:val="007E009D"/>
    <w:rsid w:val="007E0160"/>
    <w:rsid w:val="007E0E5F"/>
    <w:rsid w:val="007E0EA0"/>
    <w:rsid w:val="007E0EB8"/>
    <w:rsid w:val="007E15A7"/>
    <w:rsid w:val="007E17E2"/>
    <w:rsid w:val="007E238F"/>
    <w:rsid w:val="007E31D9"/>
    <w:rsid w:val="007E3AEE"/>
    <w:rsid w:val="007E4355"/>
    <w:rsid w:val="007E439C"/>
    <w:rsid w:val="007E46FE"/>
    <w:rsid w:val="007E4B42"/>
    <w:rsid w:val="007E5696"/>
    <w:rsid w:val="007E63CD"/>
    <w:rsid w:val="007E6804"/>
    <w:rsid w:val="007E6A2A"/>
    <w:rsid w:val="007E6E01"/>
    <w:rsid w:val="007F12DE"/>
    <w:rsid w:val="007F1314"/>
    <w:rsid w:val="007F281F"/>
    <w:rsid w:val="007F336D"/>
    <w:rsid w:val="007F503F"/>
    <w:rsid w:val="007F5A5F"/>
    <w:rsid w:val="007F65F5"/>
    <w:rsid w:val="007F6722"/>
    <w:rsid w:val="008013BF"/>
    <w:rsid w:val="008013DA"/>
    <w:rsid w:val="00801411"/>
    <w:rsid w:val="00801641"/>
    <w:rsid w:val="00801AC7"/>
    <w:rsid w:val="00802C55"/>
    <w:rsid w:val="008030B6"/>
    <w:rsid w:val="00803ED8"/>
    <w:rsid w:val="008040A9"/>
    <w:rsid w:val="0080437A"/>
    <w:rsid w:val="008055DB"/>
    <w:rsid w:val="00806645"/>
    <w:rsid w:val="00806EF0"/>
    <w:rsid w:val="00807178"/>
    <w:rsid w:val="0080777B"/>
    <w:rsid w:val="00807F1E"/>
    <w:rsid w:val="00807F3B"/>
    <w:rsid w:val="00807FD0"/>
    <w:rsid w:val="008105B4"/>
    <w:rsid w:val="008106C0"/>
    <w:rsid w:val="00811D16"/>
    <w:rsid w:val="00813595"/>
    <w:rsid w:val="0081372A"/>
    <w:rsid w:val="00814DBD"/>
    <w:rsid w:val="0081568C"/>
    <w:rsid w:val="00815788"/>
    <w:rsid w:val="008157B2"/>
    <w:rsid w:val="00816505"/>
    <w:rsid w:val="0081671C"/>
    <w:rsid w:val="00816D95"/>
    <w:rsid w:val="0081738C"/>
    <w:rsid w:val="00817CC5"/>
    <w:rsid w:val="00820257"/>
    <w:rsid w:val="008205AF"/>
    <w:rsid w:val="0082102B"/>
    <w:rsid w:val="00821709"/>
    <w:rsid w:val="00821921"/>
    <w:rsid w:val="008223F5"/>
    <w:rsid w:val="00822887"/>
    <w:rsid w:val="00822942"/>
    <w:rsid w:val="008229D3"/>
    <w:rsid w:val="00822E50"/>
    <w:rsid w:val="008243FB"/>
    <w:rsid w:val="0082440E"/>
    <w:rsid w:val="00824F68"/>
    <w:rsid w:val="008253CE"/>
    <w:rsid w:val="008258A1"/>
    <w:rsid w:val="00825AAE"/>
    <w:rsid w:val="00825B68"/>
    <w:rsid w:val="00826193"/>
    <w:rsid w:val="008264EB"/>
    <w:rsid w:val="0082669D"/>
    <w:rsid w:val="00826E9C"/>
    <w:rsid w:val="00830036"/>
    <w:rsid w:val="00830445"/>
    <w:rsid w:val="00830700"/>
    <w:rsid w:val="00830AD3"/>
    <w:rsid w:val="00831C52"/>
    <w:rsid w:val="00831DC3"/>
    <w:rsid w:val="008326D8"/>
    <w:rsid w:val="0083296C"/>
    <w:rsid w:val="00832AB3"/>
    <w:rsid w:val="008339F3"/>
    <w:rsid w:val="0083475E"/>
    <w:rsid w:val="008348C6"/>
    <w:rsid w:val="00834CD0"/>
    <w:rsid w:val="00835374"/>
    <w:rsid w:val="00835822"/>
    <w:rsid w:val="00835D8E"/>
    <w:rsid w:val="008361FB"/>
    <w:rsid w:val="00836400"/>
    <w:rsid w:val="008365E4"/>
    <w:rsid w:val="00836C9C"/>
    <w:rsid w:val="00837337"/>
    <w:rsid w:val="00837F16"/>
    <w:rsid w:val="00837F3E"/>
    <w:rsid w:val="00840327"/>
    <w:rsid w:val="00840FE0"/>
    <w:rsid w:val="00842193"/>
    <w:rsid w:val="00842CDF"/>
    <w:rsid w:val="008435A4"/>
    <w:rsid w:val="008435DB"/>
    <w:rsid w:val="00843892"/>
    <w:rsid w:val="00844434"/>
    <w:rsid w:val="008444F1"/>
    <w:rsid w:val="00845AA5"/>
    <w:rsid w:val="008463FB"/>
    <w:rsid w:val="00846DCF"/>
    <w:rsid w:val="00847DDC"/>
    <w:rsid w:val="00847EB9"/>
    <w:rsid w:val="00850153"/>
    <w:rsid w:val="008504E0"/>
    <w:rsid w:val="00850570"/>
    <w:rsid w:val="00850857"/>
    <w:rsid w:val="00850BD4"/>
    <w:rsid w:val="008510F1"/>
    <w:rsid w:val="0085236E"/>
    <w:rsid w:val="00852545"/>
    <w:rsid w:val="00853052"/>
    <w:rsid w:val="00853563"/>
    <w:rsid w:val="00853CBA"/>
    <w:rsid w:val="008546A0"/>
    <w:rsid w:val="00855622"/>
    <w:rsid w:val="008558B3"/>
    <w:rsid w:val="00855F55"/>
    <w:rsid w:val="008568E9"/>
    <w:rsid w:val="00857BF8"/>
    <w:rsid w:val="0086004A"/>
    <w:rsid w:val="008601B2"/>
    <w:rsid w:val="008602B6"/>
    <w:rsid w:val="0086059D"/>
    <w:rsid w:val="00860B3B"/>
    <w:rsid w:val="008617BA"/>
    <w:rsid w:val="00861BEB"/>
    <w:rsid w:val="00861EC8"/>
    <w:rsid w:val="00862230"/>
    <w:rsid w:val="008626E5"/>
    <w:rsid w:val="008628CD"/>
    <w:rsid w:val="00863166"/>
    <w:rsid w:val="00863197"/>
    <w:rsid w:val="00863DA1"/>
    <w:rsid w:val="00863E4D"/>
    <w:rsid w:val="00864147"/>
    <w:rsid w:val="0086443A"/>
    <w:rsid w:val="00865E9B"/>
    <w:rsid w:val="00867FF3"/>
    <w:rsid w:val="008702CB"/>
    <w:rsid w:val="0087048A"/>
    <w:rsid w:val="0087125E"/>
    <w:rsid w:val="0087175D"/>
    <w:rsid w:val="00871E55"/>
    <w:rsid w:val="0087222B"/>
    <w:rsid w:val="0087236B"/>
    <w:rsid w:val="00872ACC"/>
    <w:rsid w:val="008730A8"/>
    <w:rsid w:val="00873162"/>
    <w:rsid w:val="0087341E"/>
    <w:rsid w:val="0087360C"/>
    <w:rsid w:val="00873A3C"/>
    <w:rsid w:val="00873FE9"/>
    <w:rsid w:val="008743F2"/>
    <w:rsid w:val="00874EE2"/>
    <w:rsid w:val="00875F09"/>
    <w:rsid w:val="008769B4"/>
    <w:rsid w:val="00876D7D"/>
    <w:rsid w:val="008777E0"/>
    <w:rsid w:val="00877B26"/>
    <w:rsid w:val="0088001E"/>
    <w:rsid w:val="00880500"/>
    <w:rsid w:val="00881C05"/>
    <w:rsid w:val="00881C22"/>
    <w:rsid w:val="0088384C"/>
    <w:rsid w:val="00884204"/>
    <w:rsid w:val="008842CE"/>
    <w:rsid w:val="00884779"/>
    <w:rsid w:val="00884822"/>
    <w:rsid w:val="00884B46"/>
    <w:rsid w:val="0088516A"/>
    <w:rsid w:val="00886035"/>
    <w:rsid w:val="008860B6"/>
    <w:rsid w:val="0088621E"/>
    <w:rsid w:val="00886AA6"/>
    <w:rsid w:val="00886D11"/>
    <w:rsid w:val="00886EFE"/>
    <w:rsid w:val="008875C7"/>
    <w:rsid w:val="00887EC1"/>
    <w:rsid w:val="008909D0"/>
    <w:rsid w:val="00890F86"/>
    <w:rsid w:val="008916DE"/>
    <w:rsid w:val="00892068"/>
    <w:rsid w:val="008920F8"/>
    <w:rsid w:val="00892B95"/>
    <w:rsid w:val="00892D4A"/>
    <w:rsid w:val="00892E30"/>
    <w:rsid w:val="00893487"/>
    <w:rsid w:val="00893F09"/>
    <w:rsid w:val="00895E05"/>
    <w:rsid w:val="00895E2E"/>
    <w:rsid w:val="00896212"/>
    <w:rsid w:val="0089622B"/>
    <w:rsid w:val="008963C1"/>
    <w:rsid w:val="00896485"/>
    <w:rsid w:val="00896AAF"/>
    <w:rsid w:val="00897EBC"/>
    <w:rsid w:val="008A099A"/>
    <w:rsid w:val="008A0AF2"/>
    <w:rsid w:val="008A120F"/>
    <w:rsid w:val="008A16B0"/>
    <w:rsid w:val="008A1E8D"/>
    <w:rsid w:val="008A24AF"/>
    <w:rsid w:val="008A24FA"/>
    <w:rsid w:val="008A3366"/>
    <w:rsid w:val="008A345D"/>
    <w:rsid w:val="008A3C60"/>
    <w:rsid w:val="008A3D03"/>
    <w:rsid w:val="008A4DA3"/>
    <w:rsid w:val="008A518F"/>
    <w:rsid w:val="008A5CEA"/>
    <w:rsid w:val="008A6BAB"/>
    <w:rsid w:val="008A6BF1"/>
    <w:rsid w:val="008A70A4"/>
    <w:rsid w:val="008A7905"/>
    <w:rsid w:val="008A7C50"/>
    <w:rsid w:val="008A7FD6"/>
    <w:rsid w:val="008B0198"/>
    <w:rsid w:val="008B0507"/>
    <w:rsid w:val="008B069D"/>
    <w:rsid w:val="008B115B"/>
    <w:rsid w:val="008B1233"/>
    <w:rsid w:val="008B12AF"/>
    <w:rsid w:val="008B1605"/>
    <w:rsid w:val="008B1E2E"/>
    <w:rsid w:val="008B1ED7"/>
    <w:rsid w:val="008B4DB1"/>
    <w:rsid w:val="008B4FDA"/>
    <w:rsid w:val="008B6827"/>
    <w:rsid w:val="008B6D0D"/>
    <w:rsid w:val="008B7378"/>
    <w:rsid w:val="008B73CD"/>
    <w:rsid w:val="008B7BE2"/>
    <w:rsid w:val="008C0485"/>
    <w:rsid w:val="008C16C2"/>
    <w:rsid w:val="008C17DA"/>
    <w:rsid w:val="008C208B"/>
    <w:rsid w:val="008C343E"/>
    <w:rsid w:val="008C3509"/>
    <w:rsid w:val="008C353D"/>
    <w:rsid w:val="008C417C"/>
    <w:rsid w:val="008C5F2A"/>
    <w:rsid w:val="008C5FC1"/>
    <w:rsid w:val="008C6800"/>
    <w:rsid w:val="008C6886"/>
    <w:rsid w:val="008C6A78"/>
    <w:rsid w:val="008C750C"/>
    <w:rsid w:val="008D0121"/>
    <w:rsid w:val="008D0A48"/>
    <w:rsid w:val="008D0AA9"/>
    <w:rsid w:val="008D0BCF"/>
    <w:rsid w:val="008D0FB6"/>
    <w:rsid w:val="008D1FAB"/>
    <w:rsid w:val="008D1FFF"/>
    <w:rsid w:val="008D262F"/>
    <w:rsid w:val="008D280A"/>
    <w:rsid w:val="008D294A"/>
    <w:rsid w:val="008D2B99"/>
    <w:rsid w:val="008D3401"/>
    <w:rsid w:val="008D352C"/>
    <w:rsid w:val="008D4137"/>
    <w:rsid w:val="008D4370"/>
    <w:rsid w:val="008D493D"/>
    <w:rsid w:val="008D4D56"/>
    <w:rsid w:val="008D5016"/>
    <w:rsid w:val="008D5704"/>
    <w:rsid w:val="008D5808"/>
    <w:rsid w:val="008D68DB"/>
    <w:rsid w:val="008D6917"/>
    <w:rsid w:val="008D6A46"/>
    <w:rsid w:val="008D77B2"/>
    <w:rsid w:val="008D7FF8"/>
    <w:rsid w:val="008E00F2"/>
    <w:rsid w:val="008E019D"/>
    <w:rsid w:val="008E1FEB"/>
    <w:rsid w:val="008E24DC"/>
    <w:rsid w:val="008E3117"/>
    <w:rsid w:val="008E31E4"/>
    <w:rsid w:val="008E3307"/>
    <w:rsid w:val="008E3548"/>
    <w:rsid w:val="008E361D"/>
    <w:rsid w:val="008E38E6"/>
    <w:rsid w:val="008E3B1B"/>
    <w:rsid w:val="008E3C53"/>
    <w:rsid w:val="008E4010"/>
    <w:rsid w:val="008E43BF"/>
    <w:rsid w:val="008E4439"/>
    <w:rsid w:val="008E4477"/>
    <w:rsid w:val="008E4543"/>
    <w:rsid w:val="008E45A5"/>
    <w:rsid w:val="008E58A2"/>
    <w:rsid w:val="008E5B7C"/>
    <w:rsid w:val="008E5F46"/>
    <w:rsid w:val="008E60B3"/>
    <w:rsid w:val="008E6339"/>
    <w:rsid w:val="008E6E51"/>
    <w:rsid w:val="008F050F"/>
    <w:rsid w:val="008F0732"/>
    <w:rsid w:val="008F0EB7"/>
    <w:rsid w:val="008F1F9B"/>
    <w:rsid w:val="008F2148"/>
    <w:rsid w:val="008F2365"/>
    <w:rsid w:val="008F2B76"/>
    <w:rsid w:val="008F2CEF"/>
    <w:rsid w:val="008F527F"/>
    <w:rsid w:val="008F6B74"/>
    <w:rsid w:val="00900B54"/>
    <w:rsid w:val="00902D0C"/>
    <w:rsid w:val="00902FAF"/>
    <w:rsid w:val="00903382"/>
    <w:rsid w:val="00903898"/>
    <w:rsid w:val="00903A1A"/>
    <w:rsid w:val="00903D4D"/>
    <w:rsid w:val="009044F1"/>
    <w:rsid w:val="0090481C"/>
    <w:rsid w:val="00904926"/>
    <w:rsid w:val="0090510C"/>
    <w:rsid w:val="00905268"/>
    <w:rsid w:val="00905984"/>
    <w:rsid w:val="00906204"/>
    <w:rsid w:val="00906D65"/>
    <w:rsid w:val="009070FD"/>
    <w:rsid w:val="0091042F"/>
    <w:rsid w:val="0091064F"/>
    <w:rsid w:val="00910938"/>
    <w:rsid w:val="00910A15"/>
    <w:rsid w:val="00910F71"/>
    <w:rsid w:val="009112AD"/>
    <w:rsid w:val="009114A5"/>
    <w:rsid w:val="0091177E"/>
    <w:rsid w:val="00911F57"/>
    <w:rsid w:val="009123CA"/>
    <w:rsid w:val="00913798"/>
    <w:rsid w:val="00914B4A"/>
    <w:rsid w:val="00915104"/>
    <w:rsid w:val="00915337"/>
    <w:rsid w:val="009159DC"/>
    <w:rsid w:val="00915A97"/>
    <w:rsid w:val="00915E04"/>
    <w:rsid w:val="009160C2"/>
    <w:rsid w:val="00916A53"/>
    <w:rsid w:val="00917234"/>
    <w:rsid w:val="00917FAA"/>
    <w:rsid w:val="00920009"/>
    <w:rsid w:val="0092041F"/>
    <w:rsid w:val="009218AA"/>
    <w:rsid w:val="00921ACE"/>
    <w:rsid w:val="009229DF"/>
    <w:rsid w:val="00922B2E"/>
    <w:rsid w:val="00923711"/>
    <w:rsid w:val="00924434"/>
    <w:rsid w:val="00926875"/>
    <w:rsid w:val="00926D22"/>
    <w:rsid w:val="00927888"/>
    <w:rsid w:val="00927EF7"/>
    <w:rsid w:val="0093175C"/>
    <w:rsid w:val="00931A1F"/>
    <w:rsid w:val="00932115"/>
    <w:rsid w:val="009332D1"/>
    <w:rsid w:val="0093354D"/>
    <w:rsid w:val="009335A0"/>
    <w:rsid w:val="0093396A"/>
    <w:rsid w:val="0093460D"/>
    <w:rsid w:val="00934B33"/>
    <w:rsid w:val="00934FCC"/>
    <w:rsid w:val="00935003"/>
    <w:rsid w:val="009354D8"/>
    <w:rsid w:val="00936000"/>
    <w:rsid w:val="0093610F"/>
    <w:rsid w:val="009365B5"/>
    <w:rsid w:val="00936DF5"/>
    <w:rsid w:val="00936FBF"/>
    <w:rsid w:val="0093713C"/>
    <w:rsid w:val="009371F6"/>
    <w:rsid w:val="009374A0"/>
    <w:rsid w:val="00937B6A"/>
    <w:rsid w:val="00940B86"/>
    <w:rsid w:val="00940C2A"/>
    <w:rsid w:val="009414B2"/>
    <w:rsid w:val="009414F1"/>
    <w:rsid w:val="00941728"/>
    <w:rsid w:val="00941924"/>
    <w:rsid w:val="00941E17"/>
    <w:rsid w:val="00942418"/>
    <w:rsid w:val="00942A65"/>
    <w:rsid w:val="0094301D"/>
    <w:rsid w:val="00943242"/>
    <w:rsid w:val="00943DA6"/>
    <w:rsid w:val="0094684E"/>
    <w:rsid w:val="009471C4"/>
    <w:rsid w:val="00947B00"/>
    <w:rsid w:val="00947D03"/>
    <w:rsid w:val="00950002"/>
    <w:rsid w:val="0095176C"/>
    <w:rsid w:val="0095199F"/>
    <w:rsid w:val="00951CE5"/>
    <w:rsid w:val="00952531"/>
    <w:rsid w:val="00953ADF"/>
    <w:rsid w:val="00953F12"/>
    <w:rsid w:val="00954425"/>
    <w:rsid w:val="009548D2"/>
    <w:rsid w:val="00954C8E"/>
    <w:rsid w:val="00955135"/>
    <w:rsid w:val="00955A1E"/>
    <w:rsid w:val="00955E87"/>
    <w:rsid w:val="00956D11"/>
    <w:rsid w:val="00957EF4"/>
    <w:rsid w:val="00960802"/>
    <w:rsid w:val="0096092A"/>
    <w:rsid w:val="009612E1"/>
    <w:rsid w:val="009619D8"/>
    <w:rsid w:val="00962791"/>
    <w:rsid w:val="009627B3"/>
    <w:rsid w:val="00963403"/>
    <w:rsid w:val="009639DF"/>
    <w:rsid w:val="009639FF"/>
    <w:rsid w:val="00963E00"/>
    <w:rsid w:val="009647B3"/>
    <w:rsid w:val="009648D5"/>
    <w:rsid w:val="00965300"/>
    <w:rsid w:val="00965350"/>
    <w:rsid w:val="00965901"/>
    <w:rsid w:val="00965B76"/>
    <w:rsid w:val="00965E05"/>
    <w:rsid w:val="00965FCF"/>
    <w:rsid w:val="009666E0"/>
    <w:rsid w:val="00966D80"/>
    <w:rsid w:val="00966ECE"/>
    <w:rsid w:val="009673B8"/>
    <w:rsid w:val="00970000"/>
    <w:rsid w:val="0097080F"/>
    <w:rsid w:val="00971CAE"/>
    <w:rsid w:val="00971F12"/>
    <w:rsid w:val="00971F4A"/>
    <w:rsid w:val="00972A99"/>
    <w:rsid w:val="00972C1A"/>
    <w:rsid w:val="009732B6"/>
    <w:rsid w:val="00973601"/>
    <w:rsid w:val="0097362A"/>
    <w:rsid w:val="00973BAB"/>
    <w:rsid w:val="00973D2E"/>
    <w:rsid w:val="00973FB1"/>
    <w:rsid w:val="0097529A"/>
    <w:rsid w:val="009754BB"/>
    <w:rsid w:val="0097573D"/>
    <w:rsid w:val="00975AA4"/>
    <w:rsid w:val="00976E3D"/>
    <w:rsid w:val="009771B9"/>
    <w:rsid w:val="009775DB"/>
    <w:rsid w:val="00977C3F"/>
    <w:rsid w:val="00980234"/>
    <w:rsid w:val="00981214"/>
    <w:rsid w:val="009813C4"/>
    <w:rsid w:val="00981540"/>
    <w:rsid w:val="009817A7"/>
    <w:rsid w:val="0098209B"/>
    <w:rsid w:val="0098244A"/>
    <w:rsid w:val="0098373E"/>
    <w:rsid w:val="00983AF5"/>
    <w:rsid w:val="00984456"/>
    <w:rsid w:val="00984886"/>
    <w:rsid w:val="00984BDB"/>
    <w:rsid w:val="00985291"/>
    <w:rsid w:val="00985BFF"/>
    <w:rsid w:val="009862A0"/>
    <w:rsid w:val="009865B0"/>
    <w:rsid w:val="009870A7"/>
    <w:rsid w:val="009873F3"/>
    <w:rsid w:val="00987943"/>
    <w:rsid w:val="00987E76"/>
    <w:rsid w:val="00987F2E"/>
    <w:rsid w:val="00990375"/>
    <w:rsid w:val="00990561"/>
    <w:rsid w:val="00990B4D"/>
    <w:rsid w:val="00990C42"/>
    <w:rsid w:val="00990E55"/>
    <w:rsid w:val="009911A0"/>
    <w:rsid w:val="009918C0"/>
    <w:rsid w:val="009924E6"/>
    <w:rsid w:val="0099287D"/>
    <w:rsid w:val="00993191"/>
    <w:rsid w:val="00993891"/>
    <w:rsid w:val="00993B16"/>
    <w:rsid w:val="00993B84"/>
    <w:rsid w:val="00994A77"/>
    <w:rsid w:val="00995045"/>
    <w:rsid w:val="00995804"/>
    <w:rsid w:val="009963C3"/>
    <w:rsid w:val="0099662D"/>
    <w:rsid w:val="00996C19"/>
    <w:rsid w:val="00996FDC"/>
    <w:rsid w:val="00997050"/>
    <w:rsid w:val="00997645"/>
    <w:rsid w:val="00997686"/>
    <w:rsid w:val="00997FFE"/>
    <w:rsid w:val="009A0467"/>
    <w:rsid w:val="009A04E3"/>
    <w:rsid w:val="009A05AC"/>
    <w:rsid w:val="009A0BDF"/>
    <w:rsid w:val="009A0FBC"/>
    <w:rsid w:val="009A171D"/>
    <w:rsid w:val="009A172A"/>
    <w:rsid w:val="009A2838"/>
    <w:rsid w:val="009A2FDE"/>
    <w:rsid w:val="009A4968"/>
    <w:rsid w:val="009A5190"/>
    <w:rsid w:val="009A52DF"/>
    <w:rsid w:val="009A5F32"/>
    <w:rsid w:val="009A73D5"/>
    <w:rsid w:val="009A75C5"/>
    <w:rsid w:val="009A796C"/>
    <w:rsid w:val="009B0273"/>
    <w:rsid w:val="009B0824"/>
    <w:rsid w:val="009B0DA1"/>
    <w:rsid w:val="009B0F00"/>
    <w:rsid w:val="009B127B"/>
    <w:rsid w:val="009B13C3"/>
    <w:rsid w:val="009B189F"/>
    <w:rsid w:val="009B18AF"/>
    <w:rsid w:val="009B2DA9"/>
    <w:rsid w:val="009B3563"/>
    <w:rsid w:val="009B3CA3"/>
    <w:rsid w:val="009B4090"/>
    <w:rsid w:val="009B5889"/>
    <w:rsid w:val="009B58F7"/>
    <w:rsid w:val="009B5ED1"/>
    <w:rsid w:val="009B6191"/>
    <w:rsid w:val="009B6D58"/>
    <w:rsid w:val="009B7A85"/>
    <w:rsid w:val="009C0ABA"/>
    <w:rsid w:val="009C192F"/>
    <w:rsid w:val="009C1A9B"/>
    <w:rsid w:val="009C1D0F"/>
    <w:rsid w:val="009C3A21"/>
    <w:rsid w:val="009C3B73"/>
    <w:rsid w:val="009C3EC5"/>
    <w:rsid w:val="009C5388"/>
    <w:rsid w:val="009C5A1D"/>
    <w:rsid w:val="009C5D65"/>
    <w:rsid w:val="009C60C8"/>
    <w:rsid w:val="009C6103"/>
    <w:rsid w:val="009C7913"/>
    <w:rsid w:val="009D0E36"/>
    <w:rsid w:val="009D0F48"/>
    <w:rsid w:val="009D158E"/>
    <w:rsid w:val="009D180E"/>
    <w:rsid w:val="009D1A6B"/>
    <w:rsid w:val="009D1DC5"/>
    <w:rsid w:val="009D2AE5"/>
    <w:rsid w:val="009D352B"/>
    <w:rsid w:val="009D41E9"/>
    <w:rsid w:val="009D47AF"/>
    <w:rsid w:val="009D4CA6"/>
    <w:rsid w:val="009D6044"/>
    <w:rsid w:val="009D6B1A"/>
    <w:rsid w:val="009D6D1A"/>
    <w:rsid w:val="009D71F8"/>
    <w:rsid w:val="009D7463"/>
    <w:rsid w:val="009D78BC"/>
    <w:rsid w:val="009D7EFF"/>
    <w:rsid w:val="009E00B3"/>
    <w:rsid w:val="009E03BC"/>
    <w:rsid w:val="009E07EE"/>
    <w:rsid w:val="009E0C7F"/>
    <w:rsid w:val="009E1181"/>
    <w:rsid w:val="009E19C7"/>
    <w:rsid w:val="009E1B1A"/>
    <w:rsid w:val="009E21A5"/>
    <w:rsid w:val="009E2596"/>
    <w:rsid w:val="009E27FC"/>
    <w:rsid w:val="009E35C5"/>
    <w:rsid w:val="009E38B9"/>
    <w:rsid w:val="009E39FC"/>
    <w:rsid w:val="009E45F3"/>
    <w:rsid w:val="009E49AB"/>
    <w:rsid w:val="009E4A0F"/>
    <w:rsid w:val="009E5048"/>
    <w:rsid w:val="009E6257"/>
    <w:rsid w:val="009E7100"/>
    <w:rsid w:val="009F0660"/>
    <w:rsid w:val="009F06BA"/>
    <w:rsid w:val="009F073E"/>
    <w:rsid w:val="009F0AB3"/>
    <w:rsid w:val="009F0E95"/>
    <w:rsid w:val="009F10E4"/>
    <w:rsid w:val="009F18D0"/>
    <w:rsid w:val="009F1FF7"/>
    <w:rsid w:val="009F2C5D"/>
    <w:rsid w:val="009F30E4"/>
    <w:rsid w:val="009F337A"/>
    <w:rsid w:val="009F4638"/>
    <w:rsid w:val="009F4FFB"/>
    <w:rsid w:val="009F51A0"/>
    <w:rsid w:val="009F5D9B"/>
    <w:rsid w:val="009F64A7"/>
    <w:rsid w:val="009F6CD7"/>
    <w:rsid w:val="009F7683"/>
    <w:rsid w:val="009F7BD5"/>
    <w:rsid w:val="009F7C54"/>
    <w:rsid w:val="009F7D78"/>
    <w:rsid w:val="00A0018F"/>
    <w:rsid w:val="00A00A1F"/>
    <w:rsid w:val="00A00BCA"/>
    <w:rsid w:val="00A00E74"/>
    <w:rsid w:val="00A01157"/>
    <w:rsid w:val="00A0285A"/>
    <w:rsid w:val="00A02BF9"/>
    <w:rsid w:val="00A03791"/>
    <w:rsid w:val="00A03BAD"/>
    <w:rsid w:val="00A03FEC"/>
    <w:rsid w:val="00A04202"/>
    <w:rsid w:val="00A04DB0"/>
    <w:rsid w:val="00A05051"/>
    <w:rsid w:val="00A05C8A"/>
    <w:rsid w:val="00A06CC8"/>
    <w:rsid w:val="00A0752B"/>
    <w:rsid w:val="00A104D1"/>
    <w:rsid w:val="00A10D1E"/>
    <w:rsid w:val="00A10D1F"/>
    <w:rsid w:val="00A112E2"/>
    <w:rsid w:val="00A115B0"/>
    <w:rsid w:val="00A11E49"/>
    <w:rsid w:val="00A11F49"/>
    <w:rsid w:val="00A1249E"/>
    <w:rsid w:val="00A1275F"/>
    <w:rsid w:val="00A12A5E"/>
    <w:rsid w:val="00A12C95"/>
    <w:rsid w:val="00A134CC"/>
    <w:rsid w:val="00A14368"/>
    <w:rsid w:val="00A14672"/>
    <w:rsid w:val="00A14685"/>
    <w:rsid w:val="00A14ED9"/>
    <w:rsid w:val="00A150A9"/>
    <w:rsid w:val="00A150D1"/>
    <w:rsid w:val="00A15315"/>
    <w:rsid w:val="00A1623D"/>
    <w:rsid w:val="00A16ABF"/>
    <w:rsid w:val="00A16E60"/>
    <w:rsid w:val="00A17ABE"/>
    <w:rsid w:val="00A20240"/>
    <w:rsid w:val="00A205BF"/>
    <w:rsid w:val="00A2065C"/>
    <w:rsid w:val="00A20B69"/>
    <w:rsid w:val="00A20C6E"/>
    <w:rsid w:val="00A214C3"/>
    <w:rsid w:val="00A214D5"/>
    <w:rsid w:val="00A21AFA"/>
    <w:rsid w:val="00A21F69"/>
    <w:rsid w:val="00A22062"/>
    <w:rsid w:val="00A222D7"/>
    <w:rsid w:val="00A22548"/>
    <w:rsid w:val="00A225D9"/>
    <w:rsid w:val="00A22EB5"/>
    <w:rsid w:val="00A23E7B"/>
    <w:rsid w:val="00A24827"/>
    <w:rsid w:val="00A249DB"/>
    <w:rsid w:val="00A24F80"/>
    <w:rsid w:val="00A25D1B"/>
    <w:rsid w:val="00A27144"/>
    <w:rsid w:val="00A27FAF"/>
    <w:rsid w:val="00A27FBC"/>
    <w:rsid w:val="00A302BA"/>
    <w:rsid w:val="00A3062D"/>
    <w:rsid w:val="00A3083E"/>
    <w:rsid w:val="00A30B3F"/>
    <w:rsid w:val="00A30BE3"/>
    <w:rsid w:val="00A31442"/>
    <w:rsid w:val="00A31673"/>
    <w:rsid w:val="00A31DCA"/>
    <w:rsid w:val="00A31F51"/>
    <w:rsid w:val="00A32D42"/>
    <w:rsid w:val="00A3315E"/>
    <w:rsid w:val="00A33444"/>
    <w:rsid w:val="00A33C34"/>
    <w:rsid w:val="00A34587"/>
    <w:rsid w:val="00A34B0F"/>
    <w:rsid w:val="00A34DFE"/>
    <w:rsid w:val="00A3536B"/>
    <w:rsid w:val="00A35E1A"/>
    <w:rsid w:val="00A35FB1"/>
    <w:rsid w:val="00A36591"/>
    <w:rsid w:val="00A37070"/>
    <w:rsid w:val="00A37BAB"/>
    <w:rsid w:val="00A4027B"/>
    <w:rsid w:val="00A4028C"/>
    <w:rsid w:val="00A40446"/>
    <w:rsid w:val="00A404F3"/>
    <w:rsid w:val="00A412F1"/>
    <w:rsid w:val="00A413C4"/>
    <w:rsid w:val="00A425CB"/>
    <w:rsid w:val="00A42D8B"/>
    <w:rsid w:val="00A42E71"/>
    <w:rsid w:val="00A43166"/>
    <w:rsid w:val="00A4360B"/>
    <w:rsid w:val="00A43D3A"/>
    <w:rsid w:val="00A4426D"/>
    <w:rsid w:val="00A45662"/>
    <w:rsid w:val="00A4566B"/>
    <w:rsid w:val="00A45946"/>
    <w:rsid w:val="00A45D0A"/>
    <w:rsid w:val="00A46F92"/>
    <w:rsid w:val="00A47163"/>
    <w:rsid w:val="00A4729F"/>
    <w:rsid w:val="00A472AA"/>
    <w:rsid w:val="00A5050E"/>
    <w:rsid w:val="00A50C53"/>
    <w:rsid w:val="00A51D7C"/>
    <w:rsid w:val="00A52061"/>
    <w:rsid w:val="00A524AC"/>
    <w:rsid w:val="00A52E2E"/>
    <w:rsid w:val="00A530B3"/>
    <w:rsid w:val="00A53A6A"/>
    <w:rsid w:val="00A53DCE"/>
    <w:rsid w:val="00A54944"/>
    <w:rsid w:val="00A54D2B"/>
    <w:rsid w:val="00A5512C"/>
    <w:rsid w:val="00A55E59"/>
    <w:rsid w:val="00A55FEE"/>
    <w:rsid w:val="00A56536"/>
    <w:rsid w:val="00A5663B"/>
    <w:rsid w:val="00A572D8"/>
    <w:rsid w:val="00A57B11"/>
    <w:rsid w:val="00A60D60"/>
    <w:rsid w:val="00A61383"/>
    <w:rsid w:val="00A61746"/>
    <w:rsid w:val="00A619F2"/>
    <w:rsid w:val="00A61A41"/>
    <w:rsid w:val="00A62477"/>
    <w:rsid w:val="00A62933"/>
    <w:rsid w:val="00A63445"/>
    <w:rsid w:val="00A63D83"/>
    <w:rsid w:val="00A63DCA"/>
    <w:rsid w:val="00A63EB8"/>
    <w:rsid w:val="00A64339"/>
    <w:rsid w:val="00A644AB"/>
    <w:rsid w:val="00A65307"/>
    <w:rsid w:val="00A65C38"/>
    <w:rsid w:val="00A6609C"/>
    <w:rsid w:val="00A660E4"/>
    <w:rsid w:val="00A66431"/>
    <w:rsid w:val="00A6756D"/>
    <w:rsid w:val="00A677CD"/>
    <w:rsid w:val="00A67EAC"/>
    <w:rsid w:val="00A70355"/>
    <w:rsid w:val="00A70A2B"/>
    <w:rsid w:val="00A7178B"/>
    <w:rsid w:val="00A71BBC"/>
    <w:rsid w:val="00A731B5"/>
    <w:rsid w:val="00A733CC"/>
    <w:rsid w:val="00A738F6"/>
    <w:rsid w:val="00A74478"/>
    <w:rsid w:val="00A747D4"/>
    <w:rsid w:val="00A74B2F"/>
    <w:rsid w:val="00A74D0E"/>
    <w:rsid w:val="00A75242"/>
    <w:rsid w:val="00A75ACE"/>
    <w:rsid w:val="00A76200"/>
    <w:rsid w:val="00A76C15"/>
    <w:rsid w:val="00A77140"/>
    <w:rsid w:val="00A779D8"/>
    <w:rsid w:val="00A77CB2"/>
    <w:rsid w:val="00A8081F"/>
    <w:rsid w:val="00A8134C"/>
    <w:rsid w:val="00A81620"/>
    <w:rsid w:val="00A81988"/>
    <w:rsid w:val="00A81DD5"/>
    <w:rsid w:val="00A82654"/>
    <w:rsid w:val="00A83258"/>
    <w:rsid w:val="00A8328A"/>
    <w:rsid w:val="00A86287"/>
    <w:rsid w:val="00A90E28"/>
    <w:rsid w:val="00A90FCD"/>
    <w:rsid w:val="00A911B3"/>
    <w:rsid w:val="00A921FF"/>
    <w:rsid w:val="00A928B7"/>
    <w:rsid w:val="00A92A32"/>
    <w:rsid w:val="00A93341"/>
    <w:rsid w:val="00A93710"/>
    <w:rsid w:val="00A93C5D"/>
    <w:rsid w:val="00A95075"/>
    <w:rsid w:val="00A9568F"/>
    <w:rsid w:val="00A95C09"/>
    <w:rsid w:val="00A961A4"/>
    <w:rsid w:val="00A96293"/>
    <w:rsid w:val="00A9672E"/>
    <w:rsid w:val="00A96817"/>
    <w:rsid w:val="00A9694C"/>
    <w:rsid w:val="00AA0200"/>
    <w:rsid w:val="00AA0AD8"/>
    <w:rsid w:val="00AA0F00"/>
    <w:rsid w:val="00AA13E4"/>
    <w:rsid w:val="00AA1BBF"/>
    <w:rsid w:val="00AA233A"/>
    <w:rsid w:val="00AA2488"/>
    <w:rsid w:val="00AA270B"/>
    <w:rsid w:val="00AA2C2F"/>
    <w:rsid w:val="00AA4DC0"/>
    <w:rsid w:val="00AA5305"/>
    <w:rsid w:val="00AA5B57"/>
    <w:rsid w:val="00AA632C"/>
    <w:rsid w:val="00AA697C"/>
    <w:rsid w:val="00AA6F53"/>
    <w:rsid w:val="00AA7117"/>
    <w:rsid w:val="00AA75FA"/>
    <w:rsid w:val="00AA7805"/>
    <w:rsid w:val="00AB0304"/>
    <w:rsid w:val="00AB14F4"/>
    <w:rsid w:val="00AB16AE"/>
    <w:rsid w:val="00AB1B4F"/>
    <w:rsid w:val="00AB1D16"/>
    <w:rsid w:val="00AB2618"/>
    <w:rsid w:val="00AB2648"/>
    <w:rsid w:val="00AB2727"/>
    <w:rsid w:val="00AB2745"/>
    <w:rsid w:val="00AB2E1E"/>
    <w:rsid w:val="00AB2F8A"/>
    <w:rsid w:val="00AB3FFE"/>
    <w:rsid w:val="00AB4EAB"/>
    <w:rsid w:val="00AB5AF2"/>
    <w:rsid w:val="00AB5D5B"/>
    <w:rsid w:val="00AB5DB0"/>
    <w:rsid w:val="00AB5E50"/>
    <w:rsid w:val="00AB64C0"/>
    <w:rsid w:val="00AB65DB"/>
    <w:rsid w:val="00AB7439"/>
    <w:rsid w:val="00AB77E2"/>
    <w:rsid w:val="00AB7CBB"/>
    <w:rsid w:val="00AB7D2E"/>
    <w:rsid w:val="00AB7D82"/>
    <w:rsid w:val="00AC0541"/>
    <w:rsid w:val="00AC082E"/>
    <w:rsid w:val="00AC2609"/>
    <w:rsid w:val="00AC30D5"/>
    <w:rsid w:val="00AC34B0"/>
    <w:rsid w:val="00AC3F2F"/>
    <w:rsid w:val="00AC4EAF"/>
    <w:rsid w:val="00AC5807"/>
    <w:rsid w:val="00AC6131"/>
    <w:rsid w:val="00AC6523"/>
    <w:rsid w:val="00AC743C"/>
    <w:rsid w:val="00AC7A2E"/>
    <w:rsid w:val="00AD0BEB"/>
    <w:rsid w:val="00AD0FE7"/>
    <w:rsid w:val="00AD11D1"/>
    <w:rsid w:val="00AD1BFE"/>
    <w:rsid w:val="00AD2081"/>
    <w:rsid w:val="00AD305B"/>
    <w:rsid w:val="00AD34C9"/>
    <w:rsid w:val="00AD3BE7"/>
    <w:rsid w:val="00AD522C"/>
    <w:rsid w:val="00AD7B20"/>
    <w:rsid w:val="00AE00B8"/>
    <w:rsid w:val="00AE0468"/>
    <w:rsid w:val="00AE0514"/>
    <w:rsid w:val="00AE1606"/>
    <w:rsid w:val="00AE1FB1"/>
    <w:rsid w:val="00AE2248"/>
    <w:rsid w:val="00AE224E"/>
    <w:rsid w:val="00AE26C8"/>
    <w:rsid w:val="00AE291E"/>
    <w:rsid w:val="00AE2A87"/>
    <w:rsid w:val="00AE3822"/>
    <w:rsid w:val="00AE3B4B"/>
    <w:rsid w:val="00AE3B58"/>
    <w:rsid w:val="00AE4008"/>
    <w:rsid w:val="00AE43E4"/>
    <w:rsid w:val="00AE52DD"/>
    <w:rsid w:val="00AE56B3"/>
    <w:rsid w:val="00AE59CA"/>
    <w:rsid w:val="00AE679C"/>
    <w:rsid w:val="00AE70BE"/>
    <w:rsid w:val="00AE73A7"/>
    <w:rsid w:val="00AE7BB9"/>
    <w:rsid w:val="00AF023B"/>
    <w:rsid w:val="00AF0ED7"/>
    <w:rsid w:val="00AF1563"/>
    <w:rsid w:val="00AF1572"/>
    <w:rsid w:val="00AF1673"/>
    <w:rsid w:val="00AF1CF1"/>
    <w:rsid w:val="00AF1F59"/>
    <w:rsid w:val="00AF20D6"/>
    <w:rsid w:val="00AF2160"/>
    <w:rsid w:val="00AF223F"/>
    <w:rsid w:val="00AF248A"/>
    <w:rsid w:val="00AF2710"/>
    <w:rsid w:val="00AF2CF3"/>
    <w:rsid w:val="00AF3655"/>
    <w:rsid w:val="00AF3F18"/>
    <w:rsid w:val="00AF4211"/>
    <w:rsid w:val="00AF4239"/>
    <w:rsid w:val="00AF4E1A"/>
    <w:rsid w:val="00AF564E"/>
    <w:rsid w:val="00AF582B"/>
    <w:rsid w:val="00AF591C"/>
    <w:rsid w:val="00AF5B0F"/>
    <w:rsid w:val="00AF5CA3"/>
    <w:rsid w:val="00AF6332"/>
    <w:rsid w:val="00AF7BE8"/>
    <w:rsid w:val="00AF7C7D"/>
    <w:rsid w:val="00B00003"/>
    <w:rsid w:val="00B011DF"/>
    <w:rsid w:val="00B01495"/>
    <w:rsid w:val="00B01568"/>
    <w:rsid w:val="00B01A35"/>
    <w:rsid w:val="00B025A2"/>
    <w:rsid w:val="00B027B8"/>
    <w:rsid w:val="00B02A31"/>
    <w:rsid w:val="00B02B0C"/>
    <w:rsid w:val="00B03623"/>
    <w:rsid w:val="00B03678"/>
    <w:rsid w:val="00B03FF7"/>
    <w:rsid w:val="00B0401C"/>
    <w:rsid w:val="00B04537"/>
    <w:rsid w:val="00B04817"/>
    <w:rsid w:val="00B048B2"/>
    <w:rsid w:val="00B051BE"/>
    <w:rsid w:val="00B07942"/>
    <w:rsid w:val="00B07E76"/>
    <w:rsid w:val="00B1013B"/>
    <w:rsid w:val="00B10150"/>
    <w:rsid w:val="00B101FF"/>
    <w:rsid w:val="00B110DE"/>
    <w:rsid w:val="00B11297"/>
    <w:rsid w:val="00B11432"/>
    <w:rsid w:val="00B11B38"/>
    <w:rsid w:val="00B12288"/>
    <w:rsid w:val="00B12330"/>
    <w:rsid w:val="00B12C72"/>
    <w:rsid w:val="00B1352B"/>
    <w:rsid w:val="00B138F3"/>
    <w:rsid w:val="00B13E25"/>
    <w:rsid w:val="00B14473"/>
    <w:rsid w:val="00B14486"/>
    <w:rsid w:val="00B14E56"/>
    <w:rsid w:val="00B1537B"/>
    <w:rsid w:val="00B1581D"/>
    <w:rsid w:val="00B16483"/>
    <w:rsid w:val="00B16E83"/>
    <w:rsid w:val="00B17063"/>
    <w:rsid w:val="00B1718B"/>
    <w:rsid w:val="00B176AF"/>
    <w:rsid w:val="00B17EB1"/>
    <w:rsid w:val="00B2066D"/>
    <w:rsid w:val="00B20FD7"/>
    <w:rsid w:val="00B2104E"/>
    <w:rsid w:val="00B21689"/>
    <w:rsid w:val="00B217A5"/>
    <w:rsid w:val="00B217BB"/>
    <w:rsid w:val="00B225D5"/>
    <w:rsid w:val="00B2283B"/>
    <w:rsid w:val="00B23A55"/>
    <w:rsid w:val="00B25447"/>
    <w:rsid w:val="00B2561E"/>
    <w:rsid w:val="00B2572B"/>
    <w:rsid w:val="00B25FC4"/>
    <w:rsid w:val="00B26643"/>
    <w:rsid w:val="00B2681D"/>
    <w:rsid w:val="00B2752E"/>
    <w:rsid w:val="00B30994"/>
    <w:rsid w:val="00B32124"/>
    <w:rsid w:val="00B32C46"/>
    <w:rsid w:val="00B333DF"/>
    <w:rsid w:val="00B337B0"/>
    <w:rsid w:val="00B342EB"/>
    <w:rsid w:val="00B34BDA"/>
    <w:rsid w:val="00B351F5"/>
    <w:rsid w:val="00B359E8"/>
    <w:rsid w:val="00B3612B"/>
    <w:rsid w:val="00B36765"/>
    <w:rsid w:val="00B369D8"/>
    <w:rsid w:val="00B37250"/>
    <w:rsid w:val="00B37A00"/>
    <w:rsid w:val="00B40233"/>
    <w:rsid w:val="00B407E6"/>
    <w:rsid w:val="00B413A8"/>
    <w:rsid w:val="00B425F0"/>
    <w:rsid w:val="00B4364F"/>
    <w:rsid w:val="00B4374E"/>
    <w:rsid w:val="00B44A67"/>
    <w:rsid w:val="00B46279"/>
    <w:rsid w:val="00B46D58"/>
    <w:rsid w:val="00B4794D"/>
    <w:rsid w:val="00B47EA9"/>
    <w:rsid w:val="00B5040C"/>
    <w:rsid w:val="00B50BF5"/>
    <w:rsid w:val="00B50F8D"/>
    <w:rsid w:val="00B514E8"/>
    <w:rsid w:val="00B51D9F"/>
    <w:rsid w:val="00B5219E"/>
    <w:rsid w:val="00B52903"/>
    <w:rsid w:val="00B52987"/>
    <w:rsid w:val="00B52C16"/>
    <w:rsid w:val="00B5319F"/>
    <w:rsid w:val="00B5379A"/>
    <w:rsid w:val="00B53B93"/>
    <w:rsid w:val="00B53D73"/>
    <w:rsid w:val="00B54C65"/>
    <w:rsid w:val="00B54F63"/>
    <w:rsid w:val="00B553D4"/>
    <w:rsid w:val="00B56E91"/>
    <w:rsid w:val="00B57948"/>
    <w:rsid w:val="00B57D12"/>
    <w:rsid w:val="00B57D9E"/>
    <w:rsid w:val="00B57DFC"/>
    <w:rsid w:val="00B61677"/>
    <w:rsid w:val="00B61F90"/>
    <w:rsid w:val="00B62020"/>
    <w:rsid w:val="00B62122"/>
    <w:rsid w:val="00B62D06"/>
    <w:rsid w:val="00B62D69"/>
    <w:rsid w:val="00B62F78"/>
    <w:rsid w:val="00B63078"/>
    <w:rsid w:val="00B64118"/>
    <w:rsid w:val="00B64BF8"/>
    <w:rsid w:val="00B64C48"/>
    <w:rsid w:val="00B64ECA"/>
    <w:rsid w:val="00B65699"/>
    <w:rsid w:val="00B65D56"/>
    <w:rsid w:val="00B6601D"/>
    <w:rsid w:val="00B66201"/>
    <w:rsid w:val="00B666FB"/>
    <w:rsid w:val="00B66AB9"/>
    <w:rsid w:val="00B66C0B"/>
    <w:rsid w:val="00B67CCD"/>
    <w:rsid w:val="00B67E5B"/>
    <w:rsid w:val="00B70356"/>
    <w:rsid w:val="00B70DF8"/>
    <w:rsid w:val="00B716B0"/>
    <w:rsid w:val="00B71894"/>
    <w:rsid w:val="00B71D73"/>
    <w:rsid w:val="00B720F8"/>
    <w:rsid w:val="00B72D8B"/>
    <w:rsid w:val="00B73AB8"/>
    <w:rsid w:val="00B73DE0"/>
    <w:rsid w:val="00B744F6"/>
    <w:rsid w:val="00B74B63"/>
    <w:rsid w:val="00B75687"/>
    <w:rsid w:val="00B761BD"/>
    <w:rsid w:val="00B81090"/>
    <w:rsid w:val="00B81AD3"/>
    <w:rsid w:val="00B82A65"/>
    <w:rsid w:val="00B83286"/>
    <w:rsid w:val="00B853BF"/>
    <w:rsid w:val="00B8636F"/>
    <w:rsid w:val="00B86BCB"/>
    <w:rsid w:val="00B86C5F"/>
    <w:rsid w:val="00B86D70"/>
    <w:rsid w:val="00B86FB7"/>
    <w:rsid w:val="00B87CCC"/>
    <w:rsid w:val="00B9100A"/>
    <w:rsid w:val="00B925B0"/>
    <w:rsid w:val="00B92991"/>
    <w:rsid w:val="00B92CA7"/>
    <w:rsid w:val="00B932B8"/>
    <w:rsid w:val="00B941D0"/>
    <w:rsid w:val="00B95AAA"/>
    <w:rsid w:val="00B95FE0"/>
    <w:rsid w:val="00B96865"/>
    <w:rsid w:val="00B96B73"/>
    <w:rsid w:val="00B975FA"/>
    <w:rsid w:val="00B9778A"/>
    <w:rsid w:val="00B9796D"/>
    <w:rsid w:val="00B97FA8"/>
    <w:rsid w:val="00BA17C2"/>
    <w:rsid w:val="00BA23D9"/>
    <w:rsid w:val="00BA2853"/>
    <w:rsid w:val="00BA3554"/>
    <w:rsid w:val="00BA3D6F"/>
    <w:rsid w:val="00BA3DA1"/>
    <w:rsid w:val="00BA428E"/>
    <w:rsid w:val="00BA632C"/>
    <w:rsid w:val="00BA692C"/>
    <w:rsid w:val="00BA6E63"/>
    <w:rsid w:val="00BA7128"/>
    <w:rsid w:val="00BB1BFD"/>
    <w:rsid w:val="00BB1C9B"/>
    <w:rsid w:val="00BB2B62"/>
    <w:rsid w:val="00BB3575"/>
    <w:rsid w:val="00BB3AD3"/>
    <w:rsid w:val="00BB4ADD"/>
    <w:rsid w:val="00BB500A"/>
    <w:rsid w:val="00BB50D0"/>
    <w:rsid w:val="00BB52F9"/>
    <w:rsid w:val="00BB5B81"/>
    <w:rsid w:val="00BB67B5"/>
    <w:rsid w:val="00BB682B"/>
    <w:rsid w:val="00BB74CF"/>
    <w:rsid w:val="00BC0BAC"/>
    <w:rsid w:val="00BC0BC4"/>
    <w:rsid w:val="00BC1555"/>
    <w:rsid w:val="00BC1804"/>
    <w:rsid w:val="00BC1D1C"/>
    <w:rsid w:val="00BC2255"/>
    <w:rsid w:val="00BC2327"/>
    <w:rsid w:val="00BC256B"/>
    <w:rsid w:val="00BC2E4D"/>
    <w:rsid w:val="00BC30EA"/>
    <w:rsid w:val="00BC3432"/>
    <w:rsid w:val="00BC354F"/>
    <w:rsid w:val="00BC3E66"/>
    <w:rsid w:val="00BC4594"/>
    <w:rsid w:val="00BC47C4"/>
    <w:rsid w:val="00BC4C95"/>
    <w:rsid w:val="00BC549F"/>
    <w:rsid w:val="00BC54CA"/>
    <w:rsid w:val="00BC5D2F"/>
    <w:rsid w:val="00BC6807"/>
    <w:rsid w:val="00BC6E1C"/>
    <w:rsid w:val="00BC6EE1"/>
    <w:rsid w:val="00BC6FA9"/>
    <w:rsid w:val="00BC723A"/>
    <w:rsid w:val="00BC78D1"/>
    <w:rsid w:val="00BC7BF7"/>
    <w:rsid w:val="00BC7D15"/>
    <w:rsid w:val="00BD0588"/>
    <w:rsid w:val="00BD0D0A"/>
    <w:rsid w:val="00BD0E79"/>
    <w:rsid w:val="00BD2920"/>
    <w:rsid w:val="00BD29F7"/>
    <w:rsid w:val="00BD3B55"/>
    <w:rsid w:val="00BD4817"/>
    <w:rsid w:val="00BD48DD"/>
    <w:rsid w:val="00BD50E7"/>
    <w:rsid w:val="00BD564F"/>
    <w:rsid w:val="00BD572E"/>
    <w:rsid w:val="00BD5F94"/>
    <w:rsid w:val="00BD6BF7"/>
    <w:rsid w:val="00BD72E6"/>
    <w:rsid w:val="00BE01AE"/>
    <w:rsid w:val="00BE12A4"/>
    <w:rsid w:val="00BE1C5E"/>
    <w:rsid w:val="00BE2236"/>
    <w:rsid w:val="00BE2572"/>
    <w:rsid w:val="00BE2855"/>
    <w:rsid w:val="00BE40B1"/>
    <w:rsid w:val="00BE439E"/>
    <w:rsid w:val="00BE45B6"/>
    <w:rsid w:val="00BE5381"/>
    <w:rsid w:val="00BE54A9"/>
    <w:rsid w:val="00BE5525"/>
    <w:rsid w:val="00BE557F"/>
    <w:rsid w:val="00BE6363"/>
    <w:rsid w:val="00BE66D7"/>
    <w:rsid w:val="00BE6F5D"/>
    <w:rsid w:val="00BE7484"/>
    <w:rsid w:val="00BE788C"/>
    <w:rsid w:val="00BE7FE1"/>
    <w:rsid w:val="00BF0420"/>
    <w:rsid w:val="00BF0913"/>
    <w:rsid w:val="00BF09F8"/>
    <w:rsid w:val="00BF0BAA"/>
    <w:rsid w:val="00BF0BF6"/>
    <w:rsid w:val="00BF120B"/>
    <w:rsid w:val="00BF1257"/>
    <w:rsid w:val="00BF1D90"/>
    <w:rsid w:val="00BF2290"/>
    <w:rsid w:val="00BF270F"/>
    <w:rsid w:val="00BF2BD9"/>
    <w:rsid w:val="00BF30C1"/>
    <w:rsid w:val="00BF348C"/>
    <w:rsid w:val="00BF38E7"/>
    <w:rsid w:val="00BF46D6"/>
    <w:rsid w:val="00BF4D4C"/>
    <w:rsid w:val="00BF4E90"/>
    <w:rsid w:val="00BF4FFD"/>
    <w:rsid w:val="00BF5421"/>
    <w:rsid w:val="00BF5CA7"/>
    <w:rsid w:val="00BF603D"/>
    <w:rsid w:val="00BF7253"/>
    <w:rsid w:val="00BF762F"/>
    <w:rsid w:val="00BF79C6"/>
    <w:rsid w:val="00C00752"/>
    <w:rsid w:val="00C008F7"/>
    <w:rsid w:val="00C00E33"/>
    <w:rsid w:val="00C010D8"/>
    <w:rsid w:val="00C0137D"/>
    <w:rsid w:val="00C01A19"/>
    <w:rsid w:val="00C02445"/>
    <w:rsid w:val="00C024D3"/>
    <w:rsid w:val="00C029B6"/>
    <w:rsid w:val="00C02E44"/>
    <w:rsid w:val="00C03431"/>
    <w:rsid w:val="00C0413D"/>
    <w:rsid w:val="00C04176"/>
    <w:rsid w:val="00C046E3"/>
    <w:rsid w:val="00C054A7"/>
    <w:rsid w:val="00C061D3"/>
    <w:rsid w:val="00C061DC"/>
    <w:rsid w:val="00C062F8"/>
    <w:rsid w:val="00C06409"/>
    <w:rsid w:val="00C07F24"/>
    <w:rsid w:val="00C122A6"/>
    <w:rsid w:val="00C132F1"/>
    <w:rsid w:val="00C13B79"/>
    <w:rsid w:val="00C14561"/>
    <w:rsid w:val="00C14AF3"/>
    <w:rsid w:val="00C14F1A"/>
    <w:rsid w:val="00C156C3"/>
    <w:rsid w:val="00C15BC3"/>
    <w:rsid w:val="00C15CD3"/>
    <w:rsid w:val="00C16602"/>
    <w:rsid w:val="00C16F3F"/>
    <w:rsid w:val="00C17414"/>
    <w:rsid w:val="00C206C5"/>
    <w:rsid w:val="00C207A1"/>
    <w:rsid w:val="00C2151D"/>
    <w:rsid w:val="00C22421"/>
    <w:rsid w:val="00C22EC0"/>
    <w:rsid w:val="00C232E0"/>
    <w:rsid w:val="00C23B1B"/>
    <w:rsid w:val="00C23D48"/>
    <w:rsid w:val="00C23F1D"/>
    <w:rsid w:val="00C24256"/>
    <w:rsid w:val="00C24CA6"/>
    <w:rsid w:val="00C256E1"/>
    <w:rsid w:val="00C2631C"/>
    <w:rsid w:val="00C26B4D"/>
    <w:rsid w:val="00C26CF7"/>
    <w:rsid w:val="00C26E07"/>
    <w:rsid w:val="00C2789E"/>
    <w:rsid w:val="00C27A88"/>
    <w:rsid w:val="00C27BA4"/>
    <w:rsid w:val="00C3071E"/>
    <w:rsid w:val="00C30BFB"/>
    <w:rsid w:val="00C3130B"/>
    <w:rsid w:val="00C31373"/>
    <w:rsid w:val="00C31EA7"/>
    <w:rsid w:val="00C324F0"/>
    <w:rsid w:val="00C33115"/>
    <w:rsid w:val="00C33B35"/>
    <w:rsid w:val="00C3421C"/>
    <w:rsid w:val="00C34296"/>
    <w:rsid w:val="00C34414"/>
    <w:rsid w:val="00C3484C"/>
    <w:rsid w:val="00C34AFD"/>
    <w:rsid w:val="00C35487"/>
    <w:rsid w:val="00C35672"/>
    <w:rsid w:val="00C358EA"/>
    <w:rsid w:val="00C363A4"/>
    <w:rsid w:val="00C364E8"/>
    <w:rsid w:val="00C366B6"/>
    <w:rsid w:val="00C37724"/>
    <w:rsid w:val="00C3797F"/>
    <w:rsid w:val="00C4095B"/>
    <w:rsid w:val="00C410E6"/>
    <w:rsid w:val="00C4223C"/>
    <w:rsid w:val="00C42879"/>
    <w:rsid w:val="00C428A0"/>
    <w:rsid w:val="00C42B41"/>
    <w:rsid w:val="00C43213"/>
    <w:rsid w:val="00C432E3"/>
    <w:rsid w:val="00C43524"/>
    <w:rsid w:val="00C435DD"/>
    <w:rsid w:val="00C43A47"/>
    <w:rsid w:val="00C4487D"/>
    <w:rsid w:val="00C45620"/>
    <w:rsid w:val="00C45778"/>
    <w:rsid w:val="00C45B20"/>
    <w:rsid w:val="00C464BA"/>
    <w:rsid w:val="00C47000"/>
    <w:rsid w:val="00C47611"/>
    <w:rsid w:val="00C4795F"/>
    <w:rsid w:val="00C47A9F"/>
    <w:rsid w:val="00C47D55"/>
    <w:rsid w:val="00C50464"/>
    <w:rsid w:val="00C50A7C"/>
    <w:rsid w:val="00C50D71"/>
    <w:rsid w:val="00C51467"/>
    <w:rsid w:val="00C51512"/>
    <w:rsid w:val="00C52251"/>
    <w:rsid w:val="00C527F9"/>
    <w:rsid w:val="00C53663"/>
    <w:rsid w:val="00C53926"/>
    <w:rsid w:val="00C53D1C"/>
    <w:rsid w:val="00C54137"/>
    <w:rsid w:val="00C54CEE"/>
    <w:rsid w:val="00C54FA7"/>
    <w:rsid w:val="00C551B9"/>
    <w:rsid w:val="00C5588A"/>
    <w:rsid w:val="00C56BBA"/>
    <w:rsid w:val="00C57190"/>
    <w:rsid w:val="00C57D7E"/>
    <w:rsid w:val="00C611EE"/>
    <w:rsid w:val="00C61F21"/>
    <w:rsid w:val="00C6256F"/>
    <w:rsid w:val="00C6329E"/>
    <w:rsid w:val="00C634C8"/>
    <w:rsid w:val="00C643A7"/>
    <w:rsid w:val="00C6467B"/>
    <w:rsid w:val="00C647D8"/>
    <w:rsid w:val="00C648B6"/>
    <w:rsid w:val="00C648DF"/>
    <w:rsid w:val="00C64BF0"/>
    <w:rsid w:val="00C65BEB"/>
    <w:rsid w:val="00C66474"/>
    <w:rsid w:val="00C66A65"/>
    <w:rsid w:val="00C673DD"/>
    <w:rsid w:val="00C67E80"/>
    <w:rsid w:val="00C67FAB"/>
    <w:rsid w:val="00C7001C"/>
    <w:rsid w:val="00C706F4"/>
    <w:rsid w:val="00C70C1A"/>
    <w:rsid w:val="00C70D4B"/>
    <w:rsid w:val="00C71E26"/>
    <w:rsid w:val="00C72606"/>
    <w:rsid w:val="00C7261B"/>
    <w:rsid w:val="00C72D0E"/>
    <w:rsid w:val="00C72E21"/>
    <w:rsid w:val="00C73E62"/>
    <w:rsid w:val="00C743CA"/>
    <w:rsid w:val="00C752FC"/>
    <w:rsid w:val="00C75FB4"/>
    <w:rsid w:val="00C761DB"/>
    <w:rsid w:val="00C76589"/>
    <w:rsid w:val="00C8055A"/>
    <w:rsid w:val="00C806B2"/>
    <w:rsid w:val="00C807D9"/>
    <w:rsid w:val="00C80B25"/>
    <w:rsid w:val="00C81187"/>
    <w:rsid w:val="00C813A9"/>
    <w:rsid w:val="00C816CA"/>
    <w:rsid w:val="00C81FE2"/>
    <w:rsid w:val="00C82BD2"/>
    <w:rsid w:val="00C83D8F"/>
    <w:rsid w:val="00C84419"/>
    <w:rsid w:val="00C8503C"/>
    <w:rsid w:val="00C85FFA"/>
    <w:rsid w:val="00C861E9"/>
    <w:rsid w:val="00C864DC"/>
    <w:rsid w:val="00C86AB3"/>
    <w:rsid w:val="00C90796"/>
    <w:rsid w:val="00C9153B"/>
    <w:rsid w:val="00C91F69"/>
    <w:rsid w:val="00C94323"/>
    <w:rsid w:val="00C970BB"/>
    <w:rsid w:val="00C978AF"/>
    <w:rsid w:val="00CA0015"/>
    <w:rsid w:val="00CA0A33"/>
    <w:rsid w:val="00CA11F2"/>
    <w:rsid w:val="00CA15DD"/>
    <w:rsid w:val="00CA169D"/>
    <w:rsid w:val="00CA1747"/>
    <w:rsid w:val="00CA1C11"/>
    <w:rsid w:val="00CA1F39"/>
    <w:rsid w:val="00CA2207"/>
    <w:rsid w:val="00CA2A35"/>
    <w:rsid w:val="00CA3310"/>
    <w:rsid w:val="00CA4510"/>
    <w:rsid w:val="00CA485E"/>
    <w:rsid w:val="00CA4AB2"/>
    <w:rsid w:val="00CA50F5"/>
    <w:rsid w:val="00CA5671"/>
    <w:rsid w:val="00CA590C"/>
    <w:rsid w:val="00CA5B8D"/>
    <w:rsid w:val="00CA5DD1"/>
    <w:rsid w:val="00CA63E0"/>
    <w:rsid w:val="00CA770E"/>
    <w:rsid w:val="00CA7AA9"/>
    <w:rsid w:val="00CA7C54"/>
    <w:rsid w:val="00CB0129"/>
    <w:rsid w:val="00CB0901"/>
    <w:rsid w:val="00CB0A01"/>
    <w:rsid w:val="00CB1211"/>
    <w:rsid w:val="00CB1334"/>
    <w:rsid w:val="00CB157C"/>
    <w:rsid w:val="00CB2C75"/>
    <w:rsid w:val="00CB3CB1"/>
    <w:rsid w:val="00CB41AB"/>
    <w:rsid w:val="00CB4B5C"/>
    <w:rsid w:val="00CB4C1E"/>
    <w:rsid w:val="00CB5290"/>
    <w:rsid w:val="00CB6449"/>
    <w:rsid w:val="00CB68EF"/>
    <w:rsid w:val="00CB6CA3"/>
    <w:rsid w:val="00CB759C"/>
    <w:rsid w:val="00CB7703"/>
    <w:rsid w:val="00CB79A4"/>
    <w:rsid w:val="00CB7CE8"/>
    <w:rsid w:val="00CC0326"/>
    <w:rsid w:val="00CC06D9"/>
    <w:rsid w:val="00CC0A8D"/>
    <w:rsid w:val="00CC1CF1"/>
    <w:rsid w:val="00CC1E1B"/>
    <w:rsid w:val="00CC3BAC"/>
    <w:rsid w:val="00CC518E"/>
    <w:rsid w:val="00CC5630"/>
    <w:rsid w:val="00CC6362"/>
    <w:rsid w:val="00CC69B0"/>
    <w:rsid w:val="00CC69D0"/>
    <w:rsid w:val="00CC73F0"/>
    <w:rsid w:val="00CD01CC"/>
    <w:rsid w:val="00CD043A"/>
    <w:rsid w:val="00CD04C4"/>
    <w:rsid w:val="00CD0722"/>
    <w:rsid w:val="00CD074D"/>
    <w:rsid w:val="00CD191C"/>
    <w:rsid w:val="00CD1E50"/>
    <w:rsid w:val="00CD3548"/>
    <w:rsid w:val="00CD3B30"/>
    <w:rsid w:val="00CD4190"/>
    <w:rsid w:val="00CD435C"/>
    <w:rsid w:val="00CD4898"/>
    <w:rsid w:val="00CD6B60"/>
    <w:rsid w:val="00CD7A4F"/>
    <w:rsid w:val="00CE081E"/>
    <w:rsid w:val="00CE0D95"/>
    <w:rsid w:val="00CE10B2"/>
    <w:rsid w:val="00CE2264"/>
    <w:rsid w:val="00CE2382"/>
    <w:rsid w:val="00CE3C86"/>
    <w:rsid w:val="00CE4D1D"/>
    <w:rsid w:val="00CE4E83"/>
    <w:rsid w:val="00CE56FD"/>
    <w:rsid w:val="00CE5FB2"/>
    <w:rsid w:val="00CE70C4"/>
    <w:rsid w:val="00CE7B83"/>
    <w:rsid w:val="00CE7BF1"/>
    <w:rsid w:val="00CF05EC"/>
    <w:rsid w:val="00CF0D0D"/>
    <w:rsid w:val="00CF1653"/>
    <w:rsid w:val="00CF1742"/>
    <w:rsid w:val="00CF2304"/>
    <w:rsid w:val="00CF2692"/>
    <w:rsid w:val="00CF286A"/>
    <w:rsid w:val="00CF34D0"/>
    <w:rsid w:val="00CF34DE"/>
    <w:rsid w:val="00CF38B3"/>
    <w:rsid w:val="00CF3B1A"/>
    <w:rsid w:val="00CF6583"/>
    <w:rsid w:val="00CF6E8C"/>
    <w:rsid w:val="00CF75C9"/>
    <w:rsid w:val="00CF7623"/>
    <w:rsid w:val="00CF7A4E"/>
    <w:rsid w:val="00D00401"/>
    <w:rsid w:val="00D0068C"/>
    <w:rsid w:val="00D008B5"/>
    <w:rsid w:val="00D00A61"/>
    <w:rsid w:val="00D00BED"/>
    <w:rsid w:val="00D00DA3"/>
    <w:rsid w:val="00D01B3C"/>
    <w:rsid w:val="00D02472"/>
    <w:rsid w:val="00D02861"/>
    <w:rsid w:val="00D03331"/>
    <w:rsid w:val="00D0370B"/>
    <w:rsid w:val="00D03E7C"/>
    <w:rsid w:val="00D0407B"/>
    <w:rsid w:val="00D043C1"/>
    <w:rsid w:val="00D043FA"/>
    <w:rsid w:val="00D04575"/>
    <w:rsid w:val="00D048EE"/>
    <w:rsid w:val="00D04B17"/>
    <w:rsid w:val="00D04BAA"/>
    <w:rsid w:val="00D04C13"/>
    <w:rsid w:val="00D05A4D"/>
    <w:rsid w:val="00D0677B"/>
    <w:rsid w:val="00D06AAC"/>
    <w:rsid w:val="00D07367"/>
    <w:rsid w:val="00D077F8"/>
    <w:rsid w:val="00D10298"/>
    <w:rsid w:val="00D104E6"/>
    <w:rsid w:val="00D11611"/>
    <w:rsid w:val="00D132BC"/>
    <w:rsid w:val="00D13662"/>
    <w:rsid w:val="00D13E20"/>
    <w:rsid w:val="00D14FAA"/>
    <w:rsid w:val="00D150B0"/>
    <w:rsid w:val="00D15272"/>
    <w:rsid w:val="00D161B8"/>
    <w:rsid w:val="00D17258"/>
    <w:rsid w:val="00D21019"/>
    <w:rsid w:val="00D219A5"/>
    <w:rsid w:val="00D21AD1"/>
    <w:rsid w:val="00D22464"/>
    <w:rsid w:val="00D22CBB"/>
    <w:rsid w:val="00D23C17"/>
    <w:rsid w:val="00D23E36"/>
    <w:rsid w:val="00D24A14"/>
    <w:rsid w:val="00D25A2A"/>
    <w:rsid w:val="00D26FCF"/>
    <w:rsid w:val="00D27019"/>
    <w:rsid w:val="00D273E6"/>
    <w:rsid w:val="00D27476"/>
    <w:rsid w:val="00D2761E"/>
    <w:rsid w:val="00D27B1C"/>
    <w:rsid w:val="00D27C21"/>
    <w:rsid w:val="00D27E16"/>
    <w:rsid w:val="00D30487"/>
    <w:rsid w:val="00D30F7E"/>
    <w:rsid w:val="00D31759"/>
    <w:rsid w:val="00D32092"/>
    <w:rsid w:val="00D320A2"/>
    <w:rsid w:val="00D32547"/>
    <w:rsid w:val="00D326C7"/>
    <w:rsid w:val="00D32870"/>
    <w:rsid w:val="00D32DD8"/>
    <w:rsid w:val="00D32F51"/>
    <w:rsid w:val="00D33481"/>
    <w:rsid w:val="00D334B6"/>
    <w:rsid w:val="00D338FE"/>
    <w:rsid w:val="00D3423E"/>
    <w:rsid w:val="00D3436F"/>
    <w:rsid w:val="00D356C3"/>
    <w:rsid w:val="00D359EB"/>
    <w:rsid w:val="00D362DB"/>
    <w:rsid w:val="00D362F9"/>
    <w:rsid w:val="00D36366"/>
    <w:rsid w:val="00D36D2E"/>
    <w:rsid w:val="00D36D97"/>
    <w:rsid w:val="00D37467"/>
    <w:rsid w:val="00D411B6"/>
    <w:rsid w:val="00D4164A"/>
    <w:rsid w:val="00D41AE8"/>
    <w:rsid w:val="00D41F7D"/>
    <w:rsid w:val="00D42D33"/>
    <w:rsid w:val="00D42E80"/>
    <w:rsid w:val="00D433D6"/>
    <w:rsid w:val="00D43420"/>
    <w:rsid w:val="00D43DFA"/>
    <w:rsid w:val="00D448E9"/>
    <w:rsid w:val="00D4557B"/>
    <w:rsid w:val="00D463EA"/>
    <w:rsid w:val="00D4649E"/>
    <w:rsid w:val="00D4685B"/>
    <w:rsid w:val="00D46D5B"/>
    <w:rsid w:val="00D47316"/>
    <w:rsid w:val="00D47541"/>
    <w:rsid w:val="00D47A5B"/>
    <w:rsid w:val="00D47A9C"/>
    <w:rsid w:val="00D50B56"/>
    <w:rsid w:val="00D51669"/>
    <w:rsid w:val="00D516BE"/>
    <w:rsid w:val="00D523EF"/>
    <w:rsid w:val="00D52566"/>
    <w:rsid w:val="00D52CC7"/>
    <w:rsid w:val="00D52D0B"/>
    <w:rsid w:val="00D53408"/>
    <w:rsid w:val="00D5354C"/>
    <w:rsid w:val="00D53FEB"/>
    <w:rsid w:val="00D5440E"/>
    <w:rsid w:val="00D5443D"/>
    <w:rsid w:val="00D544C1"/>
    <w:rsid w:val="00D54A1C"/>
    <w:rsid w:val="00D54B46"/>
    <w:rsid w:val="00D54E6F"/>
    <w:rsid w:val="00D5541F"/>
    <w:rsid w:val="00D5674E"/>
    <w:rsid w:val="00D56D2A"/>
    <w:rsid w:val="00D57126"/>
    <w:rsid w:val="00D57343"/>
    <w:rsid w:val="00D57531"/>
    <w:rsid w:val="00D57A69"/>
    <w:rsid w:val="00D60E8B"/>
    <w:rsid w:val="00D612BC"/>
    <w:rsid w:val="00D615C9"/>
    <w:rsid w:val="00D61D87"/>
    <w:rsid w:val="00D62855"/>
    <w:rsid w:val="00D62C0F"/>
    <w:rsid w:val="00D659B3"/>
    <w:rsid w:val="00D65BF2"/>
    <w:rsid w:val="00D65E0F"/>
    <w:rsid w:val="00D65E4E"/>
    <w:rsid w:val="00D65EBA"/>
    <w:rsid w:val="00D66DC9"/>
    <w:rsid w:val="00D67124"/>
    <w:rsid w:val="00D710BC"/>
    <w:rsid w:val="00D711F6"/>
    <w:rsid w:val="00D71259"/>
    <w:rsid w:val="00D733B9"/>
    <w:rsid w:val="00D7354F"/>
    <w:rsid w:val="00D7435F"/>
    <w:rsid w:val="00D746A9"/>
    <w:rsid w:val="00D74CCE"/>
    <w:rsid w:val="00D7504A"/>
    <w:rsid w:val="00D758CA"/>
    <w:rsid w:val="00D75F27"/>
    <w:rsid w:val="00D76453"/>
    <w:rsid w:val="00D76BBA"/>
    <w:rsid w:val="00D76C3C"/>
    <w:rsid w:val="00D770E9"/>
    <w:rsid w:val="00D77ADB"/>
    <w:rsid w:val="00D77CEA"/>
    <w:rsid w:val="00D77EF7"/>
    <w:rsid w:val="00D80916"/>
    <w:rsid w:val="00D80959"/>
    <w:rsid w:val="00D815D1"/>
    <w:rsid w:val="00D81660"/>
    <w:rsid w:val="00D81962"/>
    <w:rsid w:val="00D820D2"/>
    <w:rsid w:val="00D82DAD"/>
    <w:rsid w:val="00D82E27"/>
    <w:rsid w:val="00D83043"/>
    <w:rsid w:val="00D8313C"/>
    <w:rsid w:val="00D83BF9"/>
    <w:rsid w:val="00D84988"/>
    <w:rsid w:val="00D86538"/>
    <w:rsid w:val="00D867C2"/>
    <w:rsid w:val="00D873FE"/>
    <w:rsid w:val="00D875CB"/>
    <w:rsid w:val="00D878B9"/>
    <w:rsid w:val="00D87B1D"/>
    <w:rsid w:val="00D87FA7"/>
    <w:rsid w:val="00D90545"/>
    <w:rsid w:val="00D90640"/>
    <w:rsid w:val="00D91C7E"/>
    <w:rsid w:val="00D927EB"/>
    <w:rsid w:val="00D92FDF"/>
    <w:rsid w:val="00D937E5"/>
    <w:rsid w:val="00D93B78"/>
    <w:rsid w:val="00D94B16"/>
    <w:rsid w:val="00D95E11"/>
    <w:rsid w:val="00D97037"/>
    <w:rsid w:val="00D970D2"/>
    <w:rsid w:val="00D976EB"/>
    <w:rsid w:val="00DA0948"/>
    <w:rsid w:val="00DA0A4E"/>
    <w:rsid w:val="00DA0F94"/>
    <w:rsid w:val="00DA0FDD"/>
    <w:rsid w:val="00DA1AF1"/>
    <w:rsid w:val="00DA2289"/>
    <w:rsid w:val="00DA3EA6"/>
    <w:rsid w:val="00DA3F9C"/>
    <w:rsid w:val="00DA4040"/>
    <w:rsid w:val="00DA41B1"/>
    <w:rsid w:val="00DA4643"/>
    <w:rsid w:val="00DA5D3D"/>
    <w:rsid w:val="00DA687B"/>
    <w:rsid w:val="00DA68C2"/>
    <w:rsid w:val="00DA6C97"/>
    <w:rsid w:val="00DA74DC"/>
    <w:rsid w:val="00DB0093"/>
    <w:rsid w:val="00DB01A7"/>
    <w:rsid w:val="00DB0F6C"/>
    <w:rsid w:val="00DB14F9"/>
    <w:rsid w:val="00DB2BCC"/>
    <w:rsid w:val="00DB3BB9"/>
    <w:rsid w:val="00DB3C1C"/>
    <w:rsid w:val="00DB3D4A"/>
    <w:rsid w:val="00DB3E17"/>
    <w:rsid w:val="00DB4036"/>
    <w:rsid w:val="00DB40C0"/>
    <w:rsid w:val="00DB41B7"/>
    <w:rsid w:val="00DB4273"/>
    <w:rsid w:val="00DB4CC7"/>
    <w:rsid w:val="00DB64C8"/>
    <w:rsid w:val="00DB6B33"/>
    <w:rsid w:val="00DB6D02"/>
    <w:rsid w:val="00DB7289"/>
    <w:rsid w:val="00DB7B2F"/>
    <w:rsid w:val="00DC0989"/>
    <w:rsid w:val="00DC14CE"/>
    <w:rsid w:val="00DC1B3F"/>
    <w:rsid w:val="00DC20FB"/>
    <w:rsid w:val="00DC22B5"/>
    <w:rsid w:val="00DC30CC"/>
    <w:rsid w:val="00DC5332"/>
    <w:rsid w:val="00DC567F"/>
    <w:rsid w:val="00DC59F5"/>
    <w:rsid w:val="00DC619D"/>
    <w:rsid w:val="00DC64B5"/>
    <w:rsid w:val="00DC6FEB"/>
    <w:rsid w:val="00DC765A"/>
    <w:rsid w:val="00DC769E"/>
    <w:rsid w:val="00DD0158"/>
    <w:rsid w:val="00DD0FED"/>
    <w:rsid w:val="00DD2498"/>
    <w:rsid w:val="00DD27B0"/>
    <w:rsid w:val="00DD322C"/>
    <w:rsid w:val="00DD3E3D"/>
    <w:rsid w:val="00DD41E4"/>
    <w:rsid w:val="00DD4F48"/>
    <w:rsid w:val="00DD51F0"/>
    <w:rsid w:val="00DD56AA"/>
    <w:rsid w:val="00DD5CF9"/>
    <w:rsid w:val="00DD66E7"/>
    <w:rsid w:val="00DD6FDA"/>
    <w:rsid w:val="00DE1323"/>
    <w:rsid w:val="00DE134D"/>
    <w:rsid w:val="00DE1A24"/>
    <w:rsid w:val="00DE1D22"/>
    <w:rsid w:val="00DE24EF"/>
    <w:rsid w:val="00DE26DA"/>
    <w:rsid w:val="00DE26E4"/>
    <w:rsid w:val="00DE3538"/>
    <w:rsid w:val="00DE3901"/>
    <w:rsid w:val="00DE3C28"/>
    <w:rsid w:val="00DE4A78"/>
    <w:rsid w:val="00DE5B89"/>
    <w:rsid w:val="00DE65EA"/>
    <w:rsid w:val="00DE6CC5"/>
    <w:rsid w:val="00DE746E"/>
    <w:rsid w:val="00DE7706"/>
    <w:rsid w:val="00DE7753"/>
    <w:rsid w:val="00DE7956"/>
    <w:rsid w:val="00DE7F8F"/>
    <w:rsid w:val="00DF0296"/>
    <w:rsid w:val="00DF09E7"/>
    <w:rsid w:val="00DF0ADE"/>
    <w:rsid w:val="00DF0BD2"/>
    <w:rsid w:val="00DF11C4"/>
    <w:rsid w:val="00DF1625"/>
    <w:rsid w:val="00DF19A1"/>
    <w:rsid w:val="00DF1F03"/>
    <w:rsid w:val="00DF1F49"/>
    <w:rsid w:val="00DF2CEC"/>
    <w:rsid w:val="00DF31DF"/>
    <w:rsid w:val="00DF3688"/>
    <w:rsid w:val="00DF43AF"/>
    <w:rsid w:val="00DF4441"/>
    <w:rsid w:val="00DF44E3"/>
    <w:rsid w:val="00DF4C94"/>
    <w:rsid w:val="00DF5182"/>
    <w:rsid w:val="00DF749E"/>
    <w:rsid w:val="00E00AD1"/>
    <w:rsid w:val="00E00ED8"/>
    <w:rsid w:val="00E01503"/>
    <w:rsid w:val="00E01593"/>
    <w:rsid w:val="00E020C1"/>
    <w:rsid w:val="00E02F60"/>
    <w:rsid w:val="00E040F0"/>
    <w:rsid w:val="00E04589"/>
    <w:rsid w:val="00E045AE"/>
    <w:rsid w:val="00E046C2"/>
    <w:rsid w:val="00E04FA9"/>
    <w:rsid w:val="00E05F32"/>
    <w:rsid w:val="00E05FDF"/>
    <w:rsid w:val="00E06E9D"/>
    <w:rsid w:val="00E070E6"/>
    <w:rsid w:val="00E072B4"/>
    <w:rsid w:val="00E10031"/>
    <w:rsid w:val="00E10BB7"/>
    <w:rsid w:val="00E1385B"/>
    <w:rsid w:val="00E13EF4"/>
    <w:rsid w:val="00E141C7"/>
    <w:rsid w:val="00E144F9"/>
    <w:rsid w:val="00E14672"/>
    <w:rsid w:val="00E15984"/>
    <w:rsid w:val="00E15A1C"/>
    <w:rsid w:val="00E161F1"/>
    <w:rsid w:val="00E16B3B"/>
    <w:rsid w:val="00E17450"/>
    <w:rsid w:val="00E17B7F"/>
    <w:rsid w:val="00E20011"/>
    <w:rsid w:val="00E207EB"/>
    <w:rsid w:val="00E20A27"/>
    <w:rsid w:val="00E20B3E"/>
    <w:rsid w:val="00E20E95"/>
    <w:rsid w:val="00E21282"/>
    <w:rsid w:val="00E21547"/>
    <w:rsid w:val="00E21B4C"/>
    <w:rsid w:val="00E2217F"/>
    <w:rsid w:val="00E222A7"/>
    <w:rsid w:val="00E22CFA"/>
    <w:rsid w:val="00E22E51"/>
    <w:rsid w:val="00E23A9A"/>
    <w:rsid w:val="00E23F7F"/>
    <w:rsid w:val="00E23F8C"/>
    <w:rsid w:val="00E2406F"/>
    <w:rsid w:val="00E242FF"/>
    <w:rsid w:val="00E24EBF"/>
    <w:rsid w:val="00E25D59"/>
    <w:rsid w:val="00E2620A"/>
    <w:rsid w:val="00E2624C"/>
    <w:rsid w:val="00E267E5"/>
    <w:rsid w:val="00E267EF"/>
    <w:rsid w:val="00E26A48"/>
    <w:rsid w:val="00E26CC1"/>
    <w:rsid w:val="00E301A8"/>
    <w:rsid w:val="00E30F0C"/>
    <w:rsid w:val="00E31A0F"/>
    <w:rsid w:val="00E326DD"/>
    <w:rsid w:val="00E327B8"/>
    <w:rsid w:val="00E32CC2"/>
    <w:rsid w:val="00E32D5B"/>
    <w:rsid w:val="00E33157"/>
    <w:rsid w:val="00E3357F"/>
    <w:rsid w:val="00E33E6B"/>
    <w:rsid w:val="00E344B9"/>
    <w:rsid w:val="00E356DC"/>
    <w:rsid w:val="00E3606B"/>
    <w:rsid w:val="00E36717"/>
    <w:rsid w:val="00E36A86"/>
    <w:rsid w:val="00E37CF1"/>
    <w:rsid w:val="00E40173"/>
    <w:rsid w:val="00E40DE2"/>
    <w:rsid w:val="00E41156"/>
    <w:rsid w:val="00E41620"/>
    <w:rsid w:val="00E4239E"/>
    <w:rsid w:val="00E426B9"/>
    <w:rsid w:val="00E42703"/>
    <w:rsid w:val="00E42FEB"/>
    <w:rsid w:val="00E430BF"/>
    <w:rsid w:val="00E434F8"/>
    <w:rsid w:val="00E43CEB"/>
    <w:rsid w:val="00E44BA9"/>
    <w:rsid w:val="00E44D86"/>
    <w:rsid w:val="00E45007"/>
    <w:rsid w:val="00E45042"/>
    <w:rsid w:val="00E45ACA"/>
    <w:rsid w:val="00E45C1A"/>
    <w:rsid w:val="00E45C7F"/>
    <w:rsid w:val="00E45ED7"/>
    <w:rsid w:val="00E46422"/>
    <w:rsid w:val="00E46DBA"/>
    <w:rsid w:val="00E47984"/>
    <w:rsid w:val="00E51117"/>
    <w:rsid w:val="00E51CD0"/>
    <w:rsid w:val="00E51D3B"/>
    <w:rsid w:val="00E51D78"/>
    <w:rsid w:val="00E51E58"/>
    <w:rsid w:val="00E51EEA"/>
    <w:rsid w:val="00E52638"/>
    <w:rsid w:val="00E52CC9"/>
    <w:rsid w:val="00E53F20"/>
    <w:rsid w:val="00E54297"/>
    <w:rsid w:val="00E54B2C"/>
    <w:rsid w:val="00E5510F"/>
    <w:rsid w:val="00E55EBF"/>
    <w:rsid w:val="00E574A0"/>
    <w:rsid w:val="00E6008B"/>
    <w:rsid w:val="00E6044F"/>
    <w:rsid w:val="00E60526"/>
    <w:rsid w:val="00E6061C"/>
    <w:rsid w:val="00E6288F"/>
    <w:rsid w:val="00E63619"/>
    <w:rsid w:val="00E6367A"/>
    <w:rsid w:val="00E63C8D"/>
    <w:rsid w:val="00E64337"/>
    <w:rsid w:val="00E6482F"/>
    <w:rsid w:val="00E648D1"/>
    <w:rsid w:val="00E64D24"/>
    <w:rsid w:val="00E65F37"/>
    <w:rsid w:val="00E66866"/>
    <w:rsid w:val="00E674AE"/>
    <w:rsid w:val="00E67BA7"/>
    <w:rsid w:val="00E67FD5"/>
    <w:rsid w:val="00E70A0B"/>
    <w:rsid w:val="00E70A7A"/>
    <w:rsid w:val="00E70ECB"/>
    <w:rsid w:val="00E70FC4"/>
    <w:rsid w:val="00E71E11"/>
    <w:rsid w:val="00E72207"/>
    <w:rsid w:val="00E739BE"/>
    <w:rsid w:val="00E73B01"/>
    <w:rsid w:val="00E74085"/>
    <w:rsid w:val="00E7424B"/>
    <w:rsid w:val="00E74264"/>
    <w:rsid w:val="00E749B7"/>
    <w:rsid w:val="00E74BF6"/>
    <w:rsid w:val="00E74F86"/>
    <w:rsid w:val="00E7522C"/>
    <w:rsid w:val="00E752B6"/>
    <w:rsid w:val="00E7544B"/>
    <w:rsid w:val="00E758BE"/>
    <w:rsid w:val="00E765B7"/>
    <w:rsid w:val="00E77AD7"/>
    <w:rsid w:val="00E77EEE"/>
    <w:rsid w:val="00E805B6"/>
    <w:rsid w:val="00E81D32"/>
    <w:rsid w:val="00E84171"/>
    <w:rsid w:val="00E8425F"/>
    <w:rsid w:val="00E84F82"/>
    <w:rsid w:val="00E8513D"/>
    <w:rsid w:val="00E85A49"/>
    <w:rsid w:val="00E861BF"/>
    <w:rsid w:val="00E862FA"/>
    <w:rsid w:val="00E86814"/>
    <w:rsid w:val="00E87144"/>
    <w:rsid w:val="00E87735"/>
    <w:rsid w:val="00E90E72"/>
    <w:rsid w:val="00E90FD0"/>
    <w:rsid w:val="00E91397"/>
    <w:rsid w:val="00E91A69"/>
    <w:rsid w:val="00E91D37"/>
    <w:rsid w:val="00E91F17"/>
    <w:rsid w:val="00E92272"/>
    <w:rsid w:val="00E926E9"/>
    <w:rsid w:val="00E92BAA"/>
    <w:rsid w:val="00E93CA2"/>
    <w:rsid w:val="00E94D7F"/>
    <w:rsid w:val="00E95645"/>
    <w:rsid w:val="00E95CE6"/>
    <w:rsid w:val="00E95E47"/>
    <w:rsid w:val="00E968BE"/>
    <w:rsid w:val="00E96941"/>
    <w:rsid w:val="00E969ED"/>
    <w:rsid w:val="00E96B46"/>
    <w:rsid w:val="00E9746B"/>
    <w:rsid w:val="00EA059F"/>
    <w:rsid w:val="00EA06E9"/>
    <w:rsid w:val="00EA0AEE"/>
    <w:rsid w:val="00EA0D10"/>
    <w:rsid w:val="00EA135C"/>
    <w:rsid w:val="00EA140F"/>
    <w:rsid w:val="00EA150B"/>
    <w:rsid w:val="00EA1765"/>
    <w:rsid w:val="00EA31E0"/>
    <w:rsid w:val="00EA3E33"/>
    <w:rsid w:val="00EA3FD0"/>
    <w:rsid w:val="00EA40DF"/>
    <w:rsid w:val="00EA58C8"/>
    <w:rsid w:val="00EA625E"/>
    <w:rsid w:val="00EA64AF"/>
    <w:rsid w:val="00EA7170"/>
    <w:rsid w:val="00EA7394"/>
    <w:rsid w:val="00EA7474"/>
    <w:rsid w:val="00EA783C"/>
    <w:rsid w:val="00EA7C34"/>
    <w:rsid w:val="00EA7CA6"/>
    <w:rsid w:val="00EA7FA5"/>
    <w:rsid w:val="00EB0B3D"/>
    <w:rsid w:val="00EB1116"/>
    <w:rsid w:val="00EB2387"/>
    <w:rsid w:val="00EB2AE8"/>
    <w:rsid w:val="00EB338E"/>
    <w:rsid w:val="00EB37A2"/>
    <w:rsid w:val="00EB3931"/>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6D0"/>
    <w:rsid w:val="00EB797D"/>
    <w:rsid w:val="00EC00EF"/>
    <w:rsid w:val="00EC09B0"/>
    <w:rsid w:val="00EC165E"/>
    <w:rsid w:val="00EC1F0A"/>
    <w:rsid w:val="00EC22F7"/>
    <w:rsid w:val="00EC2345"/>
    <w:rsid w:val="00EC2CDE"/>
    <w:rsid w:val="00EC329B"/>
    <w:rsid w:val="00EC362B"/>
    <w:rsid w:val="00EC400D"/>
    <w:rsid w:val="00EC4580"/>
    <w:rsid w:val="00EC5A94"/>
    <w:rsid w:val="00EC5C41"/>
    <w:rsid w:val="00EC5FC1"/>
    <w:rsid w:val="00EC7188"/>
    <w:rsid w:val="00EC7196"/>
    <w:rsid w:val="00EC736B"/>
    <w:rsid w:val="00EC759E"/>
    <w:rsid w:val="00EC7897"/>
    <w:rsid w:val="00ED0338"/>
    <w:rsid w:val="00ED0BF3"/>
    <w:rsid w:val="00ED0DE3"/>
    <w:rsid w:val="00ED1142"/>
    <w:rsid w:val="00ED1170"/>
    <w:rsid w:val="00ED2352"/>
    <w:rsid w:val="00ED2462"/>
    <w:rsid w:val="00ED3432"/>
    <w:rsid w:val="00ED38D4"/>
    <w:rsid w:val="00ED3BA4"/>
    <w:rsid w:val="00ED3E68"/>
    <w:rsid w:val="00ED4C1D"/>
    <w:rsid w:val="00ED588C"/>
    <w:rsid w:val="00ED5972"/>
    <w:rsid w:val="00ED5C1C"/>
    <w:rsid w:val="00ED608B"/>
    <w:rsid w:val="00ED628D"/>
    <w:rsid w:val="00ED6836"/>
    <w:rsid w:val="00ED6A38"/>
    <w:rsid w:val="00EE09A4"/>
    <w:rsid w:val="00EE0CB1"/>
    <w:rsid w:val="00EE0EB3"/>
    <w:rsid w:val="00EE0EF1"/>
    <w:rsid w:val="00EE1022"/>
    <w:rsid w:val="00EE123A"/>
    <w:rsid w:val="00EE2663"/>
    <w:rsid w:val="00EE3925"/>
    <w:rsid w:val="00EE3BDD"/>
    <w:rsid w:val="00EE4047"/>
    <w:rsid w:val="00EE55F5"/>
    <w:rsid w:val="00EE5855"/>
    <w:rsid w:val="00EE5A09"/>
    <w:rsid w:val="00EE5D9B"/>
    <w:rsid w:val="00EE5DBD"/>
    <w:rsid w:val="00EE62ED"/>
    <w:rsid w:val="00EE68A4"/>
    <w:rsid w:val="00EE7019"/>
    <w:rsid w:val="00EE73A8"/>
    <w:rsid w:val="00EE7758"/>
    <w:rsid w:val="00EE78C9"/>
    <w:rsid w:val="00EE7A99"/>
    <w:rsid w:val="00EF0787"/>
    <w:rsid w:val="00EF11FF"/>
    <w:rsid w:val="00EF16B3"/>
    <w:rsid w:val="00EF24C7"/>
    <w:rsid w:val="00EF273B"/>
    <w:rsid w:val="00EF2954"/>
    <w:rsid w:val="00EF2B43"/>
    <w:rsid w:val="00EF3317"/>
    <w:rsid w:val="00EF352E"/>
    <w:rsid w:val="00EF3662"/>
    <w:rsid w:val="00EF548A"/>
    <w:rsid w:val="00EF5F81"/>
    <w:rsid w:val="00EF6281"/>
    <w:rsid w:val="00EF6526"/>
    <w:rsid w:val="00EF71B7"/>
    <w:rsid w:val="00EF7868"/>
    <w:rsid w:val="00F00004"/>
    <w:rsid w:val="00F00565"/>
    <w:rsid w:val="00F00C96"/>
    <w:rsid w:val="00F01964"/>
    <w:rsid w:val="00F01D1E"/>
    <w:rsid w:val="00F04AA1"/>
    <w:rsid w:val="00F04FC3"/>
    <w:rsid w:val="00F06F30"/>
    <w:rsid w:val="00F06FE4"/>
    <w:rsid w:val="00F0759D"/>
    <w:rsid w:val="00F102AB"/>
    <w:rsid w:val="00F113C3"/>
    <w:rsid w:val="00F11794"/>
    <w:rsid w:val="00F11926"/>
    <w:rsid w:val="00F11AC7"/>
    <w:rsid w:val="00F11D9C"/>
    <w:rsid w:val="00F11E5A"/>
    <w:rsid w:val="00F125C4"/>
    <w:rsid w:val="00F12D9A"/>
    <w:rsid w:val="00F130E4"/>
    <w:rsid w:val="00F1389B"/>
    <w:rsid w:val="00F13FFF"/>
    <w:rsid w:val="00F141E2"/>
    <w:rsid w:val="00F1446E"/>
    <w:rsid w:val="00F154A2"/>
    <w:rsid w:val="00F15CED"/>
    <w:rsid w:val="00F15F72"/>
    <w:rsid w:val="00F161C9"/>
    <w:rsid w:val="00F16C1A"/>
    <w:rsid w:val="00F1738A"/>
    <w:rsid w:val="00F17B6A"/>
    <w:rsid w:val="00F17D5F"/>
    <w:rsid w:val="00F20B78"/>
    <w:rsid w:val="00F20CF5"/>
    <w:rsid w:val="00F20DA5"/>
    <w:rsid w:val="00F215E2"/>
    <w:rsid w:val="00F217A2"/>
    <w:rsid w:val="00F21C25"/>
    <w:rsid w:val="00F22027"/>
    <w:rsid w:val="00F2241E"/>
    <w:rsid w:val="00F23100"/>
    <w:rsid w:val="00F23A51"/>
    <w:rsid w:val="00F23CD8"/>
    <w:rsid w:val="00F23F3F"/>
    <w:rsid w:val="00F242D7"/>
    <w:rsid w:val="00F24327"/>
    <w:rsid w:val="00F24A51"/>
    <w:rsid w:val="00F24C2B"/>
    <w:rsid w:val="00F24E9E"/>
    <w:rsid w:val="00F259F4"/>
    <w:rsid w:val="00F25B39"/>
    <w:rsid w:val="00F26162"/>
    <w:rsid w:val="00F263B3"/>
    <w:rsid w:val="00F26A4C"/>
    <w:rsid w:val="00F274C5"/>
    <w:rsid w:val="00F332DF"/>
    <w:rsid w:val="00F339E3"/>
    <w:rsid w:val="00F34417"/>
    <w:rsid w:val="00F350CC"/>
    <w:rsid w:val="00F36AD3"/>
    <w:rsid w:val="00F36E1F"/>
    <w:rsid w:val="00F377C0"/>
    <w:rsid w:val="00F37C10"/>
    <w:rsid w:val="00F37F2C"/>
    <w:rsid w:val="00F40235"/>
    <w:rsid w:val="00F403A5"/>
    <w:rsid w:val="00F406AC"/>
    <w:rsid w:val="00F40D4D"/>
    <w:rsid w:val="00F40EA0"/>
    <w:rsid w:val="00F4140F"/>
    <w:rsid w:val="00F41477"/>
    <w:rsid w:val="00F42158"/>
    <w:rsid w:val="00F4264D"/>
    <w:rsid w:val="00F429C4"/>
    <w:rsid w:val="00F4395E"/>
    <w:rsid w:val="00F43A66"/>
    <w:rsid w:val="00F43DE4"/>
    <w:rsid w:val="00F449C0"/>
    <w:rsid w:val="00F45B4D"/>
    <w:rsid w:val="00F45B8B"/>
    <w:rsid w:val="00F460E3"/>
    <w:rsid w:val="00F4635A"/>
    <w:rsid w:val="00F52B33"/>
    <w:rsid w:val="00F53D4F"/>
    <w:rsid w:val="00F53DF8"/>
    <w:rsid w:val="00F546F2"/>
    <w:rsid w:val="00F54903"/>
    <w:rsid w:val="00F54BB3"/>
    <w:rsid w:val="00F5526F"/>
    <w:rsid w:val="00F552C3"/>
    <w:rsid w:val="00F55654"/>
    <w:rsid w:val="00F556B0"/>
    <w:rsid w:val="00F55ECA"/>
    <w:rsid w:val="00F5639E"/>
    <w:rsid w:val="00F5653D"/>
    <w:rsid w:val="00F571C7"/>
    <w:rsid w:val="00F60675"/>
    <w:rsid w:val="00F607C7"/>
    <w:rsid w:val="00F60A05"/>
    <w:rsid w:val="00F60A86"/>
    <w:rsid w:val="00F61898"/>
    <w:rsid w:val="00F61A9D"/>
    <w:rsid w:val="00F61D7A"/>
    <w:rsid w:val="00F62714"/>
    <w:rsid w:val="00F628DD"/>
    <w:rsid w:val="00F63223"/>
    <w:rsid w:val="00F63464"/>
    <w:rsid w:val="00F63BBB"/>
    <w:rsid w:val="00F649B6"/>
    <w:rsid w:val="00F64BF8"/>
    <w:rsid w:val="00F64DF9"/>
    <w:rsid w:val="00F65659"/>
    <w:rsid w:val="00F65743"/>
    <w:rsid w:val="00F65839"/>
    <w:rsid w:val="00F658E7"/>
    <w:rsid w:val="00F65EB5"/>
    <w:rsid w:val="00F66688"/>
    <w:rsid w:val="00F667B5"/>
    <w:rsid w:val="00F67289"/>
    <w:rsid w:val="00F676CB"/>
    <w:rsid w:val="00F67946"/>
    <w:rsid w:val="00F67CD4"/>
    <w:rsid w:val="00F70E55"/>
    <w:rsid w:val="00F71F29"/>
    <w:rsid w:val="00F72272"/>
    <w:rsid w:val="00F727F8"/>
    <w:rsid w:val="00F7342A"/>
    <w:rsid w:val="00F738FA"/>
    <w:rsid w:val="00F73CAB"/>
    <w:rsid w:val="00F73D43"/>
    <w:rsid w:val="00F73D7F"/>
    <w:rsid w:val="00F7434D"/>
    <w:rsid w:val="00F743B3"/>
    <w:rsid w:val="00F7451F"/>
    <w:rsid w:val="00F7467F"/>
    <w:rsid w:val="00F74984"/>
    <w:rsid w:val="00F7541A"/>
    <w:rsid w:val="00F75C5E"/>
    <w:rsid w:val="00F7609B"/>
    <w:rsid w:val="00F763EC"/>
    <w:rsid w:val="00F775CA"/>
    <w:rsid w:val="00F77652"/>
    <w:rsid w:val="00F80761"/>
    <w:rsid w:val="00F80B8C"/>
    <w:rsid w:val="00F825AC"/>
    <w:rsid w:val="00F82623"/>
    <w:rsid w:val="00F82CB7"/>
    <w:rsid w:val="00F83188"/>
    <w:rsid w:val="00F83409"/>
    <w:rsid w:val="00F839B3"/>
    <w:rsid w:val="00F83B76"/>
    <w:rsid w:val="00F83E0A"/>
    <w:rsid w:val="00F8462A"/>
    <w:rsid w:val="00F8471D"/>
    <w:rsid w:val="00F84BB9"/>
    <w:rsid w:val="00F84FD5"/>
    <w:rsid w:val="00F855BB"/>
    <w:rsid w:val="00F85D0C"/>
    <w:rsid w:val="00F85DFC"/>
    <w:rsid w:val="00F85F62"/>
    <w:rsid w:val="00F86162"/>
    <w:rsid w:val="00F86ED5"/>
    <w:rsid w:val="00F871C2"/>
    <w:rsid w:val="00F87FD4"/>
    <w:rsid w:val="00F914CF"/>
    <w:rsid w:val="00F92A53"/>
    <w:rsid w:val="00F930CD"/>
    <w:rsid w:val="00F932ED"/>
    <w:rsid w:val="00F93CC9"/>
    <w:rsid w:val="00F9448B"/>
    <w:rsid w:val="00F94984"/>
    <w:rsid w:val="00F954E8"/>
    <w:rsid w:val="00F95BB0"/>
    <w:rsid w:val="00F95E94"/>
    <w:rsid w:val="00F95FD0"/>
    <w:rsid w:val="00F96993"/>
    <w:rsid w:val="00F97093"/>
    <w:rsid w:val="00F9791A"/>
    <w:rsid w:val="00F97D3E"/>
    <w:rsid w:val="00FA0212"/>
    <w:rsid w:val="00FA0498"/>
    <w:rsid w:val="00FA0E41"/>
    <w:rsid w:val="00FA1E3B"/>
    <w:rsid w:val="00FA2B47"/>
    <w:rsid w:val="00FA2BFA"/>
    <w:rsid w:val="00FA2DBA"/>
    <w:rsid w:val="00FA2F7C"/>
    <w:rsid w:val="00FA2FB6"/>
    <w:rsid w:val="00FA30F2"/>
    <w:rsid w:val="00FA37C3"/>
    <w:rsid w:val="00FA3A9E"/>
    <w:rsid w:val="00FA3D8E"/>
    <w:rsid w:val="00FA409E"/>
    <w:rsid w:val="00FA447D"/>
    <w:rsid w:val="00FA4725"/>
    <w:rsid w:val="00FA4F9D"/>
    <w:rsid w:val="00FA5CBD"/>
    <w:rsid w:val="00FA6B94"/>
    <w:rsid w:val="00FA6F47"/>
    <w:rsid w:val="00FA7EAA"/>
    <w:rsid w:val="00FB068C"/>
    <w:rsid w:val="00FB0F3F"/>
    <w:rsid w:val="00FB12F4"/>
    <w:rsid w:val="00FB1530"/>
    <w:rsid w:val="00FB15D0"/>
    <w:rsid w:val="00FB1675"/>
    <w:rsid w:val="00FB2BBC"/>
    <w:rsid w:val="00FB35D5"/>
    <w:rsid w:val="00FB3AE9"/>
    <w:rsid w:val="00FB3AFB"/>
    <w:rsid w:val="00FB3CC9"/>
    <w:rsid w:val="00FB4ACF"/>
    <w:rsid w:val="00FB4AFE"/>
    <w:rsid w:val="00FB6BBB"/>
    <w:rsid w:val="00FB72F4"/>
    <w:rsid w:val="00FB7899"/>
    <w:rsid w:val="00FB78E7"/>
    <w:rsid w:val="00FB796B"/>
    <w:rsid w:val="00FC016A"/>
    <w:rsid w:val="00FC096C"/>
    <w:rsid w:val="00FC0C8E"/>
    <w:rsid w:val="00FC0FDC"/>
    <w:rsid w:val="00FC1506"/>
    <w:rsid w:val="00FC22F4"/>
    <w:rsid w:val="00FC283C"/>
    <w:rsid w:val="00FC2FB3"/>
    <w:rsid w:val="00FC4412"/>
    <w:rsid w:val="00FC4B16"/>
    <w:rsid w:val="00FC5DF7"/>
    <w:rsid w:val="00FC6150"/>
    <w:rsid w:val="00FC6429"/>
    <w:rsid w:val="00FC69A8"/>
    <w:rsid w:val="00FC6B2B"/>
    <w:rsid w:val="00FC6BDE"/>
    <w:rsid w:val="00FC7753"/>
    <w:rsid w:val="00FC7A38"/>
    <w:rsid w:val="00FD06E3"/>
    <w:rsid w:val="00FD0747"/>
    <w:rsid w:val="00FD08EB"/>
    <w:rsid w:val="00FD0B1A"/>
    <w:rsid w:val="00FD0DBE"/>
    <w:rsid w:val="00FD1148"/>
    <w:rsid w:val="00FD1AAF"/>
    <w:rsid w:val="00FD22E2"/>
    <w:rsid w:val="00FD26FA"/>
    <w:rsid w:val="00FD2748"/>
    <w:rsid w:val="00FD2843"/>
    <w:rsid w:val="00FD2B51"/>
    <w:rsid w:val="00FD2C88"/>
    <w:rsid w:val="00FD2D53"/>
    <w:rsid w:val="00FD4924"/>
    <w:rsid w:val="00FD4DA5"/>
    <w:rsid w:val="00FD4DBF"/>
    <w:rsid w:val="00FD57B8"/>
    <w:rsid w:val="00FD5D22"/>
    <w:rsid w:val="00FD616A"/>
    <w:rsid w:val="00FD631B"/>
    <w:rsid w:val="00FD7291"/>
    <w:rsid w:val="00FD7772"/>
    <w:rsid w:val="00FD77D8"/>
    <w:rsid w:val="00FE0498"/>
    <w:rsid w:val="00FE0FD2"/>
    <w:rsid w:val="00FE1316"/>
    <w:rsid w:val="00FE1A1F"/>
    <w:rsid w:val="00FE1FAB"/>
    <w:rsid w:val="00FE2378"/>
    <w:rsid w:val="00FE2AA4"/>
    <w:rsid w:val="00FE2CFD"/>
    <w:rsid w:val="00FE2DB6"/>
    <w:rsid w:val="00FE39AB"/>
    <w:rsid w:val="00FE3EB8"/>
    <w:rsid w:val="00FE449E"/>
    <w:rsid w:val="00FE45AB"/>
    <w:rsid w:val="00FE49C7"/>
    <w:rsid w:val="00FE54DC"/>
    <w:rsid w:val="00FE5743"/>
    <w:rsid w:val="00FE5812"/>
    <w:rsid w:val="00FE6887"/>
    <w:rsid w:val="00FE6C2A"/>
    <w:rsid w:val="00FE76B9"/>
    <w:rsid w:val="00FE7898"/>
    <w:rsid w:val="00FF0766"/>
    <w:rsid w:val="00FF0775"/>
    <w:rsid w:val="00FF0CE7"/>
    <w:rsid w:val="00FF0FE2"/>
    <w:rsid w:val="00FF1970"/>
    <w:rsid w:val="00FF1D27"/>
    <w:rsid w:val="00FF2714"/>
    <w:rsid w:val="00FF28EE"/>
    <w:rsid w:val="00FF2E56"/>
    <w:rsid w:val="00FF2E5E"/>
    <w:rsid w:val="00FF3050"/>
    <w:rsid w:val="00FF3191"/>
    <w:rsid w:val="00FF331F"/>
    <w:rsid w:val="00FF3D6A"/>
    <w:rsid w:val="00FF3DE9"/>
    <w:rsid w:val="00FF3E3D"/>
    <w:rsid w:val="00FF3F2A"/>
    <w:rsid w:val="00FF3F8F"/>
    <w:rsid w:val="00FF4438"/>
    <w:rsid w:val="00FF514F"/>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54D51DB"/>
  <w15:docId w15:val="{468A9036-80DD-4094-8DC0-4F36836B19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90D1B"/>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99"/>
    <w:qFormat/>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 w:type="character" w:customStyle="1" w:styleId="ezkurwreuab5ozgtqnkl">
    <w:name w:val="ezkurwreuab5ozgtqnkl"/>
    <w:basedOn w:val="DefaultParagraphFont"/>
    <w:rsid w:val="00397DAB"/>
  </w:style>
  <w:style w:type="paragraph" w:styleId="HTMLPreformatted">
    <w:name w:val="HTML Preformatted"/>
    <w:basedOn w:val="Normal"/>
    <w:link w:val="HTMLPreformattedChar"/>
    <w:uiPriority w:val="99"/>
    <w:semiHidden/>
    <w:unhideWhenUsed/>
    <w:rsid w:val="002865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eastAsia="en-US" w:bidi="ar-SA"/>
    </w:rPr>
  </w:style>
  <w:style w:type="character" w:customStyle="1" w:styleId="HTMLPreformattedChar">
    <w:name w:val="HTML Preformatted Char"/>
    <w:basedOn w:val="DefaultParagraphFont"/>
    <w:link w:val="HTMLPreformatted"/>
    <w:uiPriority w:val="99"/>
    <w:semiHidden/>
    <w:rsid w:val="00286513"/>
    <w:rPr>
      <w:rFonts w:ascii="Courier New" w:hAnsi="Courier New" w:cs="Courier New"/>
      <w:lang w:val="en-US" w:eastAsia="en-US" w:bidi="ar-SA"/>
    </w:rPr>
  </w:style>
  <w:style w:type="character" w:customStyle="1" w:styleId="y2iqfc">
    <w:name w:val="y2iqfc"/>
    <w:basedOn w:val="DefaultParagraphFont"/>
    <w:rsid w:val="00286513"/>
  </w:style>
  <w:style w:type="character" w:customStyle="1" w:styleId="anegp0gi0b9av8jahpyh">
    <w:name w:val="anegp0gi0b9av8jahpyh"/>
    <w:basedOn w:val="DefaultParagraphFont"/>
    <w:rsid w:val="006F091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17322729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42719513">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613441656">
      <w:bodyDiv w:val="1"/>
      <w:marLeft w:val="0"/>
      <w:marRight w:val="0"/>
      <w:marTop w:val="0"/>
      <w:marBottom w:val="0"/>
      <w:divBdr>
        <w:top w:val="none" w:sz="0" w:space="0" w:color="auto"/>
        <w:left w:val="none" w:sz="0" w:space="0" w:color="auto"/>
        <w:bottom w:val="none" w:sz="0" w:space="0" w:color="auto"/>
        <w:right w:val="none" w:sz="0" w:space="0" w:color="auto"/>
      </w:divBdr>
    </w:div>
    <w:div w:id="814571164">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974799758">
      <w:bodyDiv w:val="1"/>
      <w:marLeft w:val="0"/>
      <w:marRight w:val="0"/>
      <w:marTop w:val="0"/>
      <w:marBottom w:val="0"/>
      <w:divBdr>
        <w:top w:val="none" w:sz="0" w:space="0" w:color="auto"/>
        <w:left w:val="none" w:sz="0" w:space="0" w:color="auto"/>
        <w:bottom w:val="none" w:sz="0" w:space="0" w:color="auto"/>
        <w:right w:val="none" w:sz="0" w:space="0" w:color="auto"/>
      </w:divBdr>
    </w:div>
    <w:div w:id="1014185565">
      <w:bodyDiv w:val="1"/>
      <w:marLeft w:val="0"/>
      <w:marRight w:val="0"/>
      <w:marTop w:val="0"/>
      <w:marBottom w:val="0"/>
      <w:divBdr>
        <w:top w:val="none" w:sz="0" w:space="0" w:color="auto"/>
        <w:left w:val="none" w:sz="0" w:space="0" w:color="auto"/>
        <w:bottom w:val="none" w:sz="0" w:space="0" w:color="auto"/>
        <w:right w:val="none" w:sz="0" w:space="0" w:color="auto"/>
      </w:divBdr>
    </w:div>
    <w:div w:id="1077508907">
      <w:bodyDiv w:val="1"/>
      <w:marLeft w:val="0"/>
      <w:marRight w:val="0"/>
      <w:marTop w:val="0"/>
      <w:marBottom w:val="0"/>
      <w:divBdr>
        <w:top w:val="none" w:sz="0" w:space="0" w:color="auto"/>
        <w:left w:val="none" w:sz="0" w:space="0" w:color="auto"/>
        <w:bottom w:val="none" w:sz="0" w:space="0" w:color="auto"/>
        <w:right w:val="none" w:sz="0" w:space="0" w:color="auto"/>
      </w:divBdr>
    </w:div>
    <w:div w:id="1117991518">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269197749">
      <w:bodyDiv w:val="1"/>
      <w:marLeft w:val="0"/>
      <w:marRight w:val="0"/>
      <w:marTop w:val="0"/>
      <w:marBottom w:val="0"/>
      <w:divBdr>
        <w:top w:val="none" w:sz="0" w:space="0" w:color="auto"/>
        <w:left w:val="none" w:sz="0" w:space="0" w:color="auto"/>
        <w:bottom w:val="none" w:sz="0" w:space="0" w:color="auto"/>
        <w:right w:val="none" w:sz="0" w:space="0" w:color="auto"/>
      </w:divBdr>
    </w:div>
    <w:div w:id="1337029080">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45924436">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506630060">
      <w:bodyDiv w:val="1"/>
      <w:marLeft w:val="0"/>
      <w:marRight w:val="0"/>
      <w:marTop w:val="0"/>
      <w:marBottom w:val="0"/>
      <w:divBdr>
        <w:top w:val="none" w:sz="0" w:space="0" w:color="auto"/>
        <w:left w:val="none" w:sz="0" w:space="0" w:color="auto"/>
        <w:bottom w:val="none" w:sz="0" w:space="0" w:color="auto"/>
        <w:right w:val="none" w:sz="0" w:space="0" w:color="auto"/>
      </w:divBdr>
    </w:div>
    <w:div w:id="1528173158">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13138965">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5170690">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dita.simonyan@yerevan.am"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ariam.grigoryan@yerevan.am" TargetMode="Externa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hyperlink" Target="mailto:edita.simonyan@yerevan.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670F8E-9F71-4E02-8E72-7E6FD91DA6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3010</TotalTime>
  <Pages>96</Pages>
  <Words>21131</Words>
  <Characters>120452</Characters>
  <Application>Microsoft Office Word</Application>
  <DocSecurity>0</DocSecurity>
  <Lines>1003</Lines>
  <Paragraphs>282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141301</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gnumner 14</cp:lastModifiedBy>
  <cp:revision>1901</cp:revision>
  <cp:lastPrinted>2018-02-16T07:12:00Z</cp:lastPrinted>
  <dcterms:created xsi:type="dcterms:W3CDTF">2019-10-28T07:04:00Z</dcterms:created>
  <dcterms:modified xsi:type="dcterms:W3CDTF">2025-06-13T06:02:00Z</dcterms:modified>
</cp:coreProperties>
</file>